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05764233"/>
        <w:docPartObj>
          <w:docPartGallery w:val="Cover Pages"/>
          <w:docPartUnique/>
        </w:docPartObj>
      </w:sdtPr>
      <w:sdtEndPr>
        <w:rPr>
          <w:rFonts w:asciiTheme="majorBidi" w:hAnsiTheme="majorBidi" w:cstheme="majorBidi"/>
          <w:b/>
          <w:caps/>
          <w:sz w:val="32"/>
          <w:szCs w:val="32"/>
          <w:u w:val="single"/>
        </w:rPr>
      </w:sdtEndPr>
      <w:sdtContent>
        <w:p w14:paraId="7E059140" w14:textId="2C5CF7E5" w:rsidR="00287E18" w:rsidRDefault="00287E18"/>
        <w:p w14:paraId="5B235840" w14:textId="66D101C2" w:rsidR="00287E18" w:rsidRDefault="00304159">
          <w:pPr>
            <w:spacing w:after="160" w:line="259" w:lineRule="auto"/>
            <w:ind w:left="0" w:right="0" w:firstLine="0"/>
            <w:jc w:val="left"/>
            <w:rPr>
              <w:rFonts w:asciiTheme="majorBidi" w:hAnsiTheme="majorBidi" w:cstheme="majorBidi"/>
              <w:b/>
              <w:caps/>
              <w:sz w:val="32"/>
              <w:szCs w:val="32"/>
              <w:u w:val="single"/>
            </w:rPr>
          </w:pPr>
          <w:r>
            <w:rPr>
              <w:noProof/>
            </w:rPr>
            <mc:AlternateContent>
              <mc:Choice Requires="wps">
                <w:drawing>
                  <wp:anchor distT="0" distB="0" distL="114300" distR="114300" simplePos="0" relativeHeight="251660288" behindDoc="0" locked="0" layoutInCell="1" allowOverlap="1" wp14:anchorId="3C8C61D8" wp14:editId="025E455A">
                    <wp:simplePos x="0" y="0"/>
                    <wp:positionH relativeFrom="page">
                      <wp:posOffset>1200150</wp:posOffset>
                    </wp:positionH>
                    <wp:positionV relativeFrom="page">
                      <wp:posOffset>4851400</wp:posOffset>
                    </wp:positionV>
                    <wp:extent cx="5753100" cy="571500"/>
                    <wp:effectExtent l="0" t="0" r="10160" b="0"/>
                    <wp:wrapSquare wrapText="bothSides"/>
                    <wp:docPr id="113" name="Text Box 113"/>
                    <wp:cNvGraphicFramePr/>
                    <a:graphic xmlns:a="http://schemas.openxmlformats.org/drawingml/2006/main">
                      <a:graphicData uri="http://schemas.microsoft.com/office/word/2010/wordprocessingShape">
                        <wps:wsp>
                          <wps:cNvSpPr txBox="1"/>
                          <wps:spPr>
                            <a:xfrm>
                              <a:off x="0" y="0"/>
                              <a:ext cx="5753100"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DC42E9" w14:textId="3759A737" w:rsidR="00224E85" w:rsidRPr="00304159" w:rsidRDefault="00224E85"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type w14:anchorId="3C8C61D8" id="_x0000_t202" coordsize="21600,21600" o:spt="202" path="m,l,21600r21600,l21600,xe">
                    <v:stroke joinstyle="miter"/>
                    <v:path gradientshapeok="t" o:connecttype="rect"/>
                  </v:shapetype>
                  <v:shape id="Text Box 113" o:spid="_x0000_s1026" type="#_x0000_t202" style="position:absolute;margin-left:94.5pt;margin-top:382pt;width:453pt;height:45pt;z-index:251660288;visibility:visible;mso-wrap-style:square;mso-width-percent:734;mso-height-percent:0;mso-wrap-distance-left:9pt;mso-wrap-distance-top:0;mso-wrap-distance-right:9pt;mso-wrap-distance-bottom:0;mso-position-horizontal:absolute;mso-position-horizontal-relative:page;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" filled="f" stroked="f" strokeweight=".5pt">
                    <v:textbox inset="0,0,0,0">
                      <w:txbxContent>
                        <w:p w14:paraId="7BDC42E9" w14:textId="3759A737" w:rsidR="00224E85" w:rsidRPr="00304159" w:rsidRDefault="00224E85" w:rsidP="00B768A5">
                          <w:pPr>
                            <w:spacing w:after="200" w:line="276" w:lineRule="auto"/>
                            <w:jc w:val="center"/>
                            <w:rPr>
                              <w:rFonts w:ascii="Arial" w:hAnsi="Arial" w:cs="Arial"/>
                              <w:b/>
                              <w:sz w:val="28"/>
                              <w:szCs w:val="28"/>
                              <w:lang w:val="en-GB"/>
                            </w:rPr>
                          </w:pPr>
                          <w:r w:rsidRPr="00304159">
                            <w:rPr>
                              <w:rFonts w:ascii="Arial" w:hAnsi="Arial" w:cs="Arial"/>
                              <w:b/>
                              <w:sz w:val="28"/>
                              <w:szCs w:val="28"/>
                              <w:lang w:val="en-GB"/>
                            </w:rPr>
                            <w:t>REQUEST FOR QUOTATION</w:t>
                          </w:r>
                          <w:r>
                            <w:rPr>
                              <w:rFonts w:ascii="Arial" w:hAnsi="Arial" w:cs="Arial"/>
                              <w:b/>
                              <w:sz w:val="28"/>
                              <w:szCs w:val="28"/>
                              <w:lang w:val="en-GB"/>
                            </w:rPr>
                            <w:t xml:space="preserve"> –RFQ</w:t>
                          </w:r>
                        </w:p>
                      </w:txbxContent>
                    </v:textbox>
                    <w10:wrap type="square" anchorx="page" anchory="page"/>
                  </v:shape>
                </w:pict>
              </mc:Fallback>
            </mc:AlternateContent>
          </w:r>
          <w:r>
            <w:rPr>
              <w:noProof/>
            </w:rPr>
            <mc:AlternateContent>
              <mc:Choice Requires="wps">
                <w:drawing>
                  <wp:anchor distT="0" distB="0" distL="114300" distR="114300" simplePos="0" relativeHeight="251664384" behindDoc="0" locked="0" layoutInCell="1" allowOverlap="1" wp14:anchorId="54B1FBE8" wp14:editId="05D1BAEA">
                    <wp:simplePos x="0" y="0"/>
                    <wp:positionH relativeFrom="margin">
                      <wp:posOffset>404495</wp:posOffset>
                    </wp:positionH>
                    <wp:positionV relativeFrom="page">
                      <wp:posOffset>2419350</wp:posOffset>
                    </wp:positionV>
                    <wp:extent cx="5753100" cy="977900"/>
                    <wp:effectExtent l="0" t="0" r="10160" b="12700"/>
                    <wp:wrapSquare wrapText="bothSides"/>
                    <wp:docPr id="6" name="Text Box 6"/>
                    <wp:cNvGraphicFramePr/>
                    <a:graphic xmlns:a="http://schemas.openxmlformats.org/drawingml/2006/main">
                      <a:graphicData uri="http://schemas.microsoft.com/office/word/2010/wordprocessingShape">
                        <wps:wsp>
                          <wps:cNvSpPr txBox="1"/>
                          <wps:spPr>
                            <a:xfrm>
                              <a:off x="0" y="0"/>
                              <a:ext cx="5753100" cy="97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A75586" w14:textId="1805A21B" w:rsidR="00224E85" w:rsidRPr="00304159" w:rsidRDefault="00224E85" w:rsidP="00304159">
                                <w:pPr>
                                  <w:spacing w:after="200" w:line="276" w:lineRule="auto"/>
                                  <w:jc w:val="center"/>
                                  <w:rPr>
                                    <w:rFonts w:ascii="Arial" w:hAnsi="Arial" w:cs="Arial"/>
                                    <w:bCs/>
                                    <w:sz w:val="28"/>
                                    <w:szCs w:val="28"/>
                                    <w:rtl/>
                                    <w:lang w:val="en-GB" w:bidi="ps-AF"/>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0</wp14:pctHeight>
                    </wp14:sizeRelV>
                  </wp:anchor>
                </w:drawing>
              </mc:Choice>
              <mc:Fallback>
                <w:pict>
                  <v:shape w14:anchorId="54B1FBE8" id="Text Box 6" o:spid="_x0000_s1027" type="#_x0000_t202" style="position:absolute;margin-left:31.85pt;margin-top:190.5pt;width:453pt;height:77pt;z-index:251664384;visibility:visible;mso-wrap-style:square;mso-width-percent:734;mso-height-percent:0;mso-wrap-distance-left:9pt;mso-wrap-distance-top:0;mso-wrap-distance-right:9pt;mso-wrap-distance-bottom:0;mso-position-horizontal:absolute;mso-position-horizontal-relative:margin;mso-position-vertical:absolute;mso-position-vertical-relative:page;mso-width-percent:734;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" filled="f" stroked="f" strokeweight=".5pt">
                    <v:textbox inset="0,0,0,0">
                      <w:txbxContent>
                        <w:p w14:paraId="30A75586" w14:textId="1805A21B" w:rsidR="00224E85" w:rsidRPr="00304159" w:rsidRDefault="00224E85" w:rsidP="00304159">
                          <w:pPr>
                            <w:spacing w:after="200" w:line="276" w:lineRule="auto"/>
                            <w:jc w:val="center"/>
                            <w:rPr>
                              <w:rFonts w:ascii="Arial" w:hAnsi="Arial" w:cs="Arial"/>
                              <w:bCs/>
                              <w:sz w:val="28"/>
                              <w:szCs w:val="28"/>
                              <w:rtl/>
                              <w:lang w:val="en-GB" w:bidi="ps-AF"/>
                            </w:rPr>
                          </w:pPr>
                        </w:p>
                      </w:txbxContent>
                    </v:textbox>
                    <w10:wrap type="square" anchorx="margin" anchory="page"/>
                  </v:shape>
                </w:pict>
              </mc:Fallback>
            </mc:AlternateContent>
          </w:r>
          <w:r w:rsidR="00287E18">
            <w:rPr>
              <w:rFonts w:asciiTheme="majorBidi" w:hAnsiTheme="majorBidi" w:cstheme="majorBidi"/>
              <w:b/>
              <w:caps/>
              <w:sz w:val="32"/>
              <w:szCs w:val="32"/>
              <w:u w:val="single"/>
            </w:rPr>
            <w:br w:type="page"/>
          </w:r>
        </w:p>
      </w:sdtContent>
    </w:sdt>
    <w:p w14:paraId="2CF791C8" w14:textId="2B71EE78" w:rsidR="0053315B" w:rsidRPr="007F2DEC" w:rsidRDefault="0053315B" w:rsidP="00422151">
      <w:pPr>
        <w:pStyle w:val="Heading1"/>
        <w:rPr>
          <w:rFonts w:asciiTheme="majorBidi" w:hAnsiTheme="majorBidi" w:cstheme="majorBidi"/>
          <w:sz w:val="28"/>
          <w:szCs w:val="24"/>
        </w:rPr>
      </w:pPr>
      <w:bookmarkStart w:id="0" w:name="_Toc99625629"/>
      <w:bookmarkStart w:id="1" w:name="_Toc145512160"/>
      <w:r w:rsidRPr="007F2DEC">
        <w:rPr>
          <w:rFonts w:asciiTheme="majorBidi" w:hAnsiTheme="majorBidi" w:cstheme="majorBidi"/>
          <w:sz w:val="28"/>
          <w:szCs w:val="24"/>
        </w:rPr>
        <w:lastRenderedPageBreak/>
        <w:t>S</w:t>
      </w:r>
      <w:bookmarkEnd w:id="0"/>
      <w:r w:rsidR="007F2DEC">
        <w:rPr>
          <w:rFonts w:asciiTheme="majorBidi" w:hAnsiTheme="majorBidi" w:cstheme="majorBidi"/>
          <w:sz w:val="28"/>
          <w:szCs w:val="24"/>
        </w:rPr>
        <w:t>ummary</w:t>
      </w:r>
      <w:bookmarkEnd w:id="1"/>
    </w:p>
    <w:p w14:paraId="3411CC33" w14:textId="77777777" w:rsidR="007F2DEC" w:rsidRPr="007F2DEC" w:rsidRDefault="007F2DEC" w:rsidP="007F2DEC"/>
    <w:tbl>
      <w:tblPr>
        <w:tblW w:w="10080" w:type="dxa"/>
        <w:tblInd w:w="85" w:type="dxa"/>
        <w:tblLook w:val="04A0" w:firstRow="1" w:lastRow="0" w:firstColumn="1" w:lastColumn="0" w:noHBand="0" w:noVBand="1"/>
      </w:tblPr>
      <w:tblGrid>
        <w:gridCol w:w="2951"/>
        <w:gridCol w:w="7129"/>
      </w:tblGrid>
      <w:tr w:rsidR="00C32F6B" w14:paraId="2C3E013B" w14:textId="77777777" w:rsidTr="00CC2FAD">
        <w:tc>
          <w:tcPr>
            <w:tcW w:w="2951" w:type="dxa"/>
          </w:tcPr>
          <w:p w14:paraId="15A19B55" w14:textId="0A11EAED"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RFQ Number</w:t>
            </w:r>
          </w:p>
        </w:tc>
        <w:tc>
          <w:tcPr>
            <w:tcW w:w="7129" w:type="dxa"/>
          </w:tcPr>
          <w:p w14:paraId="73D0CC64" w14:textId="56ADF7F6" w:rsidR="00C32F6B" w:rsidRPr="000C7505" w:rsidRDefault="000C7505" w:rsidP="00425BEB">
            <w:pPr>
              <w:spacing w:line="276" w:lineRule="auto"/>
              <w:ind w:left="0" w:firstLine="0"/>
              <w:rPr>
                <w:rFonts w:asciiTheme="majorBidi" w:hAnsiTheme="majorBidi" w:cstheme="majorBidi"/>
                <w:sz w:val="24"/>
                <w:szCs w:val="24"/>
                <w:highlight w:val="green"/>
              </w:rPr>
            </w:pPr>
            <w:del w:id="2" w:author="MRT www.Win2Farsi.com" w:date="2023-10-11T13:33:00Z">
              <w:r w:rsidRPr="00A96531" w:rsidDel="00A96531">
                <w:rPr>
                  <w:rFonts w:asciiTheme="majorBidi" w:hAnsiTheme="majorBidi" w:cstheme="majorBidi"/>
                  <w:sz w:val="24"/>
                  <w:szCs w:val="24"/>
                  <w:rPrChange w:id="3" w:author="MRT www.Win2Farsi.com" w:date="2023-10-11T13:34:00Z">
                    <w:rPr>
                      <w:rFonts w:asciiTheme="majorBidi" w:hAnsiTheme="majorBidi" w:cstheme="majorBidi"/>
                      <w:sz w:val="24"/>
                      <w:szCs w:val="24"/>
                      <w:highlight w:val="green"/>
                    </w:rPr>
                  </w:rPrChange>
                </w:rPr>
                <w:delText>………………..</w:delText>
              </w:r>
            </w:del>
            <w:ins w:id="4" w:author="MRT www.Win2Farsi.com" w:date="2023-10-11T13:34:00Z">
              <w:r w:rsidR="00A96531" w:rsidRPr="00A96531">
                <w:rPr>
                  <w:rFonts w:asciiTheme="majorBidi" w:hAnsiTheme="majorBidi" w:cstheme="majorBidi"/>
                  <w:sz w:val="24"/>
                  <w:szCs w:val="24"/>
                  <w:rPrChange w:id="5" w:author="MRT www.Win2Farsi.com" w:date="2023-10-11T13:34:00Z">
                    <w:rPr>
                      <w:rFonts w:asciiTheme="majorBidi" w:hAnsiTheme="majorBidi" w:cstheme="majorBidi"/>
                      <w:sz w:val="24"/>
                      <w:szCs w:val="24"/>
                      <w:highlight w:val="green"/>
                    </w:rPr>
                  </w:rPrChange>
                </w:rPr>
                <w:t>02</w:t>
              </w:r>
            </w:ins>
          </w:p>
        </w:tc>
      </w:tr>
      <w:tr w:rsidR="00C32F6B" w14:paraId="427F69F9" w14:textId="77777777" w:rsidTr="00CC2FAD">
        <w:tc>
          <w:tcPr>
            <w:tcW w:w="2951" w:type="dxa"/>
          </w:tcPr>
          <w:p w14:paraId="689F93A8"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Announcement Type</w:t>
            </w:r>
          </w:p>
        </w:tc>
        <w:tc>
          <w:tcPr>
            <w:tcW w:w="7129" w:type="dxa"/>
          </w:tcPr>
          <w:p w14:paraId="4CF08732" w14:textId="770EF939" w:rsidR="00C32F6B" w:rsidRPr="00F665A6" w:rsidRDefault="001E1AB5" w:rsidP="00B505DB">
            <w:pPr>
              <w:spacing w:line="276" w:lineRule="auto"/>
              <w:ind w:left="0" w:firstLine="0"/>
              <w:rPr>
                <w:rFonts w:asciiTheme="majorBidi" w:hAnsiTheme="majorBidi" w:cstheme="majorBidi"/>
                <w:sz w:val="24"/>
                <w:szCs w:val="24"/>
              </w:rPr>
            </w:pPr>
            <w:r>
              <w:rPr>
                <w:rFonts w:asciiTheme="majorBidi" w:hAnsiTheme="majorBidi" w:cstheme="majorBidi"/>
                <w:sz w:val="24"/>
                <w:szCs w:val="24"/>
              </w:rPr>
              <w:t>Construction of Public Schools - Nangarhar</w:t>
            </w:r>
          </w:p>
        </w:tc>
      </w:tr>
      <w:tr w:rsidR="00C32F6B" w14:paraId="0C37C6D6" w14:textId="77777777" w:rsidTr="002E437E">
        <w:tc>
          <w:tcPr>
            <w:tcW w:w="2951" w:type="dxa"/>
            <w:vAlign w:val="center"/>
          </w:tcPr>
          <w:p w14:paraId="0A447D7F" w14:textId="5B21CE66" w:rsidR="00C32F6B" w:rsidRPr="00F665A6" w:rsidRDefault="00932EC8" w:rsidP="002E437E">
            <w:pPr>
              <w:spacing w:line="276" w:lineRule="auto"/>
              <w:ind w:left="0" w:firstLine="0"/>
              <w:jc w:val="left"/>
              <w:rPr>
                <w:rFonts w:asciiTheme="majorBidi" w:hAnsiTheme="majorBidi" w:cstheme="majorBidi"/>
                <w:b/>
                <w:bCs/>
                <w:sz w:val="24"/>
                <w:szCs w:val="24"/>
              </w:rPr>
            </w:pPr>
            <w:r>
              <w:rPr>
                <w:rFonts w:asciiTheme="majorBidi" w:hAnsiTheme="majorBidi" w:cstheme="majorBidi"/>
                <w:b/>
                <w:bCs/>
                <w:sz w:val="24"/>
                <w:szCs w:val="24"/>
                <w:lang w:val="en-GB" w:bidi="ps-AF"/>
              </w:rPr>
              <w:t>Tender Title</w:t>
            </w:r>
          </w:p>
        </w:tc>
        <w:tc>
          <w:tcPr>
            <w:tcW w:w="7129" w:type="dxa"/>
          </w:tcPr>
          <w:p w14:paraId="008F157B" w14:textId="2D22C5C6" w:rsidR="00C32F6B" w:rsidRPr="00F665A6" w:rsidRDefault="006E45D6" w:rsidP="005B28A5">
            <w:pPr>
              <w:spacing w:line="276" w:lineRule="auto"/>
              <w:ind w:left="0" w:firstLine="0"/>
              <w:rPr>
                <w:rFonts w:asciiTheme="majorBidi" w:hAnsiTheme="majorBidi" w:cstheme="majorBidi"/>
                <w:sz w:val="24"/>
                <w:szCs w:val="24"/>
              </w:rPr>
            </w:pPr>
            <w:r w:rsidRPr="008971C1">
              <w:rPr>
                <w:rFonts w:asciiTheme="majorBidi" w:hAnsiTheme="majorBidi" w:cstheme="majorBidi"/>
                <w:sz w:val="24"/>
                <w:szCs w:val="24"/>
                <w:rPrChange w:id="6" w:author="MRT www.Win2Farsi.com" w:date="2023-10-11T13:59:00Z">
                  <w:rPr>
                    <w:rFonts w:asciiTheme="majorBidi" w:hAnsiTheme="majorBidi" w:cstheme="majorBidi"/>
                    <w:sz w:val="24"/>
                    <w:szCs w:val="24"/>
                    <w:highlight w:val="green"/>
                  </w:rPr>
                </w:rPrChange>
              </w:rPr>
              <w:t>……………….</w:t>
            </w:r>
            <w:r w:rsidR="00CB579C" w:rsidRPr="008971C1">
              <w:rPr>
                <w:rFonts w:asciiTheme="majorBidi" w:hAnsiTheme="majorBidi" w:cstheme="majorBidi"/>
                <w:sz w:val="24"/>
                <w:szCs w:val="24"/>
                <w:rPrChange w:id="7" w:author="MRT www.Win2Farsi.com" w:date="2023-10-11T13:59:00Z">
                  <w:rPr>
                    <w:rFonts w:asciiTheme="majorBidi" w:hAnsiTheme="majorBidi" w:cstheme="majorBidi"/>
                    <w:sz w:val="24"/>
                    <w:szCs w:val="24"/>
                    <w:highlight w:val="green"/>
                  </w:rPr>
                </w:rPrChange>
              </w:rPr>
              <w:t>.</w:t>
            </w:r>
          </w:p>
        </w:tc>
      </w:tr>
      <w:tr w:rsidR="00C32F6B" w14:paraId="3F006988" w14:textId="77777777" w:rsidTr="00CC2FAD">
        <w:tc>
          <w:tcPr>
            <w:tcW w:w="2951" w:type="dxa"/>
          </w:tcPr>
          <w:p w14:paraId="1CC35D36" w14:textId="77777777" w:rsidR="00C32F6B" w:rsidRPr="00F665A6" w:rsidRDefault="00C32F6B" w:rsidP="00B505DB">
            <w:pPr>
              <w:spacing w:line="276" w:lineRule="auto"/>
              <w:ind w:left="0" w:firstLine="0"/>
              <w:rPr>
                <w:rFonts w:asciiTheme="majorBidi" w:hAnsiTheme="majorBidi" w:cstheme="majorBidi"/>
                <w:b/>
                <w:bCs/>
                <w:sz w:val="24"/>
                <w:szCs w:val="24"/>
              </w:rPr>
            </w:pPr>
            <w:r w:rsidRPr="00F665A6">
              <w:rPr>
                <w:rFonts w:asciiTheme="majorBidi" w:hAnsiTheme="majorBidi" w:cstheme="majorBidi"/>
                <w:b/>
                <w:bCs/>
                <w:sz w:val="24"/>
                <w:szCs w:val="24"/>
              </w:rPr>
              <w:t>Issue Date</w:t>
            </w:r>
          </w:p>
        </w:tc>
        <w:tc>
          <w:tcPr>
            <w:tcW w:w="7129" w:type="dxa"/>
          </w:tcPr>
          <w:p w14:paraId="0DDBA973" w14:textId="38D4DCFB" w:rsidR="00C32F6B" w:rsidRPr="006E45D6" w:rsidRDefault="006E45D6" w:rsidP="00F9263C">
            <w:pPr>
              <w:spacing w:line="276" w:lineRule="auto"/>
              <w:ind w:left="0" w:firstLine="0"/>
              <w:rPr>
                <w:rFonts w:asciiTheme="majorBidi" w:hAnsiTheme="majorBidi" w:cstheme="majorBidi"/>
                <w:sz w:val="24"/>
                <w:szCs w:val="24"/>
                <w:highlight w:val="green"/>
              </w:rPr>
              <w:pPrChange w:id="8" w:author="MRT www.Win2Farsi.com" w:date="2023-10-12T09:05:00Z">
                <w:pPr>
                  <w:spacing w:line="276" w:lineRule="auto"/>
                  <w:ind w:left="0" w:firstLine="0"/>
                </w:pPr>
              </w:pPrChange>
            </w:pPr>
            <w:del w:id="9" w:author="MRT www.Win2Farsi.com" w:date="2023-10-11T13:34:00Z">
              <w:r w:rsidRPr="00A96531" w:rsidDel="00A96531">
                <w:rPr>
                  <w:rFonts w:asciiTheme="majorBidi" w:hAnsiTheme="majorBidi" w:cstheme="majorBidi"/>
                  <w:sz w:val="24"/>
                  <w:szCs w:val="24"/>
                  <w:rPrChange w:id="10" w:author="MRT www.Win2Farsi.com" w:date="2023-10-11T13:34:00Z">
                    <w:rPr>
                      <w:rFonts w:asciiTheme="majorBidi" w:hAnsiTheme="majorBidi" w:cstheme="majorBidi"/>
                      <w:sz w:val="24"/>
                      <w:szCs w:val="24"/>
                      <w:highlight w:val="green"/>
                    </w:rPr>
                  </w:rPrChange>
                </w:rPr>
                <w:delText>……………….</w:delText>
              </w:r>
            </w:del>
            <w:ins w:id="11" w:author="MRT www.Win2Farsi.com" w:date="2023-10-11T13:34:00Z">
              <w:r w:rsidR="00A96531" w:rsidRPr="00A96531">
                <w:rPr>
                  <w:rFonts w:asciiTheme="majorBidi" w:hAnsiTheme="majorBidi" w:cstheme="majorBidi"/>
                  <w:sz w:val="24"/>
                  <w:szCs w:val="24"/>
                  <w:rPrChange w:id="12" w:author="MRT www.Win2Farsi.com" w:date="2023-10-11T13:34:00Z">
                    <w:rPr>
                      <w:rFonts w:asciiTheme="majorBidi" w:hAnsiTheme="majorBidi" w:cstheme="majorBidi"/>
                      <w:sz w:val="24"/>
                      <w:szCs w:val="24"/>
                      <w:highlight w:val="green"/>
                    </w:rPr>
                  </w:rPrChange>
                </w:rPr>
                <w:t>1</w:t>
              </w:r>
            </w:ins>
            <w:ins w:id="13" w:author="MRT www.Win2Farsi.com" w:date="2023-10-12T09:05:00Z">
              <w:r w:rsidR="00F9263C">
                <w:rPr>
                  <w:rFonts w:asciiTheme="majorBidi" w:hAnsiTheme="majorBidi" w:cstheme="majorBidi"/>
                  <w:sz w:val="24"/>
                  <w:szCs w:val="24"/>
                </w:rPr>
                <w:t>2</w:t>
              </w:r>
            </w:ins>
            <w:bookmarkStart w:id="14" w:name="_GoBack"/>
            <w:bookmarkEnd w:id="14"/>
            <w:ins w:id="15" w:author="MRT www.Win2Farsi.com" w:date="2023-10-11T13:34:00Z">
              <w:r w:rsidR="00A96531" w:rsidRPr="00A96531">
                <w:rPr>
                  <w:rFonts w:asciiTheme="majorBidi" w:hAnsiTheme="majorBidi" w:cstheme="majorBidi"/>
                  <w:sz w:val="24"/>
                  <w:szCs w:val="24"/>
                  <w:rPrChange w:id="16" w:author="MRT www.Win2Farsi.com" w:date="2023-10-11T13:34:00Z">
                    <w:rPr>
                      <w:rFonts w:asciiTheme="majorBidi" w:hAnsiTheme="majorBidi" w:cstheme="majorBidi"/>
                      <w:sz w:val="24"/>
                      <w:szCs w:val="24"/>
                      <w:highlight w:val="green"/>
                    </w:rPr>
                  </w:rPrChange>
                </w:rPr>
                <w:t>/10/2023</w:t>
              </w:r>
            </w:ins>
          </w:p>
        </w:tc>
      </w:tr>
      <w:tr w:rsidR="00C32F6B" w14:paraId="4C8E2B90" w14:textId="77777777" w:rsidTr="00CC2FAD">
        <w:tc>
          <w:tcPr>
            <w:tcW w:w="2951" w:type="dxa"/>
          </w:tcPr>
          <w:p w14:paraId="02E729DD" w14:textId="5B6103A4" w:rsidR="00C32F6B" w:rsidRPr="00F665A6" w:rsidRDefault="0022081F">
            <w:pPr>
              <w:spacing w:line="276" w:lineRule="auto"/>
              <w:ind w:left="0" w:firstLine="0"/>
              <w:rPr>
                <w:rFonts w:asciiTheme="majorBidi" w:hAnsiTheme="majorBidi" w:cstheme="majorBidi"/>
                <w:b/>
                <w:bCs/>
                <w:sz w:val="24"/>
                <w:szCs w:val="24"/>
              </w:rPr>
            </w:pPr>
            <w:r>
              <w:rPr>
                <w:rFonts w:asciiTheme="majorBidi" w:hAnsiTheme="majorBidi" w:cstheme="majorBidi"/>
                <w:b/>
                <w:bCs/>
                <w:sz w:val="24"/>
                <w:szCs w:val="24"/>
              </w:rPr>
              <w:t xml:space="preserve">Deadline </w:t>
            </w:r>
            <w:del w:id="17" w:author="MRT www.Win2Farsi.com" w:date="2023-10-11T13:36:00Z">
              <w:r w:rsidDel="0057427C">
                <w:rPr>
                  <w:rFonts w:asciiTheme="majorBidi" w:hAnsiTheme="majorBidi" w:cstheme="majorBidi"/>
                  <w:b/>
                  <w:bCs/>
                  <w:sz w:val="24"/>
                  <w:szCs w:val="24"/>
                </w:rPr>
                <w:delText>for the project</w:delText>
              </w:r>
            </w:del>
            <w:ins w:id="18" w:author="MRT www.Win2Farsi.com" w:date="2023-10-11T13:36:00Z">
              <w:r w:rsidR="0057427C">
                <w:rPr>
                  <w:rFonts w:asciiTheme="majorBidi" w:hAnsiTheme="majorBidi" w:cstheme="majorBidi"/>
                  <w:b/>
                  <w:bCs/>
                  <w:sz w:val="24"/>
                  <w:szCs w:val="24"/>
                </w:rPr>
                <w:t>Date</w:t>
              </w:r>
            </w:ins>
          </w:p>
        </w:tc>
        <w:tc>
          <w:tcPr>
            <w:tcW w:w="7129" w:type="dxa"/>
          </w:tcPr>
          <w:p w14:paraId="793DA274" w14:textId="3E49CFEB" w:rsidR="00C32F6B" w:rsidRPr="001F6C4B" w:rsidRDefault="006E45D6" w:rsidP="001F6C4B">
            <w:pPr>
              <w:spacing w:line="276" w:lineRule="auto"/>
              <w:ind w:left="0" w:firstLine="0"/>
              <w:rPr>
                <w:rFonts w:asciiTheme="majorBidi" w:hAnsiTheme="majorBidi" w:cstheme="majorBidi"/>
                <w:sz w:val="24"/>
                <w:szCs w:val="24"/>
              </w:rPr>
            </w:pPr>
            <w:del w:id="19" w:author="MRT www.Win2Farsi.com" w:date="2023-10-11T13:34:00Z">
              <w:r w:rsidDel="00A96531">
                <w:rPr>
                  <w:rFonts w:asciiTheme="majorBidi" w:hAnsiTheme="majorBidi" w:cstheme="majorBidi"/>
                  <w:sz w:val="24"/>
                  <w:szCs w:val="24"/>
                  <w:highlight w:val="green"/>
                </w:rPr>
                <w:delText>……………….</w:delText>
              </w:r>
            </w:del>
            <w:ins w:id="20" w:author="MRT www.Win2Farsi.com" w:date="2023-10-11T13:34:00Z">
              <w:r w:rsidR="00A96531">
                <w:rPr>
                  <w:rFonts w:asciiTheme="majorBidi" w:hAnsiTheme="majorBidi" w:cstheme="majorBidi"/>
                  <w:sz w:val="24"/>
                  <w:szCs w:val="24"/>
                </w:rPr>
                <w:t>26/10/2023</w:t>
              </w:r>
            </w:ins>
          </w:p>
        </w:tc>
      </w:tr>
    </w:tbl>
    <w:p w14:paraId="052A019E" w14:textId="77777777" w:rsidR="0053315B" w:rsidRPr="00BA7AC2" w:rsidRDefault="0053315B" w:rsidP="0053315B">
      <w:pPr>
        <w:rPr>
          <w:sz w:val="12"/>
          <w:szCs w:val="12"/>
        </w:rPr>
      </w:pPr>
    </w:p>
    <w:p w14:paraId="378CB6C2" w14:textId="77777777" w:rsidR="0053315B" w:rsidRDefault="0053315B" w:rsidP="0053315B"/>
    <w:p w14:paraId="27DD4E3E" w14:textId="0537D5BC" w:rsidR="003D1E8B" w:rsidRDefault="0053315B" w:rsidP="004A2891">
      <w:pPr>
        <w:pStyle w:val="Heading1"/>
      </w:pPr>
      <w:bookmarkStart w:id="21" w:name="_Toc145512161"/>
      <w:bookmarkStart w:id="22" w:name="_Toc99625630"/>
      <w:r w:rsidRPr="004A2891">
        <w:t>I</w:t>
      </w:r>
      <w:r w:rsidR="007F2DEC" w:rsidRPr="004A2891">
        <w:t>ntroduction</w:t>
      </w:r>
      <w:r w:rsidRPr="004A2891">
        <w:t xml:space="preserve"> </w:t>
      </w:r>
      <w:r w:rsidR="007F2DEC" w:rsidRPr="004A2891">
        <w:t>to</w:t>
      </w:r>
      <w:r w:rsidRPr="004A2891">
        <w:t xml:space="preserve"> O</w:t>
      </w:r>
      <w:r w:rsidR="007F2DEC" w:rsidRPr="004A2891">
        <w:t>rganization</w:t>
      </w:r>
      <w:bookmarkEnd w:id="21"/>
      <w:r w:rsidRPr="004A2891">
        <w:t xml:space="preserve"> </w:t>
      </w:r>
      <w:bookmarkEnd w:id="22"/>
    </w:p>
    <w:p w14:paraId="45406898" w14:textId="77777777" w:rsidR="004A2891" w:rsidRPr="004A2891" w:rsidRDefault="004A2891" w:rsidP="004A2891"/>
    <w:p w14:paraId="19D7CF4F" w14:textId="77777777" w:rsidR="00F74B70" w:rsidRDefault="00F74B70" w:rsidP="00620F07">
      <w:pPr>
        <w:spacing w:after="0" w:line="276" w:lineRule="auto"/>
        <w:ind w:left="0" w:firstLine="0"/>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Just for Afghan Capacity and Knowledge (JACK) established in 2001, has worked in the fields of education, health, nutrition, agriculture, food security and livelihood across Afghanistan. We have implemented some of the largest by sector projects in the country. Since its establishment, JACK has implemented more than 130 projects with a total aggregate budget of more than 100 million USD. JACK has worked with many donors both within and outside UN umbrella including WHO, UNICEF, WFP, FAO, FSAC, AHF, UNDP, World bank, UNFPA, Global fund, USAID, UKAID, IOM, AHF and Save the Children.</w:t>
      </w:r>
    </w:p>
    <w:p w14:paraId="18487941" w14:textId="70E5041E" w:rsidR="004A2891" w:rsidRPr="00C1054B" w:rsidRDefault="00F74B70" w:rsidP="00620F07">
      <w:pPr>
        <w:spacing w:after="0" w:line="276" w:lineRule="auto"/>
        <w:ind w:left="0" w:firstLine="0"/>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Currently, JACK is active in northern, eastern, southern, western and central regions of Afghanistan, implementing Sehatmandi health emergency response project supported by UNICEF in Nangarhar, Kunduz and Farah provinces; community based education program supported by UNICEF in Parwan, Helmand and Kunduz provinces, mobile health and nutrition project supported by UNICEF in Nimroz province, social behavior change project supported by UNICEF in Faryab, Sar-i-Pul, Samangan and Takhar provinces, cash fo</w:t>
      </w:r>
      <w:r>
        <w:rPr>
          <w:rFonts w:asciiTheme="majorBidi" w:eastAsia="Times New Roman" w:hAnsiTheme="majorBidi" w:cstheme="majorBidi"/>
          <w:sz w:val="24"/>
          <w:szCs w:val="24"/>
        </w:rPr>
        <w:t xml:space="preserve">r food project supported by AHF, </w:t>
      </w:r>
      <w:r w:rsidRPr="00A36E55">
        <w:rPr>
          <w:rFonts w:asciiTheme="majorBidi" w:eastAsia="Times New Roman" w:hAnsiTheme="majorBidi" w:cstheme="majorBidi"/>
          <w:sz w:val="24"/>
          <w:szCs w:val="24"/>
        </w:rPr>
        <w:t>cash for work project</w:t>
      </w:r>
      <w:r>
        <w:rPr>
          <w:rFonts w:asciiTheme="majorBidi" w:eastAsia="Times New Roman" w:hAnsiTheme="majorBidi" w:cstheme="majorBidi"/>
          <w:sz w:val="24"/>
          <w:szCs w:val="24"/>
        </w:rPr>
        <w:t xml:space="preserve"> and agriculture support project</w:t>
      </w:r>
      <w:r w:rsidRPr="00A36E55">
        <w:rPr>
          <w:rFonts w:asciiTheme="majorBidi" w:eastAsia="Times New Roman" w:hAnsiTheme="majorBidi" w:cstheme="majorBidi"/>
          <w:sz w:val="24"/>
          <w:szCs w:val="24"/>
        </w:rPr>
        <w:t xml:space="preserve"> supported by World Bank and ARTF in Helmand province. JACK recently completed the implementation of some major emergency health projects in Afghanistan including BPHS/EPHS projects in Kabul, Kunduz and Parwan provinces supported by WHO and UNICEF,</w:t>
      </w:r>
      <w:r w:rsidR="00FE153A">
        <w:rPr>
          <w:rFonts w:asciiTheme="majorBidi" w:eastAsia="Times New Roman" w:hAnsiTheme="majorBidi" w:cstheme="majorBidi"/>
          <w:sz w:val="24"/>
          <w:szCs w:val="24"/>
        </w:rPr>
        <w:t xml:space="preserve"> </w:t>
      </w:r>
      <w:r w:rsidRPr="00A36E55">
        <w:rPr>
          <w:rFonts w:asciiTheme="majorBidi" w:eastAsia="Times New Roman" w:hAnsiTheme="majorBidi" w:cstheme="majorBidi"/>
          <w:sz w:val="24"/>
          <w:szCs w:val="24"/>
        </w:rPr>
        <w:t>mobile health and nutrition project supported by UNICEF in Parwan, Faryab and Kunduz provinces; Acute Watery Diarrhea/Cholera project in Kabul supported by UNICEF,COVID-19 hospital project in Kunduz and provision of primary health care, first aid trauma and COVID-19 rapid response project in Kunduz, Parwan and Kabul provinces supported by Afghanistan Humanitarian Fund (AHF); and operational support to Indonesia-Afghan friendship clinic supported by WHO in Kabul province. JACK has almost more than 6,000 direct employees serving over eight million direct beneficiaries of various projects throughout Afghanistan. JACK aims to further diversify its engagements to utilize its vast technical expertise and knowledge in order to improve the health, nutrition, livelihood,</w:t>
      </w:r>
      <w:r w:rsidR="009544D7">
        <w:rPr>
          <w:rFonts w:asciiTheme="majorBidi" w:eastAsia="Times New Roman" w:hAnsiTheme="majorBidi" w:cstheme="majorBidi"/>
          <w:sz w:val="24"/>
          <w:szCs w:val="24"/>
        </w:rPr>
        <w:t xml:space="preserve"> education,</w:t>
      </w:r>
      <w:r w:rsidRPr="00A36E55">
        <w:rPr>
          <w:rFonts w:asciiTheme="majorBidi" w:eastAsia="Times New Roman" w:hAnsiTheme="majorBidi" w:cstheme="majorBidi"/>
          <w:sz w:val="24"/>
          <w:szCs w:val="24"/>
        </w:rPr>
        <w:t xml:space="preserve"> and economic conditions of afghan population especially those in hard to reach areas and vulnerable groups.</w:t>
      </w:r>
    </w:p>
    <w:p w14:paraId="7D4004CD" w14:textId="2B985490" w:rsidR="003D1E8B" w:rsidRPr="00054559" w:rsidRDefault="003D1E8B" w:rsidP="00620F07">
      <w:pPr>
        <w:pStyle w:val="Heading1"/>
        <w:spacing w:after="189" w:line="276" w:lineRule="auto"/>
        <w:ind w:left="525" w:hanging="446"/>
        <w:jc w:val="both"/>
        <w:rPr>
          <w:rFonts w:asciiTheme="majorBidi" w:hAnsiTheme="majorBidi" w:cstheme="majorBidi"/>
        </w:rPr>
      </w:pPr>
      <w:bookmarkStart w:id="23" w:name="_Toc99625631"/>
      <w:bookmarkStart w:id="24" w:name="_Toc145512162"/>
      <w:r w:rsidRPr="00054559">
        <w:rPr>
          <w:rFonts w:asciiTheme="majorBidi" w:hAnsiTheme="majorBidi" w:cstheme="majorBidi"/>
        </w:rPr>
        <w:lastRenderedPageBreak/>
        <w:t>T</w:t>
      </w:r>
      <w:r w:rsidR="007F2DEC" w:rsidRPr="00054559">
        <w:rPr>
          <w:rFonts w:asciiTheme="majorBidi" w:hAnsiTheme="majorBidi" w:cstheme="majorBidi"/>
        </w:rPr>
        <w:t>ender</w:t>
      </w:r>
      <w:r w:rsidRPr="00054559">
        <w:rPr>
          <w:rFonts w:asciiTheme="majorBidi" w:hAnsiTheme="majorBidi" w:cstheme="majorBidi"/>
        </w:rPr>
        <w:t xml:space="preserve"> P</w:t>
      </w:r>
      <w:r w:rsidR="007F2DEC" w:rsidRPr="00054559">
        <w:rPr>
          <w:rFonts w:asciiTheme="majorBidi" w:hAnsiTheme="majorBidi" w:cstheme="majorBidi"/>
        </w:rPr>
        <w:t>urpose</w:t>
      </w:r>
      <w:r w:rsidRPr="00054559">
        <w:rPr>
          <w:rFonts w:asciiTheme="majorBidi" w:hAnsiTheme="majorBidi" w:cstheme="majorBidi"/>
        </w:rPr>
        <w:t xml:space="preserve"> </w:t>
      </w:r>
      <w:r w:rsidR="007F2DEC" w:rsidRPr="00054559">
        <w:rPr>
          <w:rFonts w:asciiTheme="majorBidi" w:hAnsiTheme="majorBidi" w:cstheme="majorBidi"/>
        </w:rPr>
        <w:t>and</w:t>
      </w:r>
      <w:r w:rsidRPr="00054559">
        <w:rPr>
          <w:rFonts w:asciiTheme="majorBidi" w:hAnsiTheme="majorBidi" w:cstheme="majorBidi"/>
        </w:rPr>
        <w:t xml:space="preserve"> E</w:t>
      </w:r>
      <w:r w:rsidR="007F2DEC" w:rsidRPr="00054559">
        <w:rPr>
          <w:rFonts w:asciiTheme="majorBidi" w:hAnsiTheme="majorBidi" w:cstheme="majorBidi"/>
        </w:rPr>
        <w:t>xpected Results</w:t>
      </w:r>
      <w:bookmarkEnd w:id="23"/>
      <w:bookmarkEnd w:id="24"/>
    </w:p>
    <w:p w14:paraId="73F0A4D4" w14:textId="43E85BDB" w:rsidR="00554784" w:rsidRDefault="00FB0D79" w:rsidP="00FB0D79">
      <w:pPr>
        <w:spacing w:after="0" w:line="276" w:lineRule="auto"/>
        <w:ind w:left="89"/>
        <w:rPr>
          <w:rFonts w:asciiTheme="majorBidi" w:eastAsia="Times New Roman" w:hAnsiTheme="majorBidi" w:cstheme="majorBidi"/>
          <w:sz w:val="24"/>
          <w:szCs w:val="24"/>
        </w:rPr>
      </w:pPr>
      <w:r w:rsidRPr="00A36E55">
        <w:rPr>
          <w:rFonts w:asciiTheme="majorBidi" w:eastAsia="Times New Roman" w:hAnsiTheme="majorBidi" w:cstheme="majorBidi"/>
          <w:b/>
          <w:bCs/>
          <w:sz w:val="24"/>
          <w:szCs w:val="24"/>
        </w:rPr>
        <w:t>Just for Afghan Capacity and Knowledge</w:t>
      </w:r>
      <w:r w:rsidR="00FE153A">
        <w:rPr>
          <w:rFonts w:asciiTheme="majorBidi" w:eastAsia="Times New Roman" w:hAnsiTheme="majorBidi" w:cstheme="majorBidi"/>
          <w:b/>
          <w:bCs/>
          <w:sz w:val="24"/>
          <w:szCs w:val="24"/>
        </w:rPr>
        <w:t xml:space="preserve"> </w:t>
      </w:r>
      <w:r w:rsidR="00554784" w:rsidRPr="00A36E55">
        <w:rPr>
          <w:rFonts w:asciiTheme="majorBidi" w:eastAsia="Times New Roman" w:hAnsiTheme="majorBidi" w:cstheme="majorBidi"/>
          <w:b/>
          <w:bCs/>
          <w:sz w:val="24"/>
          <w:szCs w:val="24"/>
        </w:rPr>
        <w:t>“</w:t>
      </w:r>
      <w:r w:rsidRPr="00A36E55">
        <w:rPr>
          <w:rFonts w:asciiTheme="majorBidi" w:eastAsia="Times New Roman" w:hAnsiTheme="majorBidi" w:cstheme="majorBidi"/>
          <w:b/>
          <w:bCs/>
          <w:sz w:val="24"/>
          <w:szCs w:val="24"/>
        </w:rPr>
        <w:t>JACK</w:t>
      </w:r>
      <w:r w:rsidR="00554784" w:rsidRPr="00A36E55">
        <w:rPr>
          <w:rFonts w:asciiTheme="majorBidi" w:eastAsia="Times New Roman" w:hAnsiTheme="majorBidi" w:cstheme="majorBidi"/>
          <w:b/>
          <w:bCs/>
          <w:sz w:val="24"/>
          <w:szCs w:val="24"/>
        </w:rPr>
        <w:t>”</w:t>
      </w:r>
      <w:r w:rsidR="00554784">
        <w:rPr>
          <w:rFonts w:asciiTheme="majorBidi" w:eastAsia="Times New Roman" w:hAnsiTheme="majorBidi" w:cstheme="majorBidi"/>
          <w:b/>
          <w:bCs/>
          <w:sz w:val="24"/>
          <w:szCs w:val="24"/>
        </w:rPr>
        <w:t xml:space="preserve"> </w:t>
      </w:r>
      <w:r w:rsidR="00B91F3F" w:rsidRPr="00054559">
        <w:rPr>
          <w:rFonts w:asciiTheme="majorBidi" w:eastAsia="Times New Roman" w:hAnsiTheme="majorBidi" w:cstheme="majorBidi"/>
          <w:sz w:val="24"/>
          <w:szCs w:val="24"/>
        </w:rPr>
        <w:t>is</w:t>
      </w:r>
      <w:r w:rsidR="003D1E8B" w:rsidRPr="00054559">
        <w:rPr>
          <w:rFonts w:asciiTheme="majorBidi" w:eastAsia="Times New Roman" w:hAnsiTheme="majorBidi" w:cstheme="majorBidi"/>
          <w:sz w:val="24"/>
          <w:szCs w:val="24"/>
        </w:rPr>
        <w:t xml:space="preserve"> seeking </w:t>
      </w:r>
      <w:del w:id="25" w:author="Nematullah Noor" w:date="2023-09-23T11:44:00Z">
        <w:r w:rsidR="00412C10" w:rsidDel="001C3B2F">
          <w:rPr>
            <w:rFonts w:asciiTheme="majorBidi" w:eastAsia="Times New Roman" w:hAnsiTheme="majorBidi" w:cstheme="majorBidi"/>
            <w:sz w:val="24"/>
            <w:szCs w:val="24"/>
          </w:rPr>
          <w:delText xml:space="preserve">for </w:delText>
        </w:r>
      </w:del>
      <w:ins w:id="26" w:author="Nematullah Noor" w:date="2023-09-23T11:44:00Z">
        <w:r w:rsidR="001C3B2F">
          <w:rPr>
            <w:rFonts w:asciiTheme="majorBidi" w:eastAsia="Times New Roman" w:hAnsiTheme="majorBidi" w:cstheme="majorBidi"/>
            <w:sz w:val="24"/>
            <w:szCs w:val="24"/>
          </w:rPr>
          <w:t xml:space="preserve">a </w:t>
        </w:r>
        <w:r w:rsidR="009E4A00">
          <w:rPr>
            <w:rFonts w:asciiTheme="majorBidi" w:eastAsia="Times New Roman" w:hAnsiTheme="majorBidi" w:cstheme="majorBidi"/>
            <w:sz w:val="24"/>
            <w:szCs w:val="24"/>
          </w:rPr>
          <w:t>C</w:t>
        </w:r>
      </w:ins>
      <w:del w:id="27" w:author="Nematullah Noor" w:date="2023-09-23T11:44:00Z">
        <w:r w:rsidR="00412C10" w:rsidDel="009E4A00">
          <w:rPr>
            <w:rFonts w:asciiTheme="majorBidi" w:eastAsia="Times New Roman" w:hAnsiTheme="majorBidi" w:cstheme="majorBidi"/>
            <w:sz w:val="24"/>
            <w:szCs w:val="24"/>
          </w:rPr>
          <w:delText>c</w:delText>
        </w:r>
      </w:del>
      <w:r w:rsidR="00412C10">
        <w:rPr>
          <w:rFonts w:asciiTheme="majorBidi" w:eastAsia="Times New Roman" w:hAnsiTheme="majorBidi" w:cstheme="majorBidi"/>
          <w:sz w:val="24"/>
          <w:szCs w:val="24"/>
        </w:rPr>
        <w:t>onstruction Company</w:t>
      </w:r>
      <w:r w:rsidR="003D1E8B" w:rsidRPr="00054559">
        <w:rPr>
          <w:rFonts w:asciiTheme="majorBidi" w:eastAsia="Times New Roman" w:hAnsiTheme="majorBidi" w:cstheme="majorBidi"/>
          <w:sz w:val="24"/>
          <w:szCs w:val="24"/>
        </w:rPr>
        <w:t xml:space="preserve"> with the below specifications </w:t>
      </w:r>
      <w:r w:rsidR="00412C10">
        <w:rPr>
          <w:rFonts w:asciiTheme="majorBidi" w:eastAsia="Times New Roman" w:hAnsiTheme="majorBidi" w:cstheme="majorBidi"/>
          <w:sz w:val="24"/>
          <w:szCs w:val="24"/>
        </w:rPr>
        <w:t xml:space="preserve">for the </w:t>
      </w:r>
      <w:ins w:id="28" w:author="Nematullah Noor" w:date="2023-09-23T11:44:00Z">
        <w:r w:rsidR="009E4A00">
          <w:rPr>
            <w:rFonts w:asciiTheme="majorBidi" w:eastAsia="Times New Roman" w:hAnsiTheme="majorBidi" w:cstheme="majorBidi"/>
            <w:sz w:val="24"/>
            <w:szCs w:val="24"/>
          </w:rPr>
          <w:t>c</w:t>
        </w:r>
      </w:ins>
      <w:del w:id="29" w:author="Nematullah Noor" w:date="2023-09-23T11:44:00Z">
        <w:r w:rsidRPr="00FE153A" w:rsidDel="009E4A00">
          <w:rPr>
            <w:rFonts w:asciiTheme="majorBidi" w:eastAsia="Times New Roman" w:hAnsiTheme="majorBidi" w:cstheme="majorBidi"/>
            <w:sz w:val="24"/>
            <w:szCs w:val="24"/>
          </w:rPr>
          <w:delText>C</w:delText>
        </w:r>
      </w:del>
      <w:r w:rsidRPr="00FE153A">
        <w:rPr>
          <w:rFonts w:asciiTheme="majorBidi" w:eastAsia="Times New Roman" w:hAnsiTheme="majorBidi" w:cstheme="majorBidi"/>
          <w:sz w:val="24"/>
          <w:szCs w:val="24"/>
        </w:rPr>
        <w:t>onstruction of 9</w:t>
      </w:r>
      <w:r w:rsidR="00412C10" w:rsidRPr="00FE153A">
        <w:rPr>
          <w:rFonts w:asciiTheme="majorBidi" w:eastAsia="Times New Roman" w:hAnsiTheme="majorBidi" w:cstheme="majorBidi"/>
          <w:sz w:val="24"/>
          <w:szCs w:val="24"/>
        </w:rPr>
        <w:t xml:space="preserve"> </w:t>
      </w:r>
      <w:ins w:id="30" w:author="Nematullah Noor" w:date="2023-09-23T11:44:00Z">
        <w:r w:rsidR="009E4A00">
          <w:rPr>
            <w:rFonts w:asciiTheme="majorBidi" w:eastAsia="Times New Roman" w:hAnsiTheme="majorBidi" w:cstheme="majorBidi"/>
            <w:sz w:val="24"/>
            <w:szCs w:val="24"/>
          </w:rPr>
          <w:t>p</w:t>
        </w:r>
      </w:ins>
      <w:del w:id="31" w:author="Nematullah Noor" w:date="2023-09-23T11:44:00Z">
        <w:r w:rsidR="00412C10" w:rsidRPr="00FE153A" w:rsidDel="009E4A00">
          <w:rPr>
            <w:rFonts w:asciiTheme="majorBidi" w:eastAsia="Times New Roman" w:hAnsiTheme="majorBidi" w:cstheme="majorBidi"/>
            <w:sz w:val="24"/>
            <w:szCs w:val="24"/>
          </w:rPr>
          <w:delText>P</w:delText>
        </w:r>
      </w:del>
      <w:r w:rsidR="00412C10" w:rsidRPr="00FE153A">
        <w:rPr>
          <w:rFonts w:asciiTheme="majorBidi" w:eastAsia="Times New Roman" w:hAnsiTheme="majorBidi" w:cstheme="majorBidi"/>
          <w:sz w:val="24"/>
          <w:szCs w:val="24"/>
        </w:rPr>
        <w:t>ublic schools</w:t>
      </w:r>
      <w:r w:rsidR="00412C10">
        <w:rPr>
          <w:rFonts w:asciiTheme="majorBidi" w:eastAsia="Times New Roman" w:hAnsiTheme="majorBidi" w:cstheme="majorBidi"/>
          <w:sz w:val="24"/>
          <w:szCs w:val="24"/>
        </w:rPr>
        <w:t xml:space="preserve"> in </w:t>
      </w:r>
      <w:r>
        <w:rPr>
          <w:rFonts w:asciiTheme="majorBidi" w:eastAsia="Times New Roman" w:hAnsiTheme="majorBidi" w:cstheme="majorBidi"/>
          <w:sz w:val="24"/>
          <w:szCs w:val="24"/>
        </w:rPr>
        <w:t xml:space="preserve">Nangarhar </w:t>
      </w:r>
      <w:del w:id="32" w:author="Nematullah Noor" w:date="2023-09-23T11:44:00Z">
        <w:r w:rsidDel="009E4A00">
          <w:rPr>
            <w:rFonts w:asciiTheme="majorBidi" w:eastAsia="Times New Roman" w:hAnsiTheme="majorBidi" w:cstheme="majorBidi"/>
            <w:sz w:val="24"/>
            <w:szCs w:val="24"/>
          </w:rPr>
          <w:delText>Province</w:delText>
        </w:r>
        <w:r w:rsidRPr="00054559" w:rsidDel="009E4A00">
          <w:rPr>
            <w:rFonts w:asciiTheme="majorBidi" w:eastAsia="Times New Roman" w:hAnsiTheme="majorBidi" w:cstheme="majorBidi"/>
            <w:sz w:val="24"/>
            <w:szCs w:val="24"/>
          </w:rPr>
          <w:delText xml:space="preserve"> </w:delText>
        </w:r>
      </w:del>
      <w:r w:rsidR="00B91F3F" w:rsidRPr="00054559">
        <w:rPr>
          <w:rFonts w:asciiTheme="majorBidi" w:eastAsia="Times New Roman" w:hAnsiTheme="majorBidi" w:cstheme="majorBidi"/>
          <w:sz w:val="24"/>
          <w:szCs w:val="24"/>
        </w:rPr>
        <w:t>province</w:t>
      </w:r>
      <w:r w:rsidR="003D1E8B" w:rsidRPr="00054559">
        <w:rPr>
          <w:rFonts w:asciiTheme="majorBidi" w:eastAsia="Times New Roman" w:hAnsiTheme="majorBidi" w:cstheme="majorBidi"/>
          <w:sz w:val="24"/>
          <w:szCs w:val="24"/>
        </w:rPr>
        <w:t>.</w:t>
      </w:r>
    </w:p>
    <w:p w14:paraId="289C3922" w14:textId="77777777" w:rsidR="00554784" w:rsidRDefault="00554784" w:rsidP="000D25C6">
      <w:pPr>
        <w:spacing w:after="0" w:line="276" w:lineRule="auto"/>
        <w:ind w:left="89"/>
        <w:rPr>
          <w:rFonts w:asciiTheme="majorBidi" w:eastAsia="Times New Roman" w:hAnsiTheme="majorBidi" w:cstheme="majorBidi"/>
          <w:sz w:val="24"/>
          <w:szCs w:val="24"/>
        </w:rPr>
      </w:pPr>
    </w:p>
    <w:p w14:paraId="69D34CF3" w14:textId="0DBF4380" w:rsidR="007A0D79" w:rsidRDefault="003D1E8B" w:rsidP="000D25C6">
      <w:pPr>
        <w:spacing w:after="0" w:line="276" w:lineRule="auto"/>
        <w:ind w:left="89"/>
        <w:rPr>
          <w:rFonts w:asciiTheme="majorBidi" w:eastAsia="Times New Roman" w:hAnsiTheme="majorBidi" w:cstheme="majorBidi"/>
          <w:sz w:val="24"/>
          <w:szCs w:val="24"/>
        </w:rPr>
      </w:pPr>
      <w:r w:rsidRPr="00054559">
        <w:rPr>
          <w:rFonts w:asciiTheme="majorBidi" w:eastAsia="Times New Roman" w:hAnsiTheme="majorBidi" w:cstheme="majorBidi"/>
          <w:sz w:val="24"/>
          <w:szCs w:val="24"/>
        </w:rPr>
        <w:t>In order to participate</w:t>
      </w:r>
      <w:r w:rsidR="00C91283">
        <w:rPr>
          <w:rFonts w:asciiTheme="majorBidi" w:eastAsia="Times New Roman" w:hAnsiTheme="majorBidi" w:cstheme="majorBidi"/>
          <w:sz w:val="24"/>
          <w:szCs w:val="24"/>
        </w:rPr>
        <w:t xml:space="preserve"> and be eligible,</w:t>
      </w:r>
      <w:r w:rsidRPr="00054559">
        <w:rPr>
          <w:rFonts w:asciiTheme="majorBidi" w:eastAsia="Times New Roman" w:hAnsiTheme="majorBidi" w:cstheme="majorBidi"/>
          <w:sz w:val="24"/>
          <w:szCs w:val="24"/>
        </w:rPr>
        <w:t xml:space="preserve"> you will need to complete the necessary </w:t>
      </w:r>
      <w:r w:rsidR="00412C10">
        <w:rPr>
          <w:rFonts w:asciiTheme="majorBidi" w:eastAsia="Times New Roman" w:hAnsiTheme="majorBidi" w:cstheme="majorBidi"/>
          <w:sz w:val="24"/>
          <w:szCs w:val="24"/>
        </w:rPr>
        <w:t xml:space="preserve">documents and attend </w:t>
      </w:r>
      <w:del w:id="33" w:author="Nematullah Noor" w:date="2023-09-23T11:47:00Z">
        <w:r w:rsidR="00412C10" w:rsidDel="00224E85">
          <w:rPr>
            <w:rFonts w:asciiTheme="majorBidi" w:eastAsia="Times New Roman" w:hAnsiTheme="majorBidi" w:cstheme="majorBidi"/>
            <w:sz w:val="24"/>
            <w:szCs w:val="24"/>
          </w:rPr>
          <w:delText xml:space="preserve">in </w:delText>
        </w:r>
      </w:del>
      <w:r w:rsidR="00412C10">
        <w:rPr>
          <w:rFonts w:asciiTheme="majorBidi" w:eastAsia="Times New Roman" w:hAnsiTheme="majorBidi" w:cstheme="majorBidi"/>
          <w:sz w:val="24"/>
          <w:szCs w:val="24"/>
        </w:rPr>
        <w:t xml:space="preserve">the bid opening process. </w:t>
      </w:r>
      <w:r w:rsidR="00444DDC">
        <w:rPr>
          <w:rFonts w:asciiTheme="majorBidi" w:eastAsia="Times New Roman" w:hAnsiTheme="majorBidi" w:cstheme="majorBidi"/>
          <w:sz w:val="24"/>
          <w:szCs w:val="24"/>
        </w:rPr>
        <w:t xml:space="preserve">Please note </w:t>
      </w:r>
      <w:r w:rsidR="000D25C6">
        <w:rPr>
          <w:rFonts w:asciiTheme="majorBidi" w:eastAsia="Times New Roman" w:hAnsiTheme="majorBidi" w:cstheme="majorBidi"/>
          <w:sz w:val="24"/>
          <w:szCs w:val="24"/>
        </w:rPr>
        <w:t xml:space="preserve">the deadline </w:t>
      </w:r>
      <w:r w:rsidR="00444DDC">
        <w:rPr>
          <w:rFonts w:asciiTheme="majorBidi" w:eastAsia="Times New Roman" w:hAnsiTheme="majorBidi" w:cstheme="majorBidi"/>
          <w:sz w:val="24"/>
          <w:szCs w:val="24"/>
        </w:rPr>
        <w:t>for the bid submission</w:t>
      </w:r>
      <w:ins w:id="34" w:author="Nematullah Noor" w:date="2023-09-23T11:48:00Z">
        <w:r w:rsidR="00224E85">
          <w:rPr>
            <w:rFonts w:asciiTheme="majorBidi" w:eastAsia="Times New Roman" w:hAnsiTheme="majorBidi" w:cstheme="majorBidi"/>
            <w:sz w:val="24"/>
            <w:szCs w:val="24"/>
          </w:rPr>
          <w:t xml:space="preserve"> and</w:t>
        </w:r>
      </w:ins>
      <w:del w:id="35" w:author="Nematullah Noor" w:date="2023-09-23T11:48:00Z">
        <w:r w:rsidR="00444DDC" w:rsidDel="00224E85">
          <w:rPr>
            <w:rFonts w:asciiTheme="majorBidi" w:eastAsia="Times New Roman" w:hAnsiTheme="majorBidi" w:cstheme="majorBidi"/>
            <w:sz w:val="24"/>
            <w:szCs w:val="24"/>
          </w:rPr>
          <w:delText>,</w:delText>
        </w:r>
      </w:del>
      <w:r w:rsidR="00444DDC">
        <w:rPr>
          <w:rFonts w:asciiTheme="majorBidi" w:eastAsia="Times New Roman" w:hAnsiTheme="majorBidi" w:cstheme="majorBidi"/>
          <w:sz w:val="24"/>
          <w:szCs w:val="24"/>
        </w:rPr>
        <w:t xml:space="preserve"> bid opening </w:t>
      </w:r>
      <w:r w:rsidR="000D25C6">
        <w:rPr>
          <w:rFonts w:asciiTheme="majorBidi" w:eastAsia="Times New Roman" w:hAnsiTheme="majorBidi" w:cstheme="majorBidi"/>
          <w:sz w:val="24"/>
          <w:szCs w:val="24"/>
        </w:rPr>
        <w:t>and submit your quotation</w:t>
      </w:r>
      <w:ins w:id="36" w:author="Nematullah Noor" w:date="2023-09-23T11:48:00Z">
        <w:r w:rsidR="00224E85">
          <w:rPr>
            <w:rFonts w:asciiTheme="majorBidi" w:eastAsia="Times New Roman" w:hAnsiTheme="majorBidi" w:cstheme="majorBidi"/>
            <w:sz w:val="24"/>
            <w:szCs w:val="24"/>
          </w:rPr>
          <w:t xml:space="preserve"> accordingly</w:t>
        </w:r>
      </w:ins>
      <w:r w:rsidR="00DF610A">
        <w:rPr>
          <w:rFonts w:asciiTheme="majorBidi" w:eastAsia="Times New Roman" w:hAnsiTheme="majorBidi" w:cstheme="majorBidi"/>
          <w:sz w:val="24"/>
          <w:szCs w:val="24"/>
        </w:rPr>
        <w:t xml:space="preserve">. Incomplete </w:t>
      </w:r>
      <w:r w:rsidR="009F04B6" w:rsidRPr="00054559">
        <w:rPr>
          <w:rFonts w:asciiTheme="majorBidi" w:eastAsia="Times New Roman" w:hAnsiTheme="majorBidi" w:cstheme="majorBidi"/>
          <w:sz w:val="24"/>
          <w:szCs w:val="24"/>
        </w:rPr>
        <w:t xml:space="preserve">submissions </w:t>
      </w:r>
      <w:r w:rsidR="00C56F06" w:rsidRPr="00054559">
        <w:rPr>
          <w:rFonts w:asciiTheme="majorBidi" w:eastAsia="Times New Roman" w:hAnsiTheme="majorBidi" w:cstheme="majorBidi"/>
          <w:sz w:val="24"/>
          <w:szCs w:val="24"/>
        </w:rPr>
        <w:t>will automatically</w:t>
      </w:r>
      <w:r w:rsidRPr="00054559">
        <w:rPr>
          <w:rFonts w:asciiTheme="majorBidi" w:eastAsia="Times New Roman" w:hAnsiTheme="majorBidi" w:cstheme="majorBidi"/>
          <w:sz w:val="24"/>
          <w:szCs w:val="24"/>
        </w:rPr>
        <w:t xml:space="preserve"> </w:t>
      </w:r>
      <w:r w:rsidR="00EB24A7" w:rsidRPr="00054559">
        <w:rPr>
          <w:rFonts w:asciiTheme="majorBidi" w:eastAsia="Times New Roman" w:hAnsiTheme="majorBidi" w:cstheme="majorBidi"/>
          <w:sz w:val="24"/>
          <w:szCs w:val="24"/>
        </w:rPr>
        <w:t xml:space="preserve">be </w:t>
      </w:r>
      <w:r w:rsidRPr="00054559">
        <w:rPr>
          <w:rFonts w:asciiTheme="majorBidi" w:eastAsia="Times New Roman" w:hAnsiTheme="majorBidi" w:cstheme="majorBidi"/>
          <w:sz w:val="24"/>
          <w:szCs w:val="24"/>
        </w:rPr>
        <w:t>rejected.</w:t>
      </w:r>
    </w:p>
    <w:p w14:paraId="3BA7903B" w14:textId="77777777" w:rsidR="00054559" w:rsidRPr="00054559" w:rsidRDefault="00054559" w:rsidP="00054559">
      <w:pPr>
        <w:spacing w:after="0" w:line="276" w:lineRule="auto"/>
        <w:ind w:left="89"/>
        <w:rPr>
          <w:rFonts w:asciiTheme="majorBidi" w:eastAsia="Times New Roman" w:hAnsiTheme="majorBidi" w:cstheme="majorBidi"/>
          <w:sz w:val="24"/>
          <w:szCs w:val="24"/>
        </w:rPr>
      </w:pPr>
    </w:p>
    <w:p w14:paraId="53D55418" w14:textId="5E95A41B" w:rsidR="007A0D79" w:rsidRDefault="007A0D79" w:rsidP="00620F07">
      <w:pPr>
        <w:pStyle w:val="Heading1"/>
        <w:jc w:val="both"/>
      </w:pPr>
      <w:bookmarkStart w:id="37" w:name="_Toc99625632"/>
      <w:bookmarkStart w:id="38" w:name="_Toc145512163"/>
      <w:r w:rsidRPr="007A0D79">
        <w:t>L</w:t>
      </w:r>
      <w:r w:rsidR="007F2DEC">
        <w:t>anguage of</w:t>
      </w:r>
      <w:r w:rsidRPr="007A0D79">
        <w:t xml:space="preserve"> B</w:t>
      </w:r>
      <w:bookmarkEnd w:id="37"/>
      <w:r w:rsidR="007F2DEC">
        <w:t>id</w:t>
      </w:r>
      <w:bookmarkEnd w:id="38"/>
    </w:p>
    <w:p w14:paraId="2DC5888F" w14:textId="77777777" w:rsidR="00920F9B" w:rsidRPr="00920F9B" w:rsidRDefault="00920F9B" w:rsidP="00920F9B">
      <w:pPr>
        <w:rPr>
          <w:sz w:val="8"/>
          <w:szCs w:val="8"/>
        </w:rPr>
      </w:pPr>
    </w:p>
    <w:p w14:paraId="6117C633" w14:textId="77777777" w:rsidR="007A0D79" w:rsidRPr="007A0D79" w:rsidRDefault="007A0D79" w:rsidP="00620F07">
      <w:pPr>
        <w:pStyle w:val="ListParagraph"/>
        <w:widowControl w:val="0"/>
        <w:numPr>
          <w:ilvl w:val="1"/>
          <w:numId w:val="10"/>
        </w:numPr>
        <w:overflowPunct w:val="0"/>
        <w:autoSpaceDE w:val="0"/>
        <w:autoSpaceDN w:val="0"/>
        <w:adjustRightInd w:val="0"/>
        <w:spacing w:after="0" w:line="276" w:lineRule="auto"/>
        <w:ind w:right="-22"/>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 xml:space="preserve">The bid, as well as all correspondence and documents relating to the bid shall be written in English. </w:t>
      </w:r>
    </w:p>
    <w:p w14:paraId="3306E831" w14:textId="08D80983" w:rsidR="007A0D79" w:rsidRPr="007A0D79" w:rsidRDefault="007A0D79" w:rsidP="00620F07">
      <w:pPr>
        <w:pStyle w:val="ListParagraph"/>
        <w:numPr>
          <w:ilvl w:val="1"/>
          <w:numId w:val="10"/>
        </w:numPr>
        <w:spacing w:after="0" w:line="276" w:lineRule="auto"/>
        <w:rPr>
          <w:rFonts w:asciiTheme="majorBidi" w:eastAsia="Times New Roman" w:hAnsiTheme="majorBidi" w:cstheme="majorBidi"/>
          <w:sz w:val="24"/>
          <w:szCs w:val="24"/>
        </w:rPr>
      </w:pPr>
      <w:r w:rsidRPr="007A0D79">
        <w:rPr>
          <w:rFonts w:asciiTheme="majorBidi" w:eastAsia="Times New Roman" w:hAnsiTheme="majorBidi" w:cstheme="majorBidi"/>
          <w:sz w:val="24"/>
          <w:szCs w:val="24"/>
        </w:rPr>
        <w:t>Supporting documents may be in another language accompanied by an accurate translation of the relevant pass</w:t>
      </w:r>
      <w:r w:rsidR="007F2DEC">
        <w:rPr>
          <w:rFonts w:asciiTheme="majorBidi" w:eastAsia="Times New Roman" w:hAnsiTheme="majorBidi" w:cstheme="majorBidi"/>
          <w:sz w:val="24"/>
          <w:szCs w:val="24"/>
        </w:rPr>
        <w:t>ages in English</w:t>
      </w:r>
      <w:r w:rsidR="00773330">
        <w:rPr>
          <w:rFonts w:asciiTheme="majorBidi" w:eastAsia="Times New Roman" w:hAnsiTheme="majorBidi" w:cstheme="majorBidi"/>
          <w:sz w:val="24"/>
          <w:szCs w:val="24"/>
        </w:rPr>
        <w:t xml:space="preserve"> (</w:t>
      </w:r>
      <w:r w:rsidR="00773330" w:rsidRPr="00054559">
        <w:rPr>
          <w:rFonts w:asciiTheme="majorBidi" w:eastAsia="Times New Roman" w:hAnsiTheme="majorBidi" w:cstheme="majorBidi"/>
          <w:sz w:val="24"/>
          <w:szCs w:val="24"/>
        </w:rPr>
        <w:t>if required</w:t>
      </w:r>
      <w:r w:rsidR="00773330">
        <w:rPr>
          <w:rFonts w:asciiTheme="majorBidi" w:eastAsia="Times New Roman" w:hAnsiTheme="majorBidi" w:cstheme="majorBidi"/>
          <w:sz w:val="24"/>
          <w:szCs w:val="24"/>
        </w:rPr>
        <w:t>)</w:t>
      </w:r>
    </w:p>
    <w:p w14:paraId="2FE8D79C" w14:textId="77777777" w:rsidR="007A0D79" w:rsidRPr="001C6760" w:rsidRDefault="007A0D79" w:rsidP="004735D3">
      <w:pPr>
        <w:spacing w:after="0" w:line="276" w:lineRule="auto"/>
        <w:ind w:left="89"/>
        <w:rPr>
          <w:rFonts w:asciiTheme="majorBidi" w:eastAsia="Times New Roman" w:hAnsiTheme="majorBidi" w:cstheme="majorBidi"/>
          <w:sz w:val="14"/>
          <w:szCs w:val="14"/>
        </w:rPr>
      </w:pPr>
    </w:p>
    <w:p w14:paraId="379AF15C" w14:textId="7790A148" w:rsidR="00B85B51" w:rsidRDefault="007F2DEC" w:rsidP="007F2DEC">
      <w:pPr>
        <w:pStyle w:val="Heading1"/>
      </w:pPr>
      <w:bookmarkStart w:id="39" w:name="_Toc99625633"/>
      <w:bookmarkStart w:id="40" w:name="_Toc145512164"/>
      <w:r>
        <w:t>Documents</w:t>
      </w:r>
      <w:r w:rsidR="00B85B51" w:rsidRPr="00B85B51">
        <w:t xml:space="preserve"> C</w:t>
      </w:r>
      <w:r>
        <w:t>omprising</w:t>
      </w:r>
      <w:r w:rsidR="00B85B51" w:rsidRPr="00B85B51">
        <w:t xml:space="preserve"> </w:t>
      </w:r>
      <w:bookmarkEnd w:id="39"/>
      <w:r>
        <w:t>for the quotation.</w:t>
      </w:r>
      <w:bookmarkEnd w:id="40"/>
    </w:p>
    <w:p w14:paraId="02884125" w14:textId="77777777" w:rsidR="00054559" w:rsidRPr="00054559" w:rsidRDefault="00054559" w:rsidP="00054559">
      <w:pPr>
        <w:rPr>
          <w:sz w:val="8"/>
          <w:szCs w:val="8"/>
        </w:rPr>
      </w:pPr>
    </w:p>
    <w:p w14:paraId="4DC0179F" w14:textId="69403D4F" w:rsidR="00773330" w:rsidRDefault="00773330" w:rsidP="00036C11">
      <w:pPr>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The Supplier shall complete and submit the following document with quotation:</w:t>
      </w:r>
    </w:p>
    <w:p w14:paraId="604AEC68" w14:textId="77777777" w:rsidR="00773330" w:rsidRPr="00B85B51" w:rsidRDefault="00773330" w:rsidP="00773330">
      <w:pPr>
        <w:rPr>
          <w:rFonts w:asciiTheme="majorBidi" w:eastAsia="Times New Roman" w:hAnsiTheme="majorBidi" w:cstheme="majorBidi"/>
          <w:sz w:val="24"/>
          <w:szCs w:val="24"/>
        </w:rPr>
      </w:pPr>
    </w:p>
    <w:p w14:paraId="41DB1F69" w14:textId="4B258751" w:rsidR="00B85B51" w:rsidRDefault="00773330"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73330">
        <w:rPr>
          <w:rFonts w:asciiTheme="majorBidi" w:eastAsia="Times New Roman" w:hAnsiTheme="majorBidi" w:cstheme="majorBidi"/>
          <w:sz w:val="24"/>
          <w:szCs w:val="24"/>
        </w:rPr>
        <w:t xml:space="preserve">The attached </w:t>
      </w:r>
      <w:r w:rsidR="007E2BEC">
        <w:rPr>
          <w:rFonts w:asciiTheme="majorBidi" w:eastAsia="Times New Roman" w:hAnsiTheme="majorBidi" w:cstheme="majorBidi"/>
          <w:sz w:val="24"/>
          <w:szCs w:val="24"/>
        </w:rPr>
        <w:t>bill of quantity with your cost</w:t>
      </w:r>
      <w:r>
        <w:rPr>
          <w:rFonts w:asciiTheme="majorBidi" w:eastAsia="Times New Roman" w:hAnsiTheme="majorBidi" w:cstheme="majorBidi"/>
          <w:sz w:val="24"/>
          <w:szCs w:val="24"/>
        </w:rPr>
        <w:t>.</w:t>
      </w:r>
      <w:r w:rsidRPr="00773330">
        <w:rPr>
          <w:rFonts w:asciiTheme="majorBidi" w:eastAsia="Times New Roman" w:hAnsiTheme="majorBidi" w:cstheme="majorBidi"/>
          <w:sz w:val="24"/>
          <w:szCs w:val="24"/>
        </w:rPr>
        <w:t xml:space="preserve"> </w:t>
      </w:r>
    </w:p>
    <w:p w14:paraId="2331E092" w14:textId="08AF4C42" w:rsidR="00773330" w:rsidRPr="00773330" w:rsidRDefault="007E2BEC" w:rsidP="007E2BEC">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Copy of your company AISA </w:t>
      </w:r>
      <w:r w:rsidR="00773330" w:rsidRPr="00773330">
        <w:rPr>
          <w:rFonts w:asciiTheme="majorBidi" w:eastAsia="Times New Roman" w:hAnsiTheme="majorBidi" w:cstheme="majorBidi"/>
          <w:sz w:val="24"/>
          <w:szCs w:val="24"/>
        </w:rPr>
        <w:t xml:space="preserve">registration certificates </w:t>
      </w:r>
    </w:p>
    <w:p w14:paraId="4F36867E" w14:textId="62FDA09B" w:rsidR="00B85B51" w:rsidRDefault="005E0D96"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Company profile and p</w:t>
      </w:r>
      <w:r w:rsidR="00B85B51" w:rsidRPr="00B85B51">
        <w:rPr>
          <w:rFonts w:asciiTheme="majorBidi" w:eastAsia="Times New Roman" w:hAnsiTheme="majorBidi" w:cstheme="majorBidi"/>
          <w:sz w:val="24"/>
          <w:szCs w:val="24"/>
        </w:rPr>
        <w:t>revious experience</w:t>
      </w:r>
      <w:r w:rsidR="007E2BEC">
        <w:rPr>
          <w:rFonts w:asciiTheme="majorBidi" w:eastAsia="Times New Roman" w:hAnsiTheme="majorBidi" w:cstheme="majorBidi"/>
          <w:sz w:val="24"/>
          <w:szCs w:val="24"/>
        </w:rPr>
        <w:t>.</w:t>
      </w:r>
    </w:p>
    <w:p w14:paraId="1C3DC46B" w14:textId="1975BF5B" w:rsidR="007E2BEC" w:rsidRDefault="00570029"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 xml:space="preserve">List of similar </w:t>
      </w:r>
      <w:r w:rsidR="00B64D90" w:rsidRPr="007E2BEC">
        <w:rPr>
          <w:rFonts w:asciiTheme="majorBidi" w:eastAsia="Times New Roman" w:hAnsiTheme="majorBidi" w:cstheme="majorBidi"/>
          <w:sz w:val="24"/>
          <w:szCs w:val="24"/>
        </w:rPr>
        <w:t>projects</w:t>
      </w:r>
      <w:r w:rsidRPr="007E2BEC">
        <w:rPr>
          <w:rFonts w:asciiTheme="majorBidi" w:eastAsia="Times New Roman" w:hAnsiTheme="majorBidi" w:cstheme="majorBidi"/>
          <w:sz w:val="24"/>
          <w:szCs w:val="24"/>
        </w:rPr>
        <w:t xml:space="preserve"> </w:t>
      </w:r>
      <w:r w:rsidR="00AA416E" w:rsidRPr="007E2BEC">
        <w:rPr>
          <w:rFonts w:asciiTheme="majorBidi" w:eastAsia="Times New Roman" w:hAnsiTheme="majorBidi" w:cstheme="majorBidi"/>
          <w:sz w:val="24"/>
          <w:szCs w:val="24"/>
        </w:rPr>
        <w:t>implemented</w:t>
      </w:r>
      <w:r w:rsidR="007E2BEC">
        <w:rPr>
          <w:rFonts w:asciiTheme="majorBidi" w:eastAsia="Times New Roman" w:hAnsiTheme="majorBidi" w:cstheme="majorBidi"/>
          <w:sz w:val="24"/>
          <w:szCs w:val="24"/>
        </w:rPr>
        <w:t xml:space="preserve"> by company</w:t>
      </w:r>
    </w:p>
    <w:p w14:paraId="060E377C" w14:textId="106501B6" w:rsidR="00710A1B" w:rsidRPr="007E2BEC" w:rsidRDefault="00710A1B" w:rsidP="00134002">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7E2BEC">
        <w:rPr>
          <w:rFonts w:asciiTheme="majorBidi" w:eastAsia="Times New Roman" w:hAnsiTheme="majorBidi" w:cstheme="majorBidi"/>
          <w:sz w:val="24"/>
          <w:szCs w:val="24"/>
        </w:rPr>
        <w:t>Contract</w:t>
      </w:r>
      <w:r w:rsidR="00A53E32" w:rsidRPr="007E2BEC">
        <w:rPr>
          <w:rFonts w:asciiTheme="majorBidi" w:eastAsia="Times New Roman" w:hAnsiTheme="majorBidi" w:cstheme="majorBidi"/>
          <w:sz w:val="24"/>
          <w:szCs w:val="24"/>
        </w:rPr>
        <w:t>s</w:t>
      </w:r>
      <w:r w:rsidRPr="007E2BEC">
        <w:rPr>
          <w:rFonts w:asciiTheme="majorBidi" w:eastAsia="Times New Roman" w:hAnsiTheme="majorBidi" w:cstheme="majorBidi"/>
          <w:sz w:val="24"/>
          <w:szCs w:val="24"/>
        </w:rPr>
        <w:t xml:space="preserve"> of similar </w:t>
      </w:r>
      <w:r w:rsidR="00A53E32" w:rsidRPr="007E2BEC">
        <w:rPr>
          <w:rFonts w:asciiTheme="majorBidi" w:eastAsia="Times New Roman" w:hAnsiTheme="majorBidi" w:cstheme="majorBidi"/>
          <w:sz w:val="24"/>
          <w:szCs w:val="24"/>
        </w:rPr>
        <w:t xml:space="preserve">projects </w:t>
      </w:r>
      <w:r w:rsidR="008857BF">
        <w:rPr>
          <w:rFonts w:asciiTheme="majorBidi" w:eastAsia="Times New Roman" w:hAnsiTheme="majorBidi" w:cstheme="majorBidi"/>
          <w:sz w:val="24"/>
          <w:szCs w:val="24"/>
        </w:rPr>
        <w:t>and related amount.</w:t>
      </w:r>
    </w:p>
    <w:p w14:paraId="1288777A" w14:textId="3ED8AB63" w:rsidR="00221F7F" w:rsidRDefault="00221F7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S</w:t>
      </w:r>
      <w:r w:rsidR="007E2BEC">
        <w:rPr>
          <w:rFonts w:asciiTheme="majorBidi" w:eastAsia="Times New Roman" w:hAnsiTheme="majorBidi" w:cstheme="majorBidi"/>
          <w:sz w:val="24"/>
          <w:szCs w:val="24"/>
        </w:rPr>
        <w:t>imilar project completion certificate</w:t>
      </w:r>
      <w:r w:rsidR="00576557">
        <w:rPr>
          <w:rFonts w:asciiTheme="majorBidi" w:eastAsia="Times New Roman" w:hAnsiTheme="majorBidi" w:cstheme="majorBidi"/>
          <w:sz w:val="24"/>
          <w:szCs w:val="24"/>
        </w:rPr>
        <w:t xml:space="preserve"> and donor contacts information. </w:t>
      </w:r>
      <w:r w:rsidR="007E2BEC">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 xml:space="preserve"> </w:t>
      </w:r>
    </w:p>
    <w:p w14:paraId="551365E7" w14:textId="3A121824" w:rsidR="00570029" w:rsidRDefault="00570029"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Tax clearance letter for the year </w:t>
      </w:r>
      <w:r w:rsidRPr="00054559">
        <w:rPr>
          <w:rFonts w:asciiTheme="majorBidi" w:eastAsia="Times New Roman" w:hAnsiTheme="majorBidi" w:cstheme="majorBidi"/>
          <w:sz w:val="24"/>
          <w:szCs w:val="24"/>
        </w:rPr>
        <w:t>202</w:t>
      </w:r>
      <w:r w:rsidR="00B938EE">
        <w:rPr>
          <w:rFonts w:asciiTheme="majorBidi" w:eastAsia="Times New Roman" w:hAnsiTheme="majorBidi" w:cstheme="majorBidi"/>
          <w:sz w:val="24"/>
          <w:szCs w:val="24"/>
        </w:rPr>
        <w:t>2</w:t>
      </w:r>
      <w:r w:rsidR="00AA416E">
        <w:rPr>
          <w:rFonts w:asciiTheme="majorBidi" w:eastAsia="Times New Roman" w:hAnsiTheme="majorBidi" w:cstheme="majorBidi"/>
          <w:sz w:val="24"/>
          <w:szCs w:val="24"/>
        </w:rPr>
        <w:t>.</w:t>
      </w:r>
    </w:p>
    <w:p w14:paraId="50C11EBA" w14:textId="3CD682FB"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List of key </w:t>
      </w:r>
      <w:r w:rsidR="00B64D90">
        <w:rPr>
          <w:rFonts w:asciiTheme="majorBidi" w:eastAsia="Times New Roman" w:hAnsiTheme="majorBidi" w:cstheme="majorBidi"/>
          <w:sz w:val="24"/>
          <w:szCs w:val="24"/>
        </w:rPr>
        <w:t>teams</w:t>
      </w:r>
      <w:r>
        <w:rPr>
          <w:rFonts w:asciiTheme="majorBidi" w:eastAsia="Times New Roman" w:hAnsiTheme="majorBidi" w:cstheme="majorBidi"/>
          <w:sz w:val="24"/>
          <w:szCs w:val="24"/>
        </w:rPr>
        <w:t xml:space="preserve"> (full name, last Name, Position and contact detail)</w:t>
      </w:r>
    </w:p>
    <w:p w14:paraId="165741E8" w14:textId="1873108D" w:rsidR="00AA416E" w:rsidRDefault="007E2BEC"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CV of the Key Staff with documents. </w:t>
      </w:r>
      <w:r w:rsidR="0058080F">
        <w:rPr>
          <w:rFonts w:asciiTheme="majorBidi" w:eastAsia="Times New Roman" w:hAnsiTheme="majorBidi" w:cstheme="majorBidi"/>
          <w:sz w:val="24"/>
          <w:szCs w:val="24"/>
        </w:rPr>
        <w:t>( one project manager and one QA engineer)</w:t>
      </w:r>
    </w:p>
    <w:p w14:paraId="609466C9" w14:textId="6644A606"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List of construction equipment with proof of ownership</w:t>
      </w:r>
    </w:p>
    <w:p w14:paraId="56E9DB59" w14:textId="68660E83" w:rsidR="0058080F" w:rsidRDefault="0058080F"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Time</w:t>
      </w:r>
      <w:r w:rsidR="009F16C0">
        <w:rPr>
          <w:rFonts w:asciiTheme="majorBidi" w:eastAsia="Times New Roman" w:hAnsiTheme="majorBidi" w:cstheme="majorBidi"/>
          <w:sz w:val="24"/>
          <w:szCs w:val="24"/>
        </w:rPr>
        <w:t>table for 6 months</w:t>
      </w:r>
    </w:p>
    <w:p w14:paraId="5228F5C2" w14:textId="49A7B985" w:rsidR="00AA416E" w:rsidRDefault="00AA416E" w:rsidP="001150E7">
      <w:pPr>
        <w:pStyle w:val="ListParagraph"/>
        <w:widowControl w:val="0"/>
        <w:numPr>
          <w:ilvl w:val="0"/>
          <w:numId w:val="11"/>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Bank Account Detail.</w:t>
      </w:r>
    </w:p>
    <w:p w14:paraId="2C107C2C" w14:textId="77777777" w:rsidR="00AA416E" w:rsidRDefault="00AA416E" w:rsidP="00AA416E">
      <w:pPr>
        <w:pStyle w:val="ListParagraph"/>
        <w:widowControl w:val="0"/>
        <w:overflowPunct w:val="0"/>
        <w:autoSpaceDE w:val="0"/>
        <w:autoSpaceDN w:val="0"/>
        <w:adjustRightInd w:val="0"/>
        <w:spacing w:after="0" w:line="276" w:lineRule="auto"/>
        <w:ind w:left="921" w:right="0" w:firstLine="0"/>
        <w:rPr>
          <w:rFonts w:asciiTheme="majorBidi" w:eastAsia="Times New Roman" w:hAnsiTheme="majorBidi" w:cstheme="majorBidi"/>
          <w:sz w:val="24"/>
          <w:szCs w:val="24"/>
        </w:rPr>
      </w:pPr>
    </w:p>
    <w:p w14:paraId="2AF78B6F" w14:textId="77777777" w:rsidR="00AA416E" w:rsidRPr="00AA416E" w:rsidRDefault="00AA416E" w:rsidP="00AA416E">
      <w:pPr>
        <w:widowControl w:val="0"/>
        <w:overflowPunct w:val="0"/>
        <w:autoSpaceDE w:val="0"/>
        <w:autoSpaceDN w:val="0"/>
        <w:adjustRightInd w:val="0"/>
        <w:spacing w:after="0" w:line="276" w:lineRule="auto"/>
        <w:ind w:right="0"/>
        <w:rPr>
          <w:rFonts w:asciiTheme="majorBidi" w:eastAsia="Times New Roman" w:hAnsiTheme="majorBidi" w:cstheme="majorBidi"/>
          <w:b/>
          <w:bCs/>
          <w:sz w:val="24"/>
          <w:szCs w:val="24"/>
        </w:rPr>
      </w:pPr>
      <w:r w:rsidRPr="00AA416E">
        <w:rPr>
          <w:rFonts w:asciiTheme="majorBidi" w:eastAsia="Times New Roman" w:hAnsiTheme="majorBidi" w:cstheme="majorBidi"/>
          <w:b/>
          <w:bCs/>
          <w:sz w:val="24"/>
          <w:szCs w:val="24"/>
        </w:rPr>
        <w:t xml:space="preserve">Note: </w:t>
      </w:r>
    </w:p>
    <w:p w14:paraId="5D0C6F76" w14:textId="5479160D" w:rsidR="00AA416E" w:rsidRPr="00AA416E" w:rsidRDefault="00773330"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Quotation</w:t>
      </w:r>
      <w:r w:rsidR="00570029" w:rsidRPr="00AA416E">
        <w:rPr>
          <w:rFonts w:asciiTheme="majorBidi" w:eastAsia="Times New Roman" w:hAnsiTheme="majorBidi" w:cstheme="majorBidi"/>
          <w:sz w:val="24"/>
          <w:szCs w:val="24"/>
        </w:rPr>
        <w:t xml:space="preserve"> must be completed without any </w:t>
      </w:r>
      <w:r>
        <w:rPr>
          <w:rFonts w:asciiTheme="majorBidi" w:eastAsia="Times New Roman" w:hAnsiTheme="majorBidi" w:cstheme="majorBidi"/>
          <w:sz w:val="24"/>
          <w:szCs w:val="24"/>
        </w:rPr>
        <w:t>changes</w:t>
      </w:r>
      <w:r w:rsidR="00570029" w:rsidRPr="00AA416E">
        <w:rPr>
          <w:rFonts w:asciiTheme="majorBidi" w:eastAsia="Times New Roman" w:hAnsiTheme="majorBidi" w:cstheme="majorBidi"/>
          <w:sz w:val="24"/>
          <w:szCs w:val="24"/>
        </w:rPr>
        <w:t xml:space="preserve"> to the format, no substitutes shall be accepted</w:t>
      </w:r>
    </w:p>
    <w:p w14:paraId="339C836B" w14:textId="25B5B8D1" w:rsidR="00536F81" w:rsidRPr="00AA416E" w:rsidRDefault="00B85B51" w:rsidP="001150E7">
      <w:pPr>
        <w:pStyle w:val="ListParagraph"/>
        <w:widowControl w:val="0"/>
        <w:numPr>
          <w:ilvl w:val="0"/>
          <w:numId w:val="12"/>
        </w:numPr>
        <w:overflowPunct w:val="0"/>
        <w:autoSpaceDE w:val="0"/>
        <w:autoSpaceDN w:val="0"/>
        <w:adjustRightInd w:val="0"/>
        <w:spacing w:after="0" w:line="276" w:lineRule="auto"/>
        <w:ind w:right="0"/>
        <w:rPr>
          <w:rFonts w:asciiTheme="majorBidi" w:eastAsia="Times New Roman" w:hAnsiTheme="majorBidi" w:cstheme="majorBidi"/>
          <w:sz w:val="24"/>
          <w:szCs w:val="24"/>
        </w:rPr>
      </w:pPr>
      <w:r w:rsidRPr="00AA416E">
        <w:rPr>
          <w:rFonts w:asciiTheme="majorBidi" w:eastAsia="Times New Roman" w:hAnsiTheme="majorBidi" w:cstheme="majorBidi"/>
          <w:sz w:val="24"/>
          <w:szCs w:val="24"/>
        </w:rPr>
        <w:t>All blank spaces shall be filled with the</w:t>
      </w:r>
      <w:r w:rsidR="008D4408">
        <w:rPr>
          <w:rFonts w:asciiTheme="majorBidi" w:eastAsia="Times New Roman" w:hAnsiTheme="majorBidi" w:cstheme="majorBidi"/>
          <w:sz w:val="24"/>
          <w:szCs w:val="24"/>
        </w:rPr>
        <w:t xml:space="preserve"> </w:t>
      </w:r>
      <w:r w:rsidR="008D4408" w:rsidRPr="00AA416E">
        <w:rPr>
          <w:rFonts w:asciiTheme="majorBidi" w:eastAsia="Times New Roman" w:hAnsiTheme="majorBidi" w:cstheme="majorBidi"/>
          <w:sz w:val="24"/>
          <w:szCs w:val="24"/>
        </w:rPr>
        <w:t>requested</w:t>
      </w:r>
      <w:r w:rsidRPr="00AA416E">
        <w:rPr>
          <w:rFonts w:asciiTheme="majorBidi" w:eastAsia="Times New Roman" w:hAnsiTheme="majorBidi" w:cstheme="majorBidi"/>
          <w:sz w:val="24"/>
          <w:szCs w:val="24"/>
        </w:rPr>
        <w:t xml:space="preserve"> information.</w:t>
      </w:r>
    </w:p>
    <w:p w14:paraId="2200C673" w14:textId="77777777" w:rsidR="009F04B6" w:rsidRPr="00565E61" w:rsidRDefault="009F04B6" w:rsidP="00565E61">
      <w:pPr>
        <w:widowControl w:val="0"/>
        <w:overflowPunct w:val="0"/>
        <w:autoSpaceDE w:val="0"/>
        <w:autoSpaceDN w:val="0"/>
        <w:adjustRightInd w:val="0"/>
        <w:spacing w:after="0" w:line="276" w:lineRule="auto"/>
        <w:ind w:right="0"/>
        <w:rPr>
          <w:rFonts w:asciiTheme="majorBidi" w:eastAsia="Times New Roman" w:hAnsiTheme="majorBidi" w:cstheme="majorBidi"/>
          <w:sz w:val="24"/>
          <w:szCs w:val="24"/>
        </w:rPr>
      </w:pPr>
    </w:p>
    <w:p w14:paraId="39A1A70B" w14:textId="5AF567E2" w:rsidR="0050062D" w:rsidRPr="001C6760" w:rsidRDefault="0050062D" w:rsidP="0050062D">
      <w:pPr>
        <w:widowControl w:val="0"/>
        <w:autoSpaceDE w:val="0"/>
        <w:autoSpaceDN w:val="0"/>
        <w:adjustRightInd w:val="0"/>
        <w:spacing w:after="0" w:line="276" w:lineRule="auto"/>
        <w:rPr>
          <w:rFonts w:asciiTheme="minorBidi" w:hAnsiTheme="minorBidi" w:cstheme="minorBidi"/>
          <w:sz w:val="14"/>
          <w:szCs w:val="14"/>
        </w:rPr>
      </w:pPr>
    </w:p>
    <w:p w14:paraId="1AFA7DA1" w14:textId="77777777" w:rsidR="00A53E32" w:rsidRDefault="00A53E32">
      <w:pPr>
        <w:spacing w:after="160" w:line="259" w:lineRule="auto"/>
        <w:ind w:left="0" w:right="0" w:firstLine="0"/>
        <w:jc w:val="left"/>
        <w:rPr>
          <w:rFonts w:asciiTheme="majorBidi" w:hAnsiTheme="majorBidi" w:cstheme="majorBidi"/>
          <w:b/>
          <w:color w:val="133469"/>
          <w:sz w:val="24"/>
        </w:rPr>
      </w:pPr>
      <w:bookmarkStart w:id="41" w:name="_Toc99625634"/>
      <w:r>
        <w:rPr>
          <w:rFonts w:asciiTheme="majorBidi" w:hAnsiTheme="majorBidi" w:cstheme="majorBidi"/>
        </w:rPr>
        <w:br w:type="page"/>
      </w:r>
    </w:p>
    <w:p w14:paraId="5A938EA7" w14:textId="346AF6E0" w:rsidR="0050062D" w:rsidRPr="00536F81" w:rsidRDefault="00536F81" w:rsidP="008D4408">
      <w:pPr>
        <w:pStyle w:val="Heading1"/>
        <w:spacing w:after="189" w:line="276" w:lineRule="auto"/>
        <w:ind w:left="525" w:hanging="446"/>
        <w:rPr>
          <w:rFonts w:asciiTheme="majorBidi" w:hAnsiTheme="majorBidi" w:cstheme="majorBidi"/>
        </w:rPr>
      </w:pPr>
      <w:bookmarkStart w:id="42" w:name="_Toc145512165"/>
      <w:r>
        <w:rPr>
          <w:rFonts w:asciiTheme="majorBidi" w:hAnsiTheme="majorBidi" w:cstheme="majorBidi"/>
        </w:rPr>
        <w:lastRenderedPageBreak/>
        <w:t>E</w:t>
      </w:r>
      <w:r w:rsidR="008D4408">
        <w:rPr>
          <w:rFonts w:asciiTheme="majorBidi" w:hAnsiTheme="majorBidi" w:cstheme="majorBidi"/>
        </w:rPr>
        <w:t>ligibility for</w:t>
      </w:r>
      <w:r>
        <w:rPr>
          <w:rFonts w:asciiTheme="majorBidi" w:hAnsiTheme="majorBidi" w:cstheme="majorBidi"/>
        </w:rPr>
        <w:t xml:space="preserve"> A</w:t>
      </w:r>
      <w:bookmarkEnd w:id="41"/>
      <w:r w:rsidR="008D4408">
        <w:rPr>
          <w:rFonts w:asciiTheme="majorBidi" w:hAnsiTheme="majorBidi" w:cstheme="majorBidi"/>
        </w:rPr>
        <w:t>pplication</w:t>
      </w:r>
      <w:bookmarkEnd w:id="42"/>
    </w:p>
    <w:p w14:paraId="566F492A" w14:textId="70520B21" w:rsidR="002A3401" w:rsidRPr="00B94875" w:rsidRDefault="00C13CB2" w:rsidP="00620F07">
      <w:pPr>
        <w:spacing w:after="0"/>
        <w:ind w:left="439" w:firstLine="0"/>
        <w:rPr>
          <w:rFonts w:asciiTheme="majorBidi" w:eastAsia="Times New Roman" w:hAnsiTheme="majorBidi" w:cstheme="majorBidi"/>
          <w:sz w:val="24"/>
          <w:szCs w:val="24"/>
        </w:rPr>
      </w:pPr>
      <w:r>
        <w:rPr>
          <w:rFonts w:asciiTheme="majorBidi" w:eastAsia="Times New Roman" w:hAnsiTheme="majorBidi" w:cstheme="majorBidi"/>
          <w:sz w:val="24"/>
          <w:szCs w:val="24"/>
        </w:rPr>
        <w:t>To</w:t>
      </w:r>
      <w:r w:rsidR="002A3401" w:rsidRPr="00B94875">
        <w:rPr>
          <w:rFonts w:asciiTheme="majorBidi" w:eastAsia="Times New Roman" w:hAnsiTheme="majorBidi" w:cstheme="majorBidi"/>
          <w:sz w:val="24"/>
          <w:szCs w:val="24"/>
        </w:rPr>
        <w:t xml:space="preserve"> complete </w:t>
      </w:r>
      <w:r w:rsidR="009E0755">
        <w:rPr>
          <w:rFonts w:asciiTheme="majorBidi" w:eastAsia="Times New Roman" w:hAnsiTheme="majorBidi" w:cstheme="majorBidi"/>
          <w:sz w:val="24"/>
          <w:szCs w:val="24"/>
        </w:rPr>
        <w:t xml:space="preserve">the </w:t>
      </w:r>
      <w:r w:rsidR="002A3401" w:rsidRPr="00B94875">
        <w:rPr>
          <w:rFonts w:asciiTheme="majorBidi" w:eastAsia="Times New Roman" w:hAnsiTheme="majorBidi" w:cstheme="majorBidi"/>
          <w:sz w:val="24"/>
          <w:szCs w:val="24"/>
        </w:rPr>
        <w:t>tasks successfully, the Firm</w:t>
      </w:r>
      <w:r w:rsidR="009E0755">
        <w:rPr>
          <w:rFonts w:asciiTheme="majorBidi" w:eastAsia="Times New Roman" w:hAnsiTheme="majorBidi" w:cstheme="majorBidi"/>
          <w:sz w:val="24"/>
          <w:szCs w:val="24"/>
        </w:rPr>
        <w:t>/companies are</w:t>
      </w:r>
      <w:r w:rsidR="002A3401" w:rsidRPr="00B94875">
        <w:rPr>
          <w:rFonts w:asciiTheme="majorBidi" w:eastAsia="Times New Roman" w:hAnsiTheme="majorBidi" w:cstheme="majorBidi"/>
          <w:sz w:val="24"/>
          <w:szCs w:val="24"/>
        </w:rPr>
        <w:t xml:space="preserve"> expected to have the following experience: </w:t>
      </w:r>
    </w:p>
    <w:p w14:paraId="0656AA40" w14:textId="77777777" w:rsidR="002A3401" w:rsidRPr="00B94875" w:rsidRDefault="002A3401" w:rsidP="00620F07">
      <w:pPr>
        <w:spacing w:after="0"/>
        <w:ind w:left="439" w:firstLine="0"/>
        <w:rPr>
          <w:rFonts w:asciiTheme="majorBidi" w:eastAsia="Times New Roman" w:hAnsiTheme="majorBidi" w:cstheme="majorBidi"/>
          <w:sz w:val="24"/>
          <w:szCs w:val="24"/>
        </w:rPr>
      </w:pPr>
    </w:p>
    <w:p w14:paraId="32D34151" w14:textId="2E6239E6" w:rsidR="002A3401" w:rsidRPr="00B94875" w:rsidRDefault="002A3401" w:rsidP="00BA4BDB">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Company</w:t>
      </w:r>
      <w:r w:rsidR="008D4408">
        <w:rPr>
          <w:rFonts w:asciiTheme="majorBidi" w:eastAsia="Times New Roman" w:hAnsiTheme="majorBidi" w:cstheme="majorBidi"/>
          <w:sz w:val="24"/>
          <w:szCs w:val="24"/>
        </w:rPr>
        <w:t xml:space="preserve"> must be</w:t>
      </w:r>
      <w:r w:rsidRPr="00B94875">
        <w:rPr>
          <w:rFonts w:asciiTheme="majorBidi" w:eastAsia="Times New Roman" w:hAnsiTheme="majorBidi" w:cstheme="majorBidi"/>
          <w:sz w:val="24"/>
          <w:szCs w:val="24"/>
        </w:rPr>
        <w:t xml:space="preserve"> register</w:t>
      </w:r>
      <w:ins w:id="43" w:author="Nematullah Noor" w:date="2023-09-23T11:52:00Z">
        <w:r w:rsidR="00224E85">
          <w:rPr>
            <w:rFonts w:asciiTheme="majorBidi" w:eastAsia="Times New Roman" w:hAnsiTheme="majorBidi" w:cstheme="majorBidi"/>
            <w:sz w:val="24"/>
            <w:szCs w:val="24"/>
          </w:rPr>
          <w:t>ed</w:t>
        </w:r>
      </w:ins>
      <w:r w:rsidRPr="00B94875">
        <w:rPr>
          <w:rFonts w:asciiTheme="majorBidi" w:eastAsia="Times New Roman" w:hAnsiTheme="majorBidi" w:cstheme="majorBidi"/>
          <w:sz w:val="24"/>
          <w:szCs w:val="24"/>
        </w:rPr>
        <w:t xml:space="preserve"> with </w:t>
      </w:r>
      <w:r w:rsidR="00BA4BDB">
        <w:rPr>
          <w:rFonts w:asciiTheme="majorBidi" w:eastAsia="Times New Roman" w:hAnsiTheme="majorBidi" w:cstheme="majorBidi"/>
          <w:sz w:val="24"/>
          <w:szCs w:val="24"/>
        </w:rPr>
        <w:t>AISA</w:t>
      </w:r>
      <w:r w:rsidR="00B94875" w:rsidRPr="00B94875">
        <w:rPr>
          <w:rFonts w:asciiTheme="majorBidi" w:eastAsia="Times New Roman" w:hAnsiTheme="majorBidi" w:cstheme="majorBidi"/>
          <w:sz w:val="24"/>
          <w:szCs w:val="24"/>
        </w:rPr>
        <w:t>.</w:t>
      </w:r>
    </w:p>
    <w:p w14:paraId="45CE127F" w14:textId="50687B5C" w:rsidR="002A3401" w:rsidRPr="00B94875" w:rsidRDefault="00C13CB2" w:rsidP="00BE6E21">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Over three</w:t>
      </w:r>
      <w:r w:rsidR="00B64D90">
        <w:rPr>
          <w:rFonts w:asciiTheme="majorBidi" w:eastAsia="Times New Roman" w:hAnsiTheme="majorBidi" w:cstheme="majorBidi"/>
          <w:sz w:val="24"/>
          <w:szCs w:val="24"/>
        </w:rPr>
        <w:t xml:space="preserve"> </w:t>
      </w:r>
      <w:r w:rsidR="002A3401" w:rsidRPr="00B94875">
        <w:rPr>
          <w:rFonts w:asciiTheme="majorBidi" w:eastAsia="Times New Roman" w:hAnsiTheme="majorBidi" w:cstheme="majorBidi"/>
          <w:sz w:val="24"/>
          <w:szCs w:val="24"/>
        </w:rPr>
        <w:t>years’ experience</w:t>
      </w:r>
      <w:r w:rsidR="00EE3407">
        <w:rPr>
          <w:rFonts w:asciiTheme="majorBidi" w:eastAsia="Times New Roman" w:hAnsiTheme="majorBidi" w:cstheme="majorBidi"/>
          <w:sz w:val="24"/>
          <w:szCs w:val="24"/>
        </w:rPr>
        <w:t xml:space="preserve"> in implementation of</w:t>
      </w:r>
      <w:r w:rsidR="002A3401" w:rsidRPr="00B94875">
        <w:rPr>
          <w:rFonts w:asciiTheme="majorBidi" w:eastAsia="Times New Roman" w:hAnsiTheme="majorBidi" w:cstheme="majorBidi"/>
          <w:sz w:val="24"/>
          <w:szCs w:val="24"/>
        </w:rPr>
        <w:t xml:space="preserve"> similar </w:t>
      </w:r>
      <w:r w:rsidR="00EE3407">
        <w:rPr>
          <w:rFonts w:asciiTheme="majorBidi" w:eastAsia="Times New Roman" w:hAnsiTheme="majorBidi" w:cstheme="majorBidi"/>
          <w:sz w:val="24"/>
          <w:szCs w:val="24"/>
        </w:rPr>
        <w:t>projects with</w:t>
      </w:r>
      <w:r w:rsidR="002A3401" w:rsidRPr="00B94875">
        <w:rPr>
          <w:rFonts w:asciiTheme="majorBidi" w:eastAsia="Times New Roman" w:hAnsiTheme="majorBidi" w:cstheme="majorBidi"/>
          <w:sz w:val="24"/>
          <w:szCs w:val="24"/>
        </w:rPr>
        <w:t xml:space="preserve"> national and international organizations. </w:t>
      </w:r>
    </w:p>
    <w:p w14:paraId="0DA8634A" w14:textId="0953F3AA" w:rsidR="002A3401" w:rsidRPr="00B94875" w:rsidRDefault="000C79F3" w:rsidP="00620F07">
      <w:pPr>
        <w:pStyle w:val="ListParagraph"/>
        <w:numPr>
          <w:ilvl w:val="0"/>
          <w:numId w:val="13"/>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Implemented at least one similar project w</w:t>
      </w:r>
      <w:r w:rsidR="00B64D90">
        <w:rPr>
          <w:rFonts w:asciiTheme="majorBidi" w:eastAsia="Times New Roman" w:hAnsiTheme="majorBidi" w:cstheme="majorBidi"/>
          <w:sz w:val="24"/>
          <w:szCs w:val="24"/>
        </w:rPr>
        <w:t xml:space="preserve">orth </w:t>
      </w:r>
      <w:del w:id="44" w:author="Nematullah Noor" w:date="2023-09-23T11:52:00Z">
        <w:r w:rsidR="00B64D90" w:rsidDel="00224E85">
          <w:rPr>
            <w:rFonts w:asciiTheme="majorBidi" w:eastAsia="Times New Roman" w:hAnsiTheme="majorBidi" w:cstheme="majorBidi"/>
            <w:sz w:val="24"/>
            <w:szCs w:val="24"/>
          </w:rPr>
          <w:delText>of</w:delText>
        </w:r>
      </w:del>
      <w:r>
        <w:rPr>
          <w:rFonts w:asciiTheme="majorBidi" w:eastAsia="Times New Roman" w:hAnsiTheme="majorBidi" w:cstheme="majorBidi"/>
          <w:sz w:val="24"/>
          <w:szCs w:val="24"/>
        </w:rPr>
        <w:t xml:space="preserve"> </w:t>
      </w:r>
      <w:r w:rsidR="00473EB5">
        <w:rPr>
          <w:rFonts w:asciiTheme="majorBidi" w:eastAsia="Times New Roman" w:hAnsiTheme="majorBidi" w:cstheme="majorBidi"/>
          <w:sz w:val="24"/>
          <w:szCs w:val="24"/>
        </w:rPr>
        <w:t>250,000, 0.AFN</w:t>
      </w:r>
    </w:p>
    <w:p w14:paraId="4129324E" w14:textId="108C23CD" w:rsidR="002A3401" w:rsidRPr="00B94875" w:rsidRDefault="002A3401" w:rsidP="00620F07">
      <w:pPr>
        <w:pStyle w:val="ListParagraph"/>
        <w:numPr>
          <w:ilvl w:val="0"/>
          <w:numId w:val="13"/>
        </w:numPr>
        <w:spacing w:after="0" w:line="276" w:lineRule="auto"/>
        <w:rPr>
          <w:rFonts w:asciiTheme="majorBidi" w:eastAsia="Times New Roman" w:hAnsiTheme="majorBidi" w:cstheme="majorBidi"/>
          <w:sz w:val="24"/>
          <w:szCs w:val="24"/>
        </w:rPr>
      </w:pPr>
      <w:r w:rsidRPr="00B94875">
        <w:rPr>
          <w:rFonts w:asciiTheme="majorBidi" w:eastAsia="Times New Roman" w:hAnsiTheme="majorBidi" w:cstheme="majorBidi"/>
          <w:sz w:val="24"/>
          <w:szCs w:val="24"/>
        </w:rPr>
        <w:t>Experience with/knowledge of national and international</w:t>
      </w:r>
      <w:r w:rsidR="00165F76">
        <w:rPr>
          <w:rFonts w:asciiTheme="majorBidi" w:eastAsia="Times New Roman" w:hAnsiTheme="majorBidi" w:cstheme="majorBidi"/>
          <w:sz w:val="24"/>
          <w:szCs w:val="24"/>
        </w:rPr>
        <w:t xml:space="preserve"> organization</w:t>
      </w:r>
      <w:r w:rsidRPr="00B94875">
        <w:rPr>
          <w:rFonts w:asciiTheme="majorBidi" w:eastAsia="Times New Roman" w:hAnsiTheme="majorBidi" w:cstheme="majorBidi"/>
          <w:sz w:val="24"/>
          <w:szCs w:val="24"/>
        </w:rPr>
        <w:t xml:space="preserve"> and UN standards.</w:t>
      </w:r>
    </w:p>
    <w:p w14:paraId="652D10CB" w14:textId="68F6D94E" w:rsidR="00E1092A" w:rsidRPr="001C6760" w:rsidRDefault="00E1092A" w:rsidP="001C6760">
      <w:pPr>
        <w:widowControl w:val="0"/>
        <w:autoSpaceDE w:val="0"/>
        <w:autoSpaceDN w:val="0"/>
        <w:adjustRightInd w:val="0"/>
        <w:spacing w:after="0"/>
        <w:ind w:left="0" w:firstLine="0"/>
        <w:rPr>
          <w:rFonts w:asciiTheme="minorBidi" w:hAnsiTheme="minorBidi" w:cstheme="minorBidi"/>
          <w:sz w:val="14"/>
          <w:szCs w:val="14"/>
        </w:rPr>
      </w:pPr>
    </w:p>
    <w:p w14:paraId="0BE115D2" w14:textId="366DD03C" w:rsidR="00E1092A" w:rsidRPr="00071F48" w:rsidRDefault="00071F48" w:rsidP="0073142B">
      <w:pPr>
        <w:pStyle w:val="Heading1"/>
        <w:spacing w:after="189" w:line="276" w:lineRule="auto"/>
        <w:ind w:left="525" w:hanging="446"/>
        <w:rPr>
          <w:rFonts w:asciiTheme="majorBidi" w:hAnsiTheme="majorBidi" w:cstheme="majorBidi"/>
        </w:rPr>
      </w:pPr>
      <w:bookmarkStart w:id="45" w:name="_Toc99625635"/>
      <w:bookmarkStart w:id="46" w:name="_Toc145512166"/>
      <w:r w:rsidRPr="00071F48">
        <w:rPr>
          <w:rFonts w:asciiTheme="majorBidi" w:hAnsiTheme="majorBidi" w:cstheme="majorBidi"/>
        </w:rPr>
        <w:t>P</w:t>
      </w:r>
      <w:r w:rsidR="0073142B">
        <w:rPr>
          <w:rFonts w:asciiTheme="majorBidi" w:hAnsiTheme="majorBidi" w:cstheme="majorBidi"/>
        </w:rPr>
        <w:t>ayment</w:t>
      </w:r>
      <w:r w:rsidRPr="00071F48">
        <w:rPr>
          <w:rFonts w:asciiTheme="majorBidi" w:hAnsiTheme="majorBidi" w:cstheme="majorBidi"/>
        </w:rPr>
        <w:t xml:space="preserve"> T</w:t>
      </w:r>
      <w:r w:rsidR="0073142B">
        <w:rPr>
          <w:rFonts w:asciiTheme="majorBidi" w:hAnsiTheme="majorBidi" w:cstheme="majorBidi"/>
        </w:rPr>
        <w:t>erms</w:t>
      </w:r>
      <w:r w:rsidRPr="00071F48">
        <w:rPr>
          <w:rFonts w:asciiTheme="majorBidi" w:hAnsiTheme="majorBidi" w:cstheme="majorBidi"/>
        </w:rPr>
        <w:t xml:space="preserve"> </w:t>
      </w:r>
      <w:r w:rsidR="0073142B">
        <w:rPr>
          <w:rFonts w:asciiTheme="majorBidi" w:hAnsiTheme="majorBidi" w:cstheme="majorBidi"/>
        </w:rPr>
        <w:t>and</w:t>
      </w:r>
      <w:r w:rsidRPr="00071F48">
        <w:rPr>
          <w:rFonts w:asciiTheme="majorBidi" w:hAnsiTheme="majorBidi" w:cstheme="majorBidi"/>
        </w:rPr>
        <w:t xml:space="preserve"> </w:t>
      </w:r>
      <w:r w:rsidR="0073142B">
        <w:rPr>
          <w:rFonts w:asciiTheme="majorBidi" w:hAnsiTheme="majorBidi" w:cstheme="majorBidi"/>
        </w:rPr>
        <w:t xml:space="preserve">Bid </w:t>
      </w:r>
      <w:r w:rsidRPr="00071F48">
        <w:rPr>
          <w:rFonts w:asciiTheme="majorBidi" w:hAnsiTheme="majorBidi" w:cstheme="majorBidi"/>
        </w:rPr>
        <w:t>P</w:t>
      </w:r>
      <w:r w:rsidR="0073142B">
        <w:rPr>
          <w:rFonts w:asciiTheme="majorBidi" w:hAnsiTheme="majorBidi" w:cstheme="majorBidi"/>
        </w:rPr>
        <w:t>rice</w:t>
      </w:r>
      <w:r w:rsidRPr="00071F48">
        <w:rPr>
          <w:rFonts w:asciiTheme="majorBidi" w:hAnsiTheme="majorBidi" w:cstheme="majorBidi"/>
        </w:rPr>
        <w:t xml:space="preserve"> </w:t>
      </w:r>
      <w:r w:rsidR="0073142B">
        <w:rPr>
          <w:rFonts w:asciiTheme="majorBidi" w:hAnsiTheme="majorBidi" w:cstheme="majorBidi"/>
        </w:rPr>
        <w:t>for</w:t>
      </w:r>
      <w:r w:rsidRPr="00071F48">
        <w:rPr>
          <w:rFonts w:asciiTheme="majorBidi" w:hAnsiTheme="majorBidi" w:cstheme="majorBidi"/>
        </w:rPr>
        <w:t xml:space="preserve"> S</w:t>
      </w:r>
      <w:r w:rsidR="0073142B">
        <w:rPr>
          <w:rFonts w:asciiTheme="majorBidi" w:hAnsiTheme="majorBidi" w:cstheme="majorBidi"/>
        </w:rPr>
        <w:t>ervice</w:t>
      </w:r>
      <w:r w:rsidRPr="00071F48">
        <w:rPr>
          <w:rFonts w:asciiTheme="majorBidi" w:hAnsiTheme="majorBidi" w:cstheme="majorBidi"/>
        </w:rPr>
        <w:t xml:space="preserve"> C</w:t>
      </w:r>
      <w:r w:rsidR="0073142B">
        <w:rPr>
          <w:rFonts w:asciiTheme="majorBidi" w:hAnsiTheme="majorBidi" w:cstheme="majorBidi"/>
        </w:rPr>
        <w:t>ontract</w:t>
      </w:r>
      <w:r w:rsidR="003D1E8B" w:rsidRPr="00071F48">
        <w:rPr>
          <w:rFonts w:asciiTheme="majorBidi" w:hAnsiTheme="majorBidi" w:cstheme="majorBidi"/>
        </w:rPr>
        <w:t>:</w:t>
      </w:r>
      <w:bookmarkEnd w:id="45"/>
      <w:bookmarkEnd w:id="46"/>
    </w:p>
    <w:p w14:paraId="0852AEE8" w14:textId="7ED90704" w:rsidR="008E26D1" w:rsidRDefault="003D1E8B">
      <w:pPr>
        <w:pStyle w:val="ListParagraph"/>
        <w:numPr>
          <w:ilvl w:val="1"/>
          <w:numId w:val="8"/>
        </w:numPr>
        <w:spacing w:after="0" w:line="276" w:lineRule="auto"/>
        <w:ind w:left="439" w:firstLine="0"/>
        <w:rPr>
          <w:rFonts w:asciiTheme="majorBidi" w:eastAsia="Times New Roman" w:hAnsiTheme="majorBidi" w:cstheme="majorBidi"/>
          <w:sz w:val="24"/>
          <w:szCs w:val="24"/>
        </w:rPr>
      </w:pPr>
      <w:r w:rsidRPr="008E26D1">
        <w:rPr>
          <w:rFonts w:asciiTheme="majorBidi" w:eastAsia="Times New Roman" w:hAnsiTheme="majorBidi" w:cstheme="majorBidi"/>
          <w:sz w:val="24"/>
          <w:szCs w:val="24"/>
        </w:rPr>
        <w:t xml:space="preserve">The payments will be made </w:t>
      </w:r>
      <w:r w:rsidR="00EB63E4" w:rsidRPr="008E26D1">
        <w:rPr>
          <w:rFonts w:asciiTheme="majorBidi" w:eastAsia="Times New Roman" w:hAnsiTheme="majorBidi" w:cstheme="majorBidi"/>
          <w:sz w:val="24"/>
          <w:szCs w:val="24"/>
        </w:rPr>
        <w:t xml:space="preserve">after confirmation of the work </w:t>
      </w:r>
      <w:r w:rsidR="008E26D1">
        <w:rPr>
          <w:rFonts w:asciiTheme="majorBidi" w:eastAsia="Times New Roman" w:hAnsiTheme="majorBidi" w:cstheme="majorBidi"/>
          <w:sz w:val="24"/>
          <w:szCs w:val="24"/>
        </w:rPr>
        <w:t xml:space="preserve">– </w:t>
      </w:r>
      <w:r w:rsidR="008E26D1" w:rsidRPr="0071306D">
        <w:rPr>
          <w:rFonts w:asciiTheme="majorBidi" w:eastAsia="Times New Roman" w:hAnsiTheme="majorBidi" w:cstheme="majorBidi"/>
          <w:sz w:val="24"/>
          <w:szCs w:val="24"/>
        </w:rPr>
        <w:t xml:space="preserve">by </w:t>
      </w:r>
      <w:r w:rsidR="0077461E" w:rsidRPr="0071306D">
        <w:rPr>
          <w:rFonts w:asciiTheme="majorBidi" w:eastAsia="Times New Roman" w:hAnsiTheme="majorBidi" w:cstheme="majorBidi"/>
          <w:b/>
          <w:bCs/>
          <w:sz w:val="24"/>
          <w:szCs w:val="24"/>
        </w:rPr>
        <w:t xml:space="preserve">JACK </w:t>
      </w:r>
      <w:del w:id="47" w:author="MRT www.Win2Farsi.com" w:date="2023-10-11T13:39:00Z">
        <w:r w:rsidR="0077461E" w:rsidRPr="0071306D" w:rsidDel="002D5828">
          <w:rPr>
            <w:rFonts w:asciiTheme="majorBidi" w:eastAsia="Times New Roman" w:hAnsiTheme="majorBidi" w:cstheme="majorBidi"/>
            <w:b/>
            <w:bCs/>
            <w:sz w:val="24"/>
            <w:szCs w:val="24"/>
          </w:rPr>
          <w:delText xml:space="preserve">and </w:delText>
        </w:r>
        <w:r w:rsidR="0071306D" w:rsidDel="002D5828">
          <w:rPr>
            <w:rFonts w:asciiTheme="majorBidi" w:eastAsia="Times New Roman" w:hAnsiTheme="majorBidi" w:cstheme="majorBidi"/>
            <w:b/>
            <w:bCs/>
            <w:sz w:val="24"/>
            <w:szCs w:val="24"/>
          </w:rPr>
          <w:delText>Engineer Abdul Basir Faiq</w:delText>
        </w:r>
        <w:r w:rsidR="005B3725" w:rsidDel="002D5828">
          <w:rPr>
            <w:rFonts w:asciiTheme="majorBidi" w:eastAsia="Times New Roman" w:hAnsiTheme="majorBidi" w:cstheme="majorBidi"/>
            <w:b/>
            <w:bCs/>
            <w:sz w:val="24"/>
            <w:szCs w:val="24"/>
          </w:rPr>
          <w:delText>.</w:delText>
        </w:r>
      </w:del>
    </w:p>
    <w:p w14:paraId="3BE9C6AA" w14:textId="13FAD383" w:rsidR="00845F8B" w:rsidRDefault="00536EA8" w:rsidP="00224E8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Bid price should be made individual and as </w:t>
      </w:r>
      <w:ins w:id="48" w:author="Nematullah Noor" w:date="2023-09-23T11:54:00Z">
        <w:r w:rsidR="00224E85">
          <w:rPr>
            <w:rFonts w:asciiTheme="majorBidi" w:eastAsia="Times New Roman" w:hAnsiTheme="majorBidi" w:cstheme="majorBidi"/>
            <w:sz w:val="24"/>
            <w:szCs w:val="24"/>
          </w:rPr>
          <w:t xml:space="preserve">a </w:t>
        </w:r>
      </w:ins>
      <w:r w:rsidRPr="005B3725">
        <w:rPr>
          <w:rFonts w:asciiTheme="majorBidi" w:eastAsia="Times New Roman" w:hAnsiTheme="majorBidi" w:cstheme="majorBidi"/>
          <w:sz w:val="24"/>
          <w:szCs w:val="24"/>
        </w:rPr>
        <w:t>whole in the summary</w:t>
      </w:r>
      <w:r w:rsidR="0073142B" w:rsidRPr="005B3725">
        <w:rPr>
          <w:rFonts w:asciiTheme="majorBidi" w:eastAsia="Times New Roman" w:hAnsiTheme="majorBidi" w:cstheme="majorBidi"/>
          <w:sz w:val="24"/>
          <w:szCs w:val="24"/>
        </w:rPr>
        <w:t>.</w:t>
      </w:r>
      <w:r w:rsidR="005B3725" w:rsidRPr="005B3725">
        <w:rPr>
          <w:rFonts w:asciiTheme="majorBidi" w:eastAsia="Times New Roman" w:hAnsiTheme="majorBidi" w:cstheme="majorBidi"/>
          <w:sz w:val="24"/>
          <w:szCs w:val="24"/>
        </w:rPr>
        <w:t xml:space="preserve"> </w:t>
      </w:r>
    </w:p>
    <w:p w14:paraId="0108BFB1" w14:textId="77777777" w:rsidR="00845F8B" w:rsidRDefault="0073142B" w:rsidP="00224E85">
      <w:pPr>
        <w:pStyle w:val="ListParagraph"/>
        <w:widowControl w:val="0"/>
        <w:numPr>
          <w:ilvl w:val="1"/>
          <w:numId w:val="8"/>
        </w:numPr>
        <w:overflowPunct w:val="0"/>
        <w:autoSpaceDE w:val="0"/>
        <w:autoSpaceDN w:val="0"/>
        <w:adjustRightInd w:val="0"/>
        <w:spacing w:after="0" w:line="276" w:lineRule="auto"/>
        <w:ind w:left="439" w:right="160" w:firstLine="0"/>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A</w:t>
      </w:r>
      <w:r w:rsidR="00DE0324" w:rsidRPr="005B3725">
        <w:rPr>
          <w:rFonts w:asciiTheme="majorBidi" w:eastAsia="Times New Roman" w:hAnsiTheme="majorBidi" w:cstheme="majorBidi"/>
          <w:sz w:val="24"/>
          <w:szCs w:val="24"/>
        </w:rPr>
        <w:t>ll duties, taxes and other payable</w:t>
      </w:r>
      <w:r w:rsidRPr="005B3725">
        <w:rPr>
          <w:rFonts w:asciiTheme="majorBidi" w:eastAsia="Times New Roman" w:hAnsiTheme="majorBidi" w:cstheme="majorBidi"/>
          <w:sz w:val="24"/>
          <w:szCs w:val="24"/>
        </w:rPr>
        <w:t xml:space="preserve"> will be paid</w:t>
      </w:r>
      <w:r w:rsidR="00DE0324" w:rsidRPr="005B3725">
        <w:rPr>
          <w:rFonts w:asciiTheme="majorBidi" w:eastAsia="Times New Roman" w:hAnsiTheme="majorBidi" w:cstheme="majorBidi"/>
          <w:sz w:val="24"/>
          <w:szCs w:val="24"/>
        </w:rPr>
        <w:t xml:space="preserve"> by the contractor under the contract, shall</w:t>
      </w:r>
    </w:p>
    <w:p w14:paraId="7DB12B03" w14:textId="05926958" w:rsidR="00DE0324" w:rsidRDefault="00DE0324" w:rsidP="00845F8B">
      <w:pPr>
        <w:pStyle w:val="ListParagraph"/>
        <w:widowControl w:val="0"/>
        <w:overflowPunct w:val="0"/>
        <w:autoSpaceDE w:val="0"/>
        <w:autoSpaceDN w:val="0"/>
        <w:adjustRightInd w:val="0"/>
        <w:spacing w:after="0" w:line="276" w:lineRule="auto"/>
        <w:ind w:left="439" w:right="160" w:firstLine="112"/>
        <w:rPr>
          <w:rFonts w:asciiTheme="majorBidi" w:eastAsia="Times New Roman" w:hAnsiTheme="majorBidi" w:cstheme="majorBidi"/>
          <w:sz w:val="24"/>
          <w:szCs w:val="24"/>
        </w:rPr>
      </w:pPr>
      <w:r w:rsidRPr="005B3725">
        <w:rPr>
          <w:rFonts w:asciiTheme="majorBidi" w:eastAsia="Times New Roman" w:hAnsiTheme="majorBidi" w:cstheme="majorBidi"/>
          <w:sz w:val="24"/>
          <w:szCs w:val="24"/>
        </w:rPr>
        <w:t xml:space="preserve"> </w:t>
      </w:r>
      <w:r w:rsidR="00845F8B">
        <w:rPr>
          <w:rFonts w:asciiTheme="majorBidi" w:eastAsia="Times New Roman" w:hAnsiTheme="majorBidi" w:cstheme="majorBidi"/>
          <w:sz w:val="24"/>
          <w:szCs w:val="24"/>
        </w:rPr>
        <w:t xml:space="preserve">              </w:t>
      </w:r>
      <w:r w:rsidRPr="005B3725">
        <w:rPr>
          <w:rFonts w:asciiTheme="majorBidi" w:eastAsia="Times New Roman" w:hAnsiTheme="majorBidi" w:cstheme="majorBidi"/>
          <w:sz w:val="24"/>
          <w:szCs w:val="24"/>
        </w:rPr>
        <w:t>be included in the total bi</w:t>
      </w:r>
      <w:r w:rsidR="00FC4425" w:rsidRPr="005B3725">
        <w:rPr>
          <w:rFonts w:asciiTheme="majorBidi" w:eastAsia="Times New Roman" w:hAnsiTheme="majorBidi" w:cstheme="majorBidi"/>
          <w:sz w:val="24"/>
          <w:szCs w:val="24"/>
        </w:rPr>
        <w:t>d price submitted by the bidder.</w:t>
      </w:r>
    </w:p>
    <w:p w14:paraId="57C1547E" w14:textId="59F15354" w:rsidR="00DE0324" w:rsidRPr="00B222D5" w:rsidRDefault="0077461E"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b/>
          <w:bCs/>
          <w:sz w:val="24"/>
          <w:szCs w:val="24"/>
        </w:rPr>
        <w:t>JACK</w:t>
      </w:r>
      <w:r w:rsidR="001F6E94">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 xml:space="preserve">will </w:t>
      </w:r>
      <w:r w:rsidR="00DE0324" w:rsidRPr="00B222D5">
        <w:rPr>
          <w:rFonts w:asciiTheme="majorBidi" w:eastAsia="Times New Roman" w:hAnsiTheme="majorBidi" w:cstheme="majorBidi"/>
          <w:sz w:val="24"/>
          <w:szCs w:val="24"/>
        </w:rPr>
        <w:t>deduct the applicable tax as required by Afghan</w:t>
      </w:r>
      <w:r w:rsidR="00BB3D4C">
        <w:rPr>
          <w:rFonts w:asciiTheme="majorBidi" w:eastAsia="Times New Roman" w:hAnsiTheme="majorBidi" w:cstheme="majorBidi"/>
          <w:sz w:val="24"/>
          <w:szCs w:val="24"/>
        </w:rPr>
        <w:t>istan tax</w:t>
      </w:r>
      <w:r w:rsidR="00DE0324" w:rsidRPr="00B222D5">
        <w:rPr>
          <w:rFonts w:asciiTheme="majorBidi" w:eastAsia="Times New Roman" w:hAnsiTheme="majorBidi" w:cstheme="majorBidi"/>
          <w:sz w:val="24"/>
          <w:szCs w:val="24"/>
        </w:rPr>
        <w:t xml:space="preserve"> Law and will make the direct deposit to the Da Afghanistan Bank</w:t>
      </w:r>
      <w:r w:rsidR="005E0D96">
        <w:rPr>
          <w:rFonts w:asciiTheme="majorBidi" w:eastAsia="Times New Roman" w:hAnsiTheme="majorBidi" w:cstheme="majorBidi"/>
          <w:sz w:val="24"/>
          <w:szCs w:val="24"/>
        </w:rPr>
        <w:t xml:space="preserve"> and make a clearance with the Ministry of Finance at the end of the year and monthly bases accordingly</w:t>
      </w:r>
      <w:r w:rsidR="00DE0324" w:rsidRPr="00B222D5">
        <w:rPr>
          <w:rFonts w:asciiTheme="majorBidi" w:eastAsia="Times New Roman" w:hAnsiTheme="majorBidi" w:cstheme="majorBidi"/>
          <w:sz w:val="24"/>
          <w:szCs w:val="24"/>
        </w:rPr>
        <w:t>.</w:t>
      </w:r>
    </w:p>
    <w:p w14:paraId="6C58BB8C" w14:textId="1A169CFA" w:rsidR="00DE0324" w:rsidRPr="00B222D5" w:rsidRDefault="0077461E" w:rsidP="00620F07">
      <w:pPr>
        <w:pStyle w:val="ListParagraph"/>
        <w:numPr>
          <w:ilvl w:val="1"/>
          <w:numId w:val="9"/>
        </w:numPr>
        <w:spacing w:line="276" w:lineRule="auto"/>
        <w:rPr>
          <w:rFonts w:asciiTheme="majorBidi" w:eastAsia="Times New Roman" w:hAnsiTheme="majorBidi" w:cstheme="majorBidi"/>
          <w:sz w:val="24"/>
          <w:szCs w:val="24"/>
        </w:rPr>
      </w:pPr>
      <w:r>
        <w:rPr>
          <w:rFonts w:asciiTheme="majorBidi" w:eastAsia="Times New Roman" w:hAnsiTheme="majorBidi" w:cstheme="majorBidi"/>
          <w:b/>
          <w:bCs/>
          <w:sz w:val="24"/>
          <w:szCs w:val="24"/>
        </w:rPr>
        <w:t>JACK</w:t>
      </w:r>
      <w:r w:rsidR="006B0F46">
        <w:rPr>
          <w:rFonts w:asciiTheme="majorBidi" w:eastAsia="Times New Roman" w:hAnsiTheme="majorBidi" w:cstheme="majorBidi"/>
          <w:b/>
          <w:bCs/>
          <w:sz w:val="24"/>
          <w:szCs w:val="24"/>
        </w:rPr>
        <w:t xml:space="preserve"> </w:t>
      </w:r>
      <w:r w:rsidR="006D674E">
        <w:rPr>
          <w:rFonts w:asciiTheme="majorBidi" w:eastAsia="Times New Roman" w:hAnsiTheme="majorBidi" w:cstheme="majorBidi"/>
          <w:sz w:val="24"/>
          <w:szCs w:val="24"/>
        </w:rPr>
        <w:t>is not responsible for all taxes of the project</w:t>
      </w:r>
      <w:r w:rsidR="00DE0324" w:rsidRPr="00B222D5">
        <w:rPr>
          <w:rFonts w:asciiTheme="majorBidi" w:eastAsia="Times New Roman" w:hAnsiTheme="majorBidi" w:cstheme="majorBidi"/>
          <w:sz w:val="24"/>
          <w:szCs w:val="24"/>
        </w:rPr>
        <w:t>.</w:t>
      </w:r>
      <w:r w:rsidR="00452122">
        <w:rPr>
          <w:rFonts w:asciiTheme="majorBidi" w:eastAsia="Times New Roman" w:hAnsiTheme="majorBidi" w:cstheme="majorBidi"/>
          <w:sz w:val="24"/>
          <w:szCs w:val="24"/>
        </w:rPr>
        <w:t xml:space="preserve"> Con</w:t>
      </w:r>
      <w:r w:rsidR="00031D89">
        <w:rPr>
          <w:rFonts w:asciiTheme="majorBidi" w:eastAsia="Times New Roman" w:hAnsiTheme="majorBidi" w:cstheme="majorBidi"/>
          <w:sz w:val="24"/>
          <w:szCs w:val="24"/>
        </w:rPr>
        <w:t>tractor have to pay all the tax according to the rule and regulation of Afghanistan law.</w:t>
      </w:r>
    </w:p>
    <w:p w14:paraId="02DC957A" w14:textId="019EFC5F"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According to article No 73 of Income Tax law of 1384 amended to Article</w:t>
      </w:r>
      <w:r w:rsidR="00F0272F">
        <w:rPr>
          <w:rFonts w:asciiTheme="majorBidi" w:eastAsia="Times New Roman" w:hAnsiTheme="majorBidi" w:cstheme="majorBidi"/>
          <w:sz w:val="24"/>
          <w:szCs w:val="24"/>
        </w:rPr>
        <w:t xml:space="preserve"> No 72 the Client will withhold.</w:t>
      </w:r>
    </w:p>
    <w:p w14:paraId="635F11DB" w14:textId="11327094" w:rsidR="00DE0324" w:rsidRPr="00C13CB2" w:rsidRDefault="00DE0324" w:rsidP="00620F07">
      <w:pPr>
        <w:pStyle w:val="ListParagraph"/>
        <w:numPr>
          <w:ilvl w:val="1"/>
          <w:numId w:val="9"/>
        </w:numPr>
        <w:spacing w:after="0" w:line="276" w:lineRule="auto"/>
        <w:rPr>
          <w:rFonts w:asciiTheme="majorBidi" w:eastAsia="Times New Roman" w:hAnsiTheme="majorBidi" w:cstheme="majorBidi"/>
          <w:sz w:val="24"/>
          <w:szCs w:val="24"/>
        </w:rPr>
      </w:pPr>
      <w:r w:rsidRPr="00C13CB2">
        <w:rPr>
          <w:rFonts w:asciiTheme="majorBidi" w:eastAsia="Times New Roman" w:hAnsiTheme="majorBidi" w:cstheme="majorBidi"/>
          <w:sz w:val="24"/>
          <w:szCs w:val="24"/>
        </w:rPr>
        <w:t>2% of contract value, if the Contractor holds a valid business license</w:t>
      </w:r>
      <w:r w:rsidR="005E0D96" w:rsidRPr="00C13CB2">
        <w:rPr>
          <w:rFonts w:asciiTheme="majorBidi" w:eastAsia="Times New Roman" w:hAnsiTheme="majorBidi" w:cstheme="majorBidi"/>
          <w:sz w:val="24"/>
          <w:szCs w:val="24"/>
        </w:rPr>
        <w:t xml:space="preserve"> from the relevant sources.</w:t>
      </w:r>
    </w:p>
    <w:p w14:paraId="513CE2AA" w14:textId="213B07D9" w:rsidR="00DE0324" w:rsidRPr="00226F24" w:rsidRDefault="00557AB9" w:rsidP="00620F07">
      <w:pPr>
        <w:pStyle w:val="ListParagraph"/>
        <w:numPr>
          <w:ilvl w:val="1"/>
          <w:numId w:val="9"/>
        </w:numPr>
        <w:spacing w:after="0" w:line="276" w:lineRule="auto"/>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 </w:t>
      </w:r>
      <w:r w:rsidR="00DE0324" w:rsidRPr="00C13CB2">
        <w:rPr>
          <w:rFonts w:asciiTheme="majorBidi" w:eastAsia="Times New Roman" w:hAnsiTheme="majorBidi" w:cstheme="majorBidi"/>
          <w:sz w:val="24"/>
          <w:szCs w:val="24"/>
        </w:rPr>
        <w:t>7% of contract value, if the Contractor does not have valid business license</w:t>
      </w:r>
      <w:r w:rsidR="005E0D96" w:rsidRPr="00C13CB2">
        <w:rPr>
          <w:rFonts w:asciiTheme="majorBidi" w:eastAsia="Times New Roman" w:hAnsiTheme="majorBidi" w:cstheme="majorBidi"/>
          <w:sz w:val="24"/>
          <w:szCs w:val="24"/>
        </w:rPr>
        <w:t xml:space="preserve"> or expired business</w:t>
      </w:r>
      <w:r w:rsidR="009B7FCF" w:rsidRPr="00C13CB2">
        <w:rPr>
          <w:rFonts w:asciiTheme="majorBidi" w:eastAsia="Times New Roman" w:hAnsiTheme="majorBidi" w:cstheme="majorBidi"/>
          <w:sz w:val="24"/>
          <w:szCs w:val="24"/>
        </w:rPr>
        <w:t>,</w:t>
      </w:r>
      <w:r w:rsidR="005E0D96" w:rsidRPr="00C13CB2">
        <w:rPr>
          <w:rFonts w:asciiTheme="majorBidi" w:eastAsia="Times New Roman" w:hAnsiTheme="majorBidi" w:cstheme="majorBidi"/>
          <w:sz w:val="24"/>
          <w:szCs w:val="24"/>
        </w:rPr>
        <w:t xml:space="preserve"> or any o</w:t>
      </w:r>
      <w:r w:rsidR="009B7FCF" w:rsidRPr="00C13CB2">
        <w:rPr>
          <w:rFonts w:asciiTheme="majorBidi" w:eastAsia="Times New Roman" w:hAnsiTheme="majorBidi" w:cstheme="majorBidi"/>
          <w:sz w:val="24"/>
          <w:szCs w:val="24"/>
        </w:rPr>
        <w:t>ther tasks which the contractor aren’t able to provi</w:t>
      </w:r>
      <w:r w:rsidR="00B64D90">
        <w:rPr>
          <w:rFonts w:asciiTheme="majorBidi" w:eastAsia="Times New Roman" w:hAnsiTheme="majorBidi" w:cstheme="majorBidi"/>
          <w:sz w:val="24"/>
          <w:szCs w:val="24"/>
        </w:rPr>
        <w:t>de</w:t>
      </w:r>
      <w:r w:rsidR="009B7FCF" w:rsidRPr="00C13CB2">
        <w:rPr>
          <w:rFonts w:asciiTheme="majorBidi" w:eastAsia="Times New Roman" w:hAnsiTheme="majorBidi" w:cstheme="majorBidi"/>
          <w:sz w:val="24"/>
          <w:szCs w:val="24"/>
        </w:rPr>
        <w:t xml:space="preserve"> the business license</w:t>
      </w:r>
      <w:r w:rsidR="00DE0324" w:rsidRPr="00C13CB2">
        <w:rPr>
          <w:rFonts w:asciiTheme="majorBidi" w:eastAsia="Times New Roman" w:hAnsiTheme="majorBidi" w:cstheme="majorBidi"/>
          <w:sz w:val="24"/>
          <w:szCs w:val="24"/>
        </w:rPr>
        <w:t>.</w:t>
      </w:r>
    </w:p>
    <w:p w14:paraId="01EC2319" w14:textId="77777777" w:rsidR="00150458" w:rsidRPr="00684068" w:rsidRDefault="00150458" w:rsidP="00150458">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7C4FAF35" w14:textId="77777777" w:rsidR="00832377" w:rsidRDefault="00832377">
      <w:pPr>
        <w:spacing w:after="160" w:line="259" w:lineRule="auto"/>
        <w:ind w:left="0" w:right="0" w:firstLine="0"/>
        <w:jc w:val="left"/>
        <w:rPr>
          <w:b/>
          <w:color w:val="133469"/>
          <w:sz w:val="24"/>
        </w:rPr>
      </w:pPr>
      <w:bookmarkStart w:id="49" w:name="_Toc99625636"/>
      <w:r>
        <w:br w:type="page"/>
      </w:r>
    </w:p>
    <w:p w14:paraId="0DDE49A8" w14:textId="7F629851" w:rsidR="00150458" w:rsidRPr="00150458" w:rsidRDefault="00150458" w:rsidP="003C63D5">
      <w:pPr>
        <w:pStyle w:val="Heading1"/>
      </w:pPr>
      <w:bookmarkStart w:id="50" w:name="_Toc145512167"/>
      <w:r w:rsidRPr="00150458">
        <w:lastRenderedPageBreak/>
        <w:t>C</w:t>
      </w:r>
      <w:r w:rsidR="003C63D5">
        <w:t>urrencies of</w:t>
      </w:r>
      <w:r w:rsidRPr="00150458">
        <w:t xml:space="preserve"> B</w:t>
      </w:r>
      <w:r w:rsidR="003C63D5">
        <w:t>id</w:t>
      </w:r>
      <w:r w:rsidRPr="00150458">
        <w:t xml:space="preserve"> </w:t>
      </w:r>
      <w:r w:rsidR="003C63D5">
        <w:t>and</w:t>
      </w:r>
      <w:r w:rsidRPr="00150458">
        <w:t xml:space="preserve"> P</w:t>
      </w:r>
      <w:r w:rsidR="003C63D5">
        <w:t>ayment</w:t>
      </w:r>
      <w:r w:rsidR="00D13453">
        <w:t>:</w:t>
      </w:r>
      <w:bookmarkEnd w:id="49"/>
      <w:bookmarkEnd w:id="50"/>
    </w:p>
    <w:p w14:paraId="308A97E9" w14:textId="77777777" w:rsidR="00557AB9" w:rsidRPr="00557AB9" w:rsidRDefault="00557AB9" w:rsidP="00557AB9">
      <w:pPr>
        <w:spacing w:after="0"/>
        <w:ind w:left="0" w:firstLine="0"/>
        <w:rPr>
          <w:rFonts w:asciiTheme="majorBidi" w:eastAsia="Times New Roman" w:hAnsiTheme="majorBidi" w:cstheme="majorBidi"/>
          <w:color w:val="auto"/>
          <w:sz w:val="14"/>
          <w:szCs w:val="14"/>
        </w:rPr>
      </w:pPr>
    </w:p>
    <w:p w14:paraId="7DFA1203" w14:textId="5B0608BE" w:rsidR="00DE0324" w:rsidRPr="00557AB9" w:rsidRDefault="004B4401" w:rsidP="004B4401">
      <w:pPr>
        <w:spacing w:after="0"/>
        <w:ind w:left="0" w:firstLine="0"/>
        <w:rPr>
          <w:rFonts w:asciiTheme="majorBidi" w:eastAsia="Times New Roman" w:hAnsiTheme="majorBidi" w:cstheme="majorBidi"/>
          <w:color w:val="auto"/>
          <w:sz w:val="24"/>
          <w:szCs w:val="24"/>
        </w:rPr>
      </w:pPr>
      <w:r>
        <w:rPr>
          <w:rFonts w:asciiTheme="majorBidi" w:eastAsia="Times New Roman" w:hAnsiTheme="majorBidi" w:cstheme="majorBidi"/>
          <w:color w:val="auto"/>
          <w:sz w:val="24"/>
          <w:szCs w:val="24"/>
        </w:rPr>
        <w:t>All invoices will be pa</w:t>
      </w:r>
      <w:ins w:id="51" w:author="Nematullah Noor" w:date="2023-09-23T11:57:00Z">
        <w:r w:rsidR="00224E85">
          <w:rPr>
            <w:rFonts w:asciiTheme="majorBidi" w:eastAsia="Times New Roman" w:hAnsiTheme="majorBidi" w:cstheme="majorBidi"/>
            <w:color w:val="auto"/>
            <w:sz w:val="24"/>
            <w:szCs w:val="24"/>
          </w:rPr>
          <w:t>id</w:t>
        </w:r>
      </w:ins>
      <w:del w:id="52" w:author="Nematullah Noor" w:date="2023-09-23T11:57:00Z">
        <w:r w:rsidDel="00224E85">
          <w:rPr>
            <w:rFonts w:asciiTheme="majorBidi" w:eastAsia="Times New Roman" w:hAnsiTheme="majorBidi" w:cstheme="majorBidi"/>
            <w:color w:val="auto"/>
            <w:sz w:val="24"/>
            <w:szCs w:val="24"/>
          </w:rPr>
          <w:delText>y</w:delText>
        </w:r>
      </w:del>
      <w:r>
        <w:rPr>
          <w:rFonts w:asciiTheme="majorBidi" w:eastAsia="Times New Roman" w:hAnsiTheme="majorBidi" w:cstheme="majorBidi"/>
          <w:color w:val="auto"/>
          <w:sz w:val="24"/>
          <w:szCs w:val="24"/>
        </w:rPr>
        <w:t xml:space="preserve"> in AFN</w:t>
      </w:r>
      <w:r w:rsidR="009415D1">
        <w:rPr>
          <w:rFonts w:asciiTheme="majorBidi" w:eastAsia="Times New Roman" w:hAnsiTheme="majorBidi" w:cstheme="majorBidi"/>
          <w:color w:val="auto"/>
          <w:sz w:val="24"/>
          <w:szCs w:val="24"/>
        </w:rPr>
        <w:t>. A</w:t>
      </w:r>
      <w:r>
        <w:rPr>
          <w:rFonts w:asciiTheme="majorBidi" w:eastAsia="Times New Roman" w:hAnsiTheme="majorBidi" w:cstheme="majorBidi"/>
          <w:color w:val="auto"/>
          <w:sz w:val="24"/>
          <w:szCs w:val="24"/>
        </w:rPr>
        <w:t>nd all payment will be transfer</w:t>
      </w:r>
      <w:ins w:id="53" w:author="Nematullah Noor" w:date="2023-09-23T11:57:00Z">
        <w:r w:rsidR="00224E85">
          <w:rPr>
            <w:rFonts w:asciiTheme="majorBidi" w:eastAsia="Times New Roman" w:hAnsiTheme="majorBidi" w:cstheme="majorBidi"/>
            <w:color w:val="auto"/>
            <w:sz w:val="24"/>
            <w:szCs w:val="24"/>
          </w:rPr>
          <w:t>red</w:t>
        </w:r>
      </w:ins>
      <w:r>
        <w:rPr>
          <w:rFonts w:asciiTheme="majorBidi" w:eastAsia="Times New Roman" w:hAnsiTheme="majorBidi" w:cstheme="majorBidi"/>
          <w:color w:val="auto"/>
          <w:sz w:val="24"/>
          <w:szCs w:val="24"/>
        </w:rPr>
        <w:t xml:space="preserve"> through the bank</w:t>
      </w:r>
      <w:r w:rsidR="0048554D">
        <w:rPr>
          <w:rFonts w:asciiTheme="majorBidi" w:eastAsia="Times New Roman" w:hAnsiTheme="majorBidi" w:cstheme="majorBidi"/>
          <w:color w:val="auto"/>
          <w:sz w:val="24"/>
          <w:szCs w:val="24"/>
        </w:rPr>
        <w:t>ing</w:t>
      </w:r>
      <w:r>
        <w:rPr>
          <w:rFonts w:asciiTheme="majorBidi" w:eastAsia="Times New Roman" w:hAnsiTheme="majorBidi" w:cstheme="majorBidi"/>
          <w:color w:val="auto"/>
          <w:sz w:val="24"/>
          <w:szCs w:val="24"/>
        </w:rPr>
        <w:t xml:space="preserve"> system</w:t>
      </w:r>
      <w:r w:rsidR="00B64D90">
        <w:rPr>
          <w:rFonts w:asciiTheme="majorBidi" w:eastAsia="Times New Roman" w:hAnsiTheme="majorBidi" w:cstheme="majorBidi"/>
          <w:color w:val="auto"/>
          <w:sz w:val="24"/>
          <w:szCs w:val="24"/>
        </w:rPr>
        <w:t xml:space="preserve">/ </w:t>
      </w:r>
      <w:r w:rsidR="00B64D90" w:rsidRPr="00882746">
        <w:rPr>
          <w:rFonts w:asciiTheme="majorBidi" w:eastAsia="Times New Roman" w:hAnsiTheme="majorBidi" w:cstheme="majorBidi"/>
          <w:color w:val="auto"/>
          <w:sz w:val="24"/>
          <w:szCs w:val="24"/>
        </w:rPr>
        <w:t>Cheque</w:t>
      </w:r>
      <w:r w:rsidRPr="00882746">
        <w:rPr>
          <w:rFonts w:asciiTheme="majorBidi" w:eastAsia="Times New Roman" w:hAnsiTheme="majorBidi" w:cstheme="majorBidi"/>
          <w:color w:val="auto"/>
          <w:sz w:val="24"/>
          <w:szCs w:val="24"/>
        </w:rPr>
        <w:t>.</w:t>
      </w:r>
      <w:r>
        <w:rPr>
          <w:rFonts w:asciiTheme="majorBidi" w:eastAsia="Times New Roman" w:hAnsiTheme="majorBidi" w:cstheme="majorBidi"/>
          <w:color w:val="auto"/>
          <w:sz w:val="24"/>
          <w:szCs w:val="24"/>
        </w:rPr>
        <w:t xml:space="preserve"> </w:t>
      </w:r>
    </w:p>
    <w:p w14:paraId="28DA3D48" w14:textId="6AC2C37F" w:rsidR="00071F48" w:rsidRPr="00684068" w:rsidRDefault="00071F48" w:rsidP="00071F48">
      <w:pPr>
        <w:spacing w:after="160" w:line="259" w:lineRule="auto"/>
        <w:ind w:left="0" w:right="0" w:firstLine="0"/>
        <w:jc w:val="left"/>
        <w:rPr>
          <w:rFonts w:asciiTheme="majorBidi" w:eastAsia="Times New Roman" w:hAnsiTheme="majorBidi" w:cstheme="majorBidi"/>
          <w:sz w:val="14"/>
          <w:szCs w:val="14"/>
        </w:rPr>
      </w:pPr>
    </w:p>
    <w:p w14:paraId="4CD2BDEC" w14:textId="46DE7AFD" w:rsidR="00D13453" w:rsidRDefault="003C63D5" w:rsidP="003C63D5">
      <w:pPr>
        <w:pStyle w:val="Heading1"/>
      </w:pPr>
      <w:bookmarkStart w:id="54" w:name="_Toc99625637"/>
      <w:bookmarkStart w:id="55" w:name="_Toc145512168"/>
      <w:r>
        <w:t>Terms</w:t>
      </w:r>
      <w:r w:rsidR="00D13453">
        <w:t xml:space="preserve"> </w:t>
      </w:r>
      <w:r>
        <w:t>of</w:t>
      </w:r>
      <w:r w:rsidR="00D13453">
        <w:t xml:space="preserve"> C</w:t>
      </w:r>
      <w:r>
        <w:t>ontract</w:t>
      </w:r>
      <w:r w:rsidR="00D13453" w:rsidRPr="00D13453">
        <w:t>:</w:t>
      </w:r>
      <w:bookmarkEnd w:id="54"/>
      <w:bookmarkEnd w:id="55"/>
    </w:p>
    <w:p w14:paraId="48F89DD8" w14:textId="6CFB8F9E" w:rsidR="00D13453" w:rsidRPr="000C6C1E" w:rsidRDefault="00D13453" w:rsidP="00071F48">
      <w:pPr>
        <w:spacing w:after="160" w:line="259" w:lineRule="auto"/>
        <w:ind w:left="0" w:right="0" w:firstLine="0"/>
        <w:jc w:val="left"/>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 xml:space="preserve">The following terms of contract must be applicable for </w:t>
      </w:r>
      <w:r w:rsidR="00E106F4" w:rsidRPr="000C6C1E">
        <w:rPr>
          <w:rFonts w:asciiTheme="majorBidi" w:eastAsia="Times New Roman" w:hAnsiTheme="majorBidi" w:cstheme="majorBidi"/>
          <w:sz w:val="24"/>
          <w:szCs w:val="24"/>
        </w:rPr>
        <w:t>further payment and bidder contracts:</w:t>
      </w:r>
    </w:p>
    <w:p w14:paraId="2C47E53B" w14:textId="14A2238A" w:rsidR="00D13453" w:rsidRPr="00E106F4" w:rsidRDefault="00D13453" w:rsidP="001150E7">
      <w:pPr>
        <w:pStyle w:val="ListParagraph"/>
        <w:numPr>
          <w:ilvl w:val="0"/>
          <w:numId w:val="3"/>
        </w:numPr>
        <w:spacing w:before="100" w:beforeAutospacing="1" w:after="100" w:afterAutospacing="1" w:line="276" w:lineRule="auto"/>
        <w:ind w:right="0"/>
        <w:rPr>
          <w:rFonts w:ascii="Times New Roman" w:hAnsi="Times New Roman" w:cs="Times New Roman"/>
          <w:sz w:val="24"/>
          <w:szCs w:val="24"/>
        </w:rPr>
      </w:pPr>
      <w:r w:rsidRPr="000C6C1E">
        <w:rPr>
          <w:rFonts w:asciiTheme="majorBidi" w:eastAsia="Times New Roman" w:hAnsiTheme="majorBidi" w:cstheme="majorBidi"/>
          <w:sz w:val="24"/>
          <w:szCs w:val="24"/>
        </w:rPr>
        <w:t>Copy of AISA Certificate along with TIN number or registration certificate from Authorized</w:t>
      </w:r>
      <w:r w:rsidRPr="00E106F4">
        <w:rPr>
          <w:rFonts w:ascii="Times New Roman" w:hAnsi="Times New Roman" w:cs="Times New Roman"/>
          <w:sz w:val="24"/>
          <w:szCs w:val="24"/>
        </w:rPr>
        <w:t xml:space="preserve"> governmental agencies </w:t>
      </w:r>
      <w:del w:id="56" w:author="Nematullah Noor" w:date="2023-09-23T11:57:00Z">
        <w:r w:rsidRPr="00E106F4" w:rsidDel="006C07C1">
          <w:rPr>
            <w:rFonts w:ascii="Times New Roman" w:hAnsi="Times New Roman" w:cs="Times New Roman"/>
            <w:sz w:val="24"/>
            <w:szCs w:val="24"/>
          </w:rPr>
          <w:delText xml:space="preserve">are </w:delText>
        </w:r>
      </w:del>
      <w:r w:rsidRPr="00E106F4">
        <w:rPr>
          <w:rFonts w:ascii="Times New Roman" w:hAnsi="Times New Roman" w:cs="Times New Roman"/>
          <w:sz w:val="24"/>
          <w:szCs w:val="24"/>
        </w:rPr>
        <w:t>need</w:t>
      </w:r>
      <w:del w:id="57" w:author="Nematullah Noor" w:date="2023-09-23T11:57:00Z">
        <w:r w:rsidRPr="00E106F4" w:rsidDel="006C07C1">
          <w:rPr>
            <w:rFonts w:ascii="Times New Roman" w:hAnsi="Times New Roman" w:cs="Times New Roman"/>
            <w:sz w:val="24"/>
            <w:szCs w:val="24"/>
          </w:rPr>
          <w:delText>s</w:delText>
        </w:r>
      </w:del>
      <w:r w:rsidRPr="00E106F4">
        <w:rPr>
          <w:rFonts w:ascii="Times New Roman" w:hAnsi="Times New Roman" w:cs="Times New Roman"/>
          <w:sz w:val="24"/>
          <w:szCs w:val="24"/>
        </w:rPr>
        <w:t xml:space="preserve"> to be submitted along with the quotation.                     </w:t>
      </w:r>
    </w:p>
    <w:p w14:paraId="5D31D42F" w14:textId="62A3E969" w:rsidR="00D13453" w:rsidRPr="000C6C1E" w:rsidRDefault="00D13453" w:rsidP="001150E7">
      <w:pPr>
        <w:pStyle w:val="ListParagraph"/>
        <w:numPr>
          <w:ilvl w:val="0"/>
          <w:numId w:val="4"/>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Your quotation will be accepted and payment will be proce</w:t>
      </w:r>
      <w:ins w:id="58" w:author="Nematullah Noor" w:date="2023-09-23T11:58:00Z">
        <w:r w:rsidR="006C07C1">
          <w:rPr>
            <w:rFonts w:asciiTheme="majorBidi" w:eastAsia="Times New Roman" w:hAnsiTheme="majorBidi" w:cstheme="majorBidi"/>
            <w:sz w:val="24"/>
            <w:szCs w:val="24"/>
          </w:rPr>
          <w:t>ssed</w:t>
        </w:r>
      </w:ins>
      <w:del w:id="59" w:author="Nematullah Noor" w:date="2023-09-23T11:58:00Z">
        <w:r w:rsidRPr="000C6C1E" w:rsidDel="006C07C1">
          <w:rPr>
            <w:rFonts w:asciiTheme="majorBidi" w:eastAsia="Times New Roman" w:hAnsiTheme="majorBidi" w:cstheme="majorBidi"/>
            <w:sz w:val="24"/>
            <w:szCs w:val="24"/>
          </w:rPr>
          <w:delText>e</w:delText>
        </w:r>
      </w:del>
      <w:del w:id="60" w:author="Nematullah Noor" w:date="2023-09-23T11:57:00Z">
        <w:r w:rsidRPr="000C6C1E" w:rsidDel="006C07C1">
          <w:rPr>
            <w:rFonts w:asciiTheme="majorBidi" w:eastAsia="Times New Roman" w:hAnsiTheme="majorBidi" w:cstheme="majorBidi"/>
            <w:sz w:val="24"/>
            <w:szCs w:val="24"/>
          </w:rPr>
          <w:delText>ding</w:delText>
        </w:r>
      </w:del>
      <w:r w:rsidRPr="000C6C1E">
        <w:rPr>
          <w:rFonts w:asciiTheme="majorBidi" w:eastAsia="Times New Roman" w:hAnsiTheme="majorBidi" w:cstheme="majorBidi"/>
          <w:sz w:val="24"/>
          <w:szCs w:val="24"/>
        </w:rPr>
        <w:t xml:space="preserve"> as per your legal business title.</w:t>
      </w:r>
    </w:p>
    <w:p w14:paraId="5BA6016A" w14:textId="7090F17E" w:rsidR="00D13453" w:rsidRPr="000C6C1E" w:rsidRDefault="0077461E"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b/>
          <w:bCs/>
          <w:sz w:val="24"/>
          <w:szCs w:val="24"/>
        </w:rPr>
        <w:t>JACK</w:t>
      </w:r>
      <w:r w:rsidR="00D13453" w:rsidRPr="000C6C1E">
        <w:rPr>
          <w:rFonts w:asciiTheme="majorBidi" w:eastAsia="Times New Roman" w:hAnsiTheme="majorBidi" w:cstheme="majorBidi"/>
          <w:sz w:val="24"/>
          <w:szCs w:val="24"/>
        </w:rPr>
        <w:t xml:space="preserve"> will pay crossed cheque in </w:t>
      </w:r>
      <w:r w:rsidR="00E106F4" w:rsidRPr="000C6C1E">
        <w:rPr>
          <w:rFonts w:asciiTheme="majorBidi" w:eastAsia="Times New Roman" w:hAnsiTheme="majorBidi" w:cstheme="majorBidi"/>
          <w:sz w:val="24"/>
          <w:szCs w:val="24"/>
        </w:rPr>
        <w:t>favors</w:t>
      </w:r>
      <w:r w:rsidR="00D13453" w:rsidRPr="000C6C1E">
        <w:rPr>
          <w:rFonts w:asciiTheme="majorBidi" w:eastAsia="Times New Roman" w:hAnsiTheme="majorBidi" w:cstheme="majorBidi"/>
          <w:sz w:val="24"/>
          <w:szCs w:val="24"/>
        </w:rPr>
        <w:t xml:space="preserve"> of valid bank account of the organization/individual with whom contract is executed. Any other bank account is not acceptable. </w:t>
      </w:r>
    </w:p>
    <w:p w14:paraId="0A912065" w14:textId="434B8254" w:rsidR="00D13453" w:rsidRPr="000C6C1E" w:rsidRDefault="00D13453"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sidRPr="000C6C1E">
        <w:rPr>
          <w:rFonts w:asciiTheme="majorBidi" w:eastAsia="Times New Roman" w:hAnsiTheme="majorBidi" w:cstheme="majorBidi"/>
          <w:sz w:val="24"/>
          <w:szCs w:val="24"/>
        </w:rPr>
        <w:t>Penalty is applicable to the selected company in case of late delivery</w:t>
      </w:r>
      <w:r w:rsidR="009B7FCF">
        <w:rPr>
          <w:rFonts w:asciiTheme="majorBidi" w:eastAsia="Times New Roman" w:hAnsiTheme="majorBidi" w:cstheme="majorBidi"/>
          <w:sz w:val="24"/>
          <w:szCs w:val="24"/>
        </w:rPr>
        <w:t xml:space="preserve"> as per of our contact policy and procedures</w:t>
      </w:r>
      <w:r w:rsidRPr="000C6C1E">
        <w:rPr>
          <w:rFonts w:asciiTheme="majorBidi" w:eastAsia="Times New Roman" w:hAnsiTheme="majorBidi" w:cstheme="majorBidi"/>
          <w:sz w:val="24"/>
          <w:szCs w:val="24"/>
        </w:rPr>
        <w:t>.</w:t>
      </w:r>
    </w:p>
    <w:p w14:paraId="7C9470D8" w14:textId="3CA3AA62"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Valid B</w:t>
      </w:r>
      <w:r w:rsidR="00D13453" w:rsidRPr="000C6C1E">
        <w:rPr>
          <w:rFonts w:asciiTheme="majorBidi" w:eastAsia="Times New Roman" w:hAnsiTheme="majorBidi" w:cstheme="majorBidi"/>
          <w:sz w:val="24"/>
          <w:szCs w:val="24"/>
        </w:rPr>
        <w:t>ank account according to your legal business title.</w:t>
      </w:r>
    </w:p>
    <w:p w14:paraId="65BA0A79" w14:textId="6956CB35" w:rsidR="00D13453" w:rsidRPr="000C6C1E" w:rsidRDefault="00036C11"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Q</w:t>
      </w:r>
      <w:r w:rsidR="00D13453" w:rsidRPr="000C6C1E">
        <w:rPr>
          <w:rFonts w:asciiTheme="majorBidi" w:eastAsia="Times New Roman" w:hAnsiTheme="majorBidi" w:cstheme="majorBidi"/>
          <w:sz w:val="24"/>
          <w:szCs w:val="24"/>
        </w:rPr>
        <w:t>uotation should be signed and stamped</w:t>
      </w:r>
      <w:r w:rsidR="009B7FCF">
        <w:rPr>
          <w:rFonts w:asciiTheme="majorBidi" w:eastAsia="Times New Roman" w:hAnsiTheme="majorBidi" w:cstheme="majorBidi"/>
          <w:sz w:val="24"/>
          <w:szCs w:val="24"/>
        </w:rPr>
        <w:t xml:space="preserve"> from your own side</w:t>
      </w:r>
      <w:r w:rsidR="00D13453" w:rsidRPr="000C6C1E">
        <w:rPr>
          <w:rFonts w:asciiTheme="majorBidi" w:eastAsia="Times New Roman" w:hAnsiTheme="majorBidi" w:cstheme="majorBidi"/>
          <w:sz w:val="24"/>
          <w:szCs w:val="24"/>
        </w:rPr>
        <w:t>.</w:t>
      </w:r>
    </w:p>
    <w:p w14:paraId="020EB6E9" w14:textId="038D6457" w:rsidR="000C6C1E" w:rsidRDefault="0077461E" w:rsidP="001150E7">
      <w:pPr>
        <w:pStyle w:val="ListParagraph"/>
        <w:numPr>
          <w:ilvl w:val="0"/>
          <w:numId w:val="3"/>
        </w:numPr>
        <w:spacing w:before="100" w:beforeAutospacing="1" w:after="100" w:afterAutospacing="1" w:line="276" w:lineRule="auto"/>
        <w:ind w:right="0"/>
        <w:rPr>
          <w:rFonts w:asciiTheme="majorBidi" w:eastAsia="Times New Roman" w:hAnsiTheme="majorBidi" w:cstheme="majorBidi"/>
          <w:sz w:val="24"/>
          <w:szCs w:val="24"/>
        </w:rPr>
      </w:pPr>
      <w:r>
        <w:rPr>
          <w:rFonts w:asciiTheme="majorBidi" w:eastAsia="Times New Roman" w:hAnsiTheme="majorBidi" w:cstheme="majorBidi"/>
          <w:b/>
          <w:bCs/>
          <w:sz w:val="24"/>
          <w:szCs w:val="24"/>
        </w:rPr>
        <w:t>JACK</w:t>
      </w:r>
      <w:r w:rsidR="00E106F4" w:rsidRPr="000C6C1E">
        <w:rPr>
          <w:rFonts w:asciiTheme="majorBidi" w:eastAsia="Times New Roman" w:hAnsiTheme="majorBidi" w:cstheme="majorBidi"/>
          <w:sz w:val="24"/>
          <w:szCs w:val="24"/>
        </w:rPr>
        <w:t xml:space="preserve"> reserves</w:t>
      </w:r>
      <w:r w:rsidR="00D13453" w:rsidRPr="000C6C1E">
        <w:rPr>
          <w:rFonts w:asciiTheme="majorBidi" w:eastAsia="Times New Roman" w:hAnsiTheme="majorBidi" w:cstheme="majorBidi"/>
          <w:sz w:val="24"/>
          <w:szCs w:val="24"/>
        </w:rPr>
        <w:t xml:space="preserve"> the right to cancel this process without further notice to the vendors.</w:t>
      </w:r>
    </w:p>
    <w:p w14:paraId="277C2FA4" w14:textId="77777777" w:rsidR="001C6760" w:rsidRPr="001C6760" w:rsidRDefault="001C6760" w:rsidP="001C6760">
      <w:pPr>
        <w:spacing w:after="0"/>
        <w:ind w:left="0" w:firstLine="0"/>
        <w:rPr>
          <w:rFonts w:asciiTheme="majorBidi" w:eastAsia="Times New Roman" w:hAnsiTheme="majorBidi" w:cstheme="majorBidi"/>
          <w:sz w:val="14"/>
          <w:szCs w:val="14"/>
        </w:rPr>
      </w:pPr>
    </w:p>
    <w:p w14:paraId="09D19E5D" w14:textId="77777777" w:rsidR="00DA1CA7" w:rsidRDefault="00DA1CA7">
      <w:pPr>
        <w:spacing w:after="160" w:line="259" w:lineRule="auto"/>
        <w:ind w:left="0" w:right="0" w:firstLine="0"/>
        <w:jc w:val="left"/>
        <w:rPr>
          <w:b/>
          <w:color w:val="133469"/>
          <w:sz w:val="24"/>
        </w:rPr>
      </w:pPr>
      <w:bookmarkStart w:id="61" w:name="_Toc99625639"/>
      <w:r>
        <w:br w:type="page"/>
      </w:r>
    </w:p>
    <w:p w14:paraId="0AC60524" w14:textId="2D880825" w:rsidR="00E15700" w:rsidRDefault="00E15700" w:rsidP="00071144">
      <w:pPr>
        <w:pStyle w:val="Heading1"/>
      </w:pPr>
      <w:bookmarkStart w:id="62" w:name="_Toc145512169"/>
      <w:r w:rsidRPr="00E15700">
        <w:lastRenderedPageBreak/>
        <w:t>S</w:t>
      </w:r>
      <w:r w:rsidR="00071144">
        <w:t>ubmission</w:t>
      </w:r>
      <w:r w:rsidRPr="00E15700">
        <w:t>:</w:t>
      </w:r>
      <w:bookmarkEnd w:id="61"/>
      <w:bookmarkEnd w:id="62"/>
    </w:p>
    <w:p w14:paraId="034777A8" w14:textId="77777777" w:rsidR="00B938EE" w:rsidRPr="00B938EE" w:rsidRDefault="00B938EE" w:rsidP="00B938EE"/>
    <w:p w14:paraId="6C0FF7B0" w14:textId="77777777" w:rsidR="00226F24" w:rsidRPr="000C6C1E" w:rsidRDefault="00226F24" w:rsidP="00620F07">
      <w:pPr>
        <w:spacing w:after="0" w:line="276" w:lineRule="auto"/>
        <w:ind w:left="0" w:firstLine="0"/>
        <w:outlineLvl w:val="0"/>
        <w:rPr>
          <w:rFonts w:asciiTheme="majorBidi" w:eastAsia="Times New Roman" w:hAnsiTheme="majorBidi" w:cstheme="majorBidi"/>
          <w:sz w:val="24"/>
          <w:szCs w:val="24"/>
        </w:rPr>
      </w:pPr>
      <w:bookmarkStart w:id="63" w:name="_Toc99524159"/>
      <w:bookmarkStart w:id="64" w:name="_Toc99524960"/>
      <w:bookmarkStart w:id="65" w:name="_Toc99531804"/>
      <w:bookmarkStart w:id="66" w:name="_Toc99625640"/>
      <w:bookmarkStart w:id="67" w:name="_Toc99625750"/>
      <w:bookmarkStart w:id="68" w:name="_Toc145512170"/>
      <w:r w:rsidRPr="000C6C1E">
        <w:rPr>
          <w:rFonts w:asciiTheme="majorBidi" w:eastAsia="Times New Roman" w:hAnsiTheme="majorBidi" w:cstheme="majorBidi"/>
          <w:sz w:val="24"/>
          <w:szCs w:val="24"/>
        </w:rPr>
        <w:t>Please submit your bids in accordance with the requirements detailed below:</w:t>
      </w:r>
      <w:bookmarkEnd w:id="63"/>
      <w:bookmarkEnd w:id="64"/>
      <w:bookmarkEnd w:id="65"/>
      <w:bookmarkEnd w:id="66"/>
      <w:bookmarkEnd w:id="67"/>
      <w:bookmarkEnd w:id="68"/>
    </w:p>
    <w:p w14:paraId="0D9BE414" w14:textId="4908FC82" w:rsidR="00DA1CA7" w:rsidRPr="00DA1CA7" w:rsidRDefault="00920F9B" w:rsidP="00920F9B">
      <w:pPr>
        <w:tabs>
          <w:tab w:val="left" w:pos="3636"/>
        </w:tabs>
        <w:spacing w:after="160" w:line="276" w:lineRule="auto"/>
        <w:ind w:left="0" w:right="0" w:firstLine="0"/>
        <w:rPr>
          <w:rFonts w:asciiTheme="majorBidi" w:eastAsia="Times New Roman" w:hAnsiTheme="majorBidi" w:cstheme="majorBidi"/>
          <w:sz w:val="2"/>
          <w:szCs w:val="2"/>
        </w:rPr>
      </w:pPr>
      <w:r>
        <w:rPr>
          <w:rFonts w:asciiTheme="majorBidi" w:eastAsia="Times New Roman" w:hAnsiTheme="majorBidi" w:cstheme="majorBidi"/>
          <w:sz w:val="2"/>
          <w:szCs w:val="2"/>
        </w:rPr>
        <w:tab/>
      </w:r>
    </w:p>
    <w:p w14:paraId="4478461B" w14:textId="19BA103E" w:rsidR="00DA1CA7" w:rsidRDefault="00226F24">
      <w:pPr>
        <w:spacing w:after="160" w:line="276" w:lineRule="auto"/>
        <w:ind w:left="0" w:right="0" w:firstLine="0"/>
        <w:rPr>
          <w:rFonts w:asciiTheme="majorBidi" w:eastAsia="Times New Roman" w:hAnsiTheme="majorBidi" w:cstheme="majorBidi"/>
          <w:sz w:val="24"/>
          <w:szCs w:val="24"/>
        </w:rPr>
      </w:pPr>
      <w:r w:rsidRPr="00F31215">
        <w:rPr>
          <w:rFonts w:asciiTheme="majorBidi" w:eastAsia="Times New Roman" w:hAnsiTheme="majorBidi" w:cstheme="majorBidi"/>
          <w:sz w:val="24"/>
          <w:szCs w:val="24"/>
        </w:rPr>
        <w:t xml:space="preserve">Complete sealed bid documents </w:t>
      </w:r>
      <w:r w:rsidR="00620F07" w:rsidRPr="00F31215">
        <w:rPr>
          <w:rFonts w:asciiTheme="majorBidi" w:eastAsia="Times New Roman" w:hAnsiTheme="majorBidi" w:cstheme="majorBidi"/>
          <w:sz w:val="24"/>
          <w:szCs w:val="24"/>
        </w:rPr>
        <w:t>should be submitted to</w:t>
      </w:r>
      <w:r w:rsidRPr="00F31215">
        <w:rPr>
          <w:rFonts w:asciiTheme="minorBidi" w:hAnsiTheme="minorBidi" w:cstheme="minorBidi"/>
          <w:sz w:val="20"/>
          <w:szCs w:val="20"/>
          <w:lang w:val="en-IE"/>
        </w:rPr>
        <w:t xml:space="preserve"> </w:t>
      </w:r>
      <w:r w:rsidR="00B938EE">
        <w:rPr>
          <w:rFonts w:asciiTheme="minorBidi" w:hAnsiTheme="minorBidi" w:cstheme="minorBidi"/>
          <w:b/>
          <w:bCs/>
          <w:sz w:val="20"/>
          <w:szCs w:val="20"/>
          <w:lang w:val="en-IE"/>
        </w:rPr>
        <w:t xml:space="preserve"> </w:t>
      </w:r>
      <w:r w:rsidR="0077461E" w:rsidRPr="00A36E55">
        <w:rPr>
          <w:rFonts w:asciiTheme="majorBidi" w:eastAsia="Times New Roman" w:hAnsiTheme="majorBidi" w:cstheme="majorBidi"/>
          <w:sz w:val="24"/>
          <w:szCs w:val="24"/>
        </w:rPr>
        <w:t>( Karta-e-Char, Behind AWCC main office, House#8 / Kabul Afghanistan)</w:t>
      </w:r>
      <w:r w:rsidRPr="00F31215">
        <w:rPr>
          <w:rFonts w:asciiTheme="majorBidi" w:eastAsia="Times New Roman" w:hAnsiTheme="majorBidi" w:cstheme="majorBidi"/>
          <w:sz w:val="24"/>
          <w:szCs w:val="24"/>
        </w:rPr>
        <w:t xml:space="preserve"> </w:t>
      </w:r>
      <w:r w:rsidR="00A76639" w:rsidRPr="00F31215">
        <w:rPr>
          <w:rFonts w:asciiTheme="majorBidi" w:eastAsia="Times New Roman" w:hAnsiTheme="majorBidi" w:cstheme="majorBidi"/>
          <w:sz w:val="24"/>
          <w:szCs w:val="24"/>
        </w:rPr>
        <w:t>n</w:t>
      </w:r>
      <w:r w:rsidR="00620F07" w:rsidRPr="00F31215">
        <w:rPr>
          <w:rFonts w:asciiTheme="majorBidi" w:eastAsia="Times New Roman" w:hAnsiTheme="majorBidi" w:cstheme="majorBidi"/>
          <w:sz w:val="24"/>
          <w:szCs w:val="24"/>
        </w:rPr>
        <w:t>o</w:t>
      </w:r>
      <w:r w:rsidRPr="00F31215">
        <w:rPr>
          <w:rFonts w:asciiTheme="majorBidi" w:eastAsia="Times New Roman" w:hAnsiTheme="majorBidi" w:cstheme="majorBidi"/>
          <w:sz w:val="24"/>
          <w:szCs w:val="24"/>
        </w:rPr>
        <w:t xml:space="preserve"> later than</w:t>
      </w:r>
      <w:r w:rsidR="00501B10">
        <w:rPr>
          <w:rFonts w:asciiTheme="majorBidi" w:eastAsia="Times New Roman" w:hAnsiTheme="majorBidi" w:cstheme="majorBidi"/>
          <w:sz w:val="24"/>
          <w:szCs w:val="24"/>
        </w:rPr>
        <w:t xml:space="preserve"> </w:t>
      </w:r>
      <w:r w:rsidRPr="00F31215">
        <w:rPr>
          <w:rFonts w:asciiTheme="majorBidi" w:eastAsia="Times New Roman" w:hAnsiTheme="majorBidi" w:cstheme="majorBidi"/>
          <w:sz w:val="24"/>
          <w:szCs w:val="24"/>
        </w:rPr>
        <w:t xml:space="preserve"> </w:t>
      </w:r>
      <w:r w:rsidR="00501B10">
        <w:rPr>
          <w:rFonts w:asciiTheme="majorBidi" w:eastAsia="Times New Roman" w:hAnsiTheme="majorBidi" w:cstheme="majorBidi"/>
          <w:sz w:val="24"/>
          <w:szCs w:val="24"/>
        </w:rPr>
        <w:t xml:space="preserve">Date: </w:t>
      </w:r>
      <w:del w:id="69" w:author="MRT www.Win2Farsi.com" w:date="2023-10-11T13:40:00Z">
        <w:r w:rsidR="00BE532C" w:rsidRPr="00501B10" w:rsidDel="002D5828">
          <w:rPr>
            <w:rFonts w:asciiTheme="majorBidi" w:eastAsia="Times New Roman" w:hAnsiTheme="majorBidi" w:cstheme="majorBidi"/>
            <w:b/>
            <w:bCs/>
            <w:sz w:val="24"/>
            <w:szCs w:val="24"/>
            <w:highlight w:val="green"/>
          </w:rPr>
          <w:delText>xxxxxxx</w:delText>
        </w:r>
      </w:del>
      <w:ins w:id="70" w:author="MRT www.Win2Farsi.com" w:date="2023-10-11T13:40:00Z">
        <w:r w:rsidR="002D5828">
          <w:rPr>
            <w:rFonts w:asciiTheme="majorBidi" w:eastAsia="Times New Roman" w:hAnsiTheme="majorBidi" w:cstheme="majorBidi"/>
            <w:b/>
            <w:bCs/>
            <w:sz w:val="24"/>
            <w:szCs w:val="24"/>
          </w:rPr>
          <w:t>26/10/2023</w:t>
        </w:r>
      </w:ins>
      <w:r w:rsidR="00501B10">
        <w:rPr>
          <w:rFonts w:asciiTheme="majorBidi" w:eastAsia="Times New Roman" w:hAnsiTheme="majorBidi" w:cstheme="majorBidi"/>
          <w:b/>
          <w:bCs/>
          <w:sz w:val="24"/>
          <w:szCs w:val="24"/>
        </w:rPr>
        <w:t xml:space="preserve">,  </w:t>
      </w:r>
      <w:r w:rsidR="00501B10" w:rsidRPr="00501B10">
        <w:rPr>
          <w:rFonts w:asciiTheme="majorBidi" w:eastAsia="Times New Roman" w:hAnsiTheme="majorBidi" w:cstheme="majorBidi"/>
          <w:sz w:val="24"/>
          <w:szCs w:val="24"/>
        </w:rPr>
        <w:t>Time</w:t>
      </w:r>
      <w:r w:rsidR="00501B10">
        <w:rPr>
          <w:rFonts w:asciiTheme="majorBidi" w:eastAsia="Times New Roman" w:hAnsiTheme="majorBidi" w:cstheme="majorBidi"/>
          <w:b/>
          <w:bCs/>
          <w:sz w:val="24"/>
          <w:szCs w:val="24"/>
        </w:rPr>
        <w:t xml:space="preserve">: </w:t>
      </w:r>
      <w:del w:id="71" w:author="MRT www.Win2Farsi.com" w:date="2023-10-11T13:40:00Z">
        <w:r w:rsidR="00501B10" w:rsidRPr="00501B10" w:rsidDel="002D5828">
          <w:rPr>
            <w:rFonts w:asciiTheme="majorBidi" w:eastAsia="Times New Roman" w:hAnsiTheme="majorBidi" w:cstheme="majorBidi"/>
            <w:b/>
            <w:bCs/>
            <w:sz w:val="24"/>
            <w:szCs w:val="24"/>
            <w:highlight w:val="green"/>
          </w:rPr>
          <w:delText>xxxxxxx</w:delText>
        </w:r>
        <w:r w:rsidR="001E567C" w:rsidDel="002D5828">
          <w:rPr>
            <w:rFonts w:asciiTheme="majorBidi" w:eastAsia="Times New Roman" w:hAnsiTheme="majorBidi" w:cstheme="majorBidi"/>
            <w:b/>
            <w:bCs/>
            <w:sz w:val="24"/>
            <w:szCs w:val="24"/>
          </w:rPr>
          <w:delText xml:space="preserve"> </w:delText>
        </w:r>
      </w:del>
      <w:ins w:id="72" w:author="MRT www.Win2Farsi.com" w:date="2023-10-11T13:40:00Z">
        <w:r w:rsidR="002D5828">
          <w:rPr>
            <w:rFonts w:asciiTheme="majorBidi" w:eastAsia="Times New Roman" w:hAnsiTheme="majorBidi" w:cstheme="majorBidi"/>
            <w:b/>
            <w:bCs/>
            <w:sz w:val="24"/>
            <w:szCs w:val="24"/>
          </w:rPr>
          <w:t xml:space="preserve">1:00 PM </w:t>
        </w:r>
      </w:ins>
      <w:r w:rsidR="001E567C">
        <w:rPr>
          <w:rFonts w:asciiTheme="majorBidi" w:eastAsia="Times New Roman" w:hAnsiTheme="majorBidi" w:cstheme="majorBidi"/>
          <w:b/>
          <w:bCs/>
          <w:sz w:val="24"/>
          <w:szCs w:val="24"/>
        </w:rPr>
        <w:t>Afghanistan Kabul Time.</w:t>
      </w:r>
    </w:p>
    <w:p w14:paraId="2F3BC1B2" w14:textId="77777777" w:rsidR="007A23AC" w:rsidRDefault="007A23AC" w:rsidP="00620F07">
      <w:pPr>
        <w:spacing w:after="160" w:line="276" w:lineRule="auto"/>
        <w:ind w:left="0" w:right="0" w:firstLine="0"/>
        <w:rPr>
          <w:rFonts w:asciiTheme="majorBidi" w:eastAsia="Times New Roman" w:hAnsiTheme="majorBidi" w:cstheme="majorBidi"/>
          <w:sz w:val="24"/>
          <w:szCs w:val="24"/>
        </w:rPr>
      </w:pPr>
    </w:p>
    <w:p w14:paraId="37D9CA8B" w14:textId="63D79080" w:rsidR="000B53C1" w:rsidRDefault="007A23AC" w:rsidP="00620F07">
      <w:pPr>
        <w:spacing w:after="160"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I</w:t>
      </w:r>
      <w:r w:rsidR="00DA1CA7">
        <w:rPr>
          <w:rFonts w:asciiTheme="majorBidi" w:eastAsia="Times New Roman" w:hAnsiTheme="majorBidi" w:cstheme="majorBidi"/>
          <w:sz w:val="24"/>
          <w:szCs w:val="24"/>
        </w:rPr>
        <w:t xml:space="preserve">f you have any </w:t>
      </w:r>
      <w:r w:rsidR="00030525">
        <w:rPr>
          <w:rFonts w:asciiTheme="majorBidi" w:eastAsia="Times New Roman" w:hAnsiTheme="majorBidi" w:cstheme="majorBidi"/>
          <w:sz w:val="24"/>
          <w:szCs w:val="24"/>
        </w:rPr>
        <w:t xml:space="preserve">further </w:t>
      </w:r>
      <w:r w:rsidR="00DA1CA7">
        <w:rPr>
          <w:rFonts w:asciiTheme="majorBidi" w:eastAsia="Times New Roman" w:hAnsiTheme="majorBidi" w:cstheme="majorBidi"/>
          <w:sz w:val="24"/>
          <w:szCs w:val="24"/>
        </w:rPr>
        <w:t>question or clarifications</w:t>
      </w:r>
      <w:r w:rsidR="00030525">
        <w:rPr>
          <w:rFonts w:asciiTheme="majorBidi" w:eastAsia="Times New Roman" w:hAnsiTheme="majorBidi" w:cstheme="majorBidi"/>
          <w:sz w:val="24"/>
          <w:szCs w:val="24"/>
        </w:rPr>
        <w:t xml:space="preserve"> </w:t>
      </w:r>
      <w:r>
        <w:rPr>
          <w:rFonts w:asciiTheme="majorBidi" w:eastAsia="Times New Roman" w:hAnsiTheme="majorBidi" w:cstheme="majorBidi"/>
          <w:sz w:val="24"/>
          <w:szCs w:val="24"/>
        </w:rPr>
        <w:t>in this bid, please reach out by email to the foll</w:t>
      </w:r>
      <w:r w:rsidR="008C3F4C">
        <w:rPr>
          <w:rFonts w:asciiTheme="majorBidi" w:eastAsia="Times New Roman" w:hAnsiTheme="majorBidi" w:cstheme="majorBidi"/>
          <w:sz w:val="24"/>
          <w:szCs w:val="24"/>
        </w:rPr>
        <w:t xml:space="preserve">owing email </w:t>
      </w:r>
      <w:del w:id="73" w:author="Nematullah Noor" w:date="2023-09-23T12:01:00Z">
        <w:r w:rsidR="008C3F4C" w:rsidDel="006C07C1">
          <w:rPr>
            <w:rFonts w:asciiTheme="majorBidi" w:eastAsia="Times New Roman" w:hAnsiTheme="majorBidi" w:cstheme="majorBidi"/>
            <w:sz w:val="24"/>
            <w:szCs w:val="24"/>
          </w:rPr>
          <w:delText>id</w:delText>
        </w:r>
      </w:del>
      <w:ins w:id="74" w:author="Nematullah Noor" w:date="2023-09-23T12:01:00Z">
        <w:r w:rsidR="006C07C1">
          <w:rPr>
            <w:rFonts w:asciiTheme="majorBidi" w:eastAsia="Times New Roman" w:hAnsiTheme="majorBidi" w:cstheme="majorBidi"/>
            <w:sz w:val="24"/>
            <w:szCs w:val="24"/>
          </w:rPr>
          <w:t>addresses</w:t>
        </w:r>
      </w:ins>
      <w:r w:rsidR="008C3F4C">
        <w:rPr>
          <w:rFonts w:asciiTheme="majorBidi" w:eastAsia="Times New Roman" w:hAnsiTheme="majorBidi" w:cstheme="majorBidi"/>
          <w:sz w:val="24"/>
          <w:szCs w:val="24"/>
        </w:rPr>
        <w:t>.</w:t>
      </w:r>
    </w:p>
    <w:p w14:paraId="2461C224" w14:textId="435D5ED5" w:rsidR="00422151" w:rsidRDefault="00422151">
      <w:pPr>
        <w:spacing w:after="160" w:line="276" w:lineRule="auto"/>
        <w:ind w:left="0" w:right="0" w:firstLine="0"/>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Email: </w:t>
      </w:r>
      <w:r w:rsidR="008C3F4C">
        <w:rPr>
          <w:rFonts w:asciiTheme="majorBidi" w:eastAsia="Times New Roman" w:hAnsiTheme="majorBidi" w:cstheme="majorBidi"/>
          <w:sz w:val="24"/>
          <w:szCs w:val="24"/>
        </w:rPr>
        <w:t xml:space="preserve"> </w:t>
      </w:r>
      <w:r w:rsidR="0077461E">
        <w:rPr>
          <w:rFonts w:asciiTheme="majorBidi" w:eastAsia="Times New Roman" w:hAnsiTheme="majorBidi" w:cstheme="majorBidi"/>
          <w:b/>
          <w:bCs/>
          <w:sz w:val="24"/>
          <w:szCs w:val="24"/>
        </w:rPr>
        <w:t>(</w:t>
      </w:r>
      <w:ins w:id="75" w:author="MRT www.Win2Farsi.com" w:date="2023-10-11T13:56:00Z">
        <w:r w:rsidR="009F344D">
          <w:rPr>
            <w:rFonts w:asciiTheme="majorBidi" w:eastAsia="Times New Roman" w:hAnsiTheme="majorBidi" w:cstheme="majorBidi"/>
            <w:b/>
            <w:bCs/>
            <w:sz w:val="24"/>
            <w:szCs w:val="24"/>
          </w:rPr>
          <w:fldChar w:fldCharType="begin"/>
        </w:r>
        <w:r w:rsidR="009F344D">
          <w:rPr>
            <w:rFonts w:asciiTheme="majorBidi" w:eastAsia="Times New Roman" w:hAnsiTheme="majorBidi" w:cstheme="majorBidi"/>
            <w:b/>
            <w:bCs/>
            <w:sz w:val="24"/>
            <w:szCs w:val="24"/>
          </w:rPr>
          <w:instrText xml:space="preserve"> HYPERLINK "mailto:</w:instrText>
        </w:r>
        <w:r w:rsidR="009F344D" w:rsidRPr="009F344D">
          <w:rPr>
            <w:rFonts w:asciiTheme="majorBidi" w:eastAsia="Times New Roman" w:hAnsiTheme="majorBidi" w:cstheme="majorBidi"/>
            <w:b/>
            <w:bCs/>
            <w:sz w:val="24"/>
            <w:szCs w:val="24"/>
          </w:rPr>
          <w:instrText>mirzaee@jack.ngo</w:instrText>
        </w:r>
        <w:r w:rsidR="009F344D">
          <w:rPr>
            <w:rFonts w:asciiTheme="majorBidi" w:eastAsia="Times New Roman" w:hAnsiTheme="majorBidi" w:cstheme="majorBidi"/>
            <w:b/>
            <w:bCs/>
            <w:sz w:val="24"/>
            <w:szCs w:val="24"/>
          </w:rPr>
          <w:instrText xml:space="preserve">" </w:instrText>
        </w:r>
        <w:r w:rsidR="009F344D">
          <w:rPr>
            <w:rFonts w:asciiTheme="majorBidi" w:eastAsia="Times New Roman" w:hAnsiTheme="majorBidi" w:cstheme="majorBidi"/>
            <w:b/>
            <w:bCs/>
            <w:sz w:val="24"/>
            <w:szCs w:val="24"/>
          </w:rPr>
          <w:fldChar w:fldCharType="separate"/>
        </w:r>
        <w:r w:rsidR="009F344D" w:rsidRPr="00A128B4">
          <w:rPr>
            <w:rStyle w:val="Hyperlink"/>
            <w:rFonts w:asciiTheme="majorBidi" w:eastAsia="Times New Roman" w:hAnsiTheme="majorBidi" w:cstheme="majorBidi"/>
            <w:b/>
            <w:bCs/>
            <w:sz w:val="24"/>
            <w:szCs w:val="24"/>
          </w:rPr>
          <w:t>mirzaee@jack.ngo</w:t>
        </w:r>
        <w:r w:rsidR="009F344D">
          <w:rPr>
            <w:rFonts w:asciiTheme="majorBidi" w:eastAsia="Times New Roman" w:hAnsiTheme="majorBidi" w:cstheme="majorBidi"/>
            <w:b/>
            <w:bCs/>
            <w:sz w:val="24"/>
            <w:szCs w:val="24"/>
          </w:rPr>
          <w:fldChar w:fldCharType="end"/>
        </w:r>
        <w:r w:rsidR="009F344D">
          <w:rPr>
            <w:rFonts w:asciiTheme="majorBidi" w:eastAsia="Times New Roman" w:hAnsiTheme="majorBidi" w:cstheme="majorBidi"/>
            <w:b/>
            <w:bCs/>
            <w:sz w:val="24"/>
            <w:szCs w:val="24"/>
          </w:rPr>
          <w:t xml:space="preserve">, </w:t>
        </w:r>
      </w:ins>
      <w:r w:rsidR="00D15101" w:rsidRPr="009F344D">
        <w:rPr>
          <w:rStyle w:val="Hyperlink"/>
          <w:rFonts w:asciiTheme="majorBidi" w:eastAsia="Times New Roman" w:hAnsiTheme="majorBidi" w:cstheme="majorBidi"/>
          <w:b/>
          <w:bCs/>
          <w:sz w:val="24"/>
          <w:szCs w:val="24"/>
          <w:rPrChange w:id="76" w:author="MRT www.Win2Farsi.com" w:date="2023-10-11T13:56:00Z">
            <w:rPr>
              <w:rStyle w:val="Hyperlink"/>
              <w:highlight w:val="yellow"/>
            </w:rPr>
          </w:rPrChange>
        </w:rPr>
        <w:fldChar w:fldCharType="begin"/>
      </w:r>
      <w:r w:rsidR="00D15101" w:rsidRPr="009F344D">
        <w:rPr>
          <w:rStyle w:val="Hyperlink"/>
          <w:rFonts w:asciiTheme="majorBidi" w:eastAsia="Times New Roman" w:hAnsiTheme="majorBidi" w:cstheme="majorBidi"/>
          <w:b/>
          <w:bCs/>
          <w:sz w:val="24"/>
          <w:szCs w:val="24"/>
          <w:rPrChange w:id="77" w:author="MRT www.Win2Farsi.com" w:date="2023-10-11T13:56:00Z">
            <w:rPr>
              <w:rStyle w:val="Hyperlink"/>
              <w:highlight w:val="yellow"/>
            </w:rPr>
          </w:rPrChange>
        </w:rPr>
        <w:instrText xml:space="preserve"> HYPERLINK "mailto:s.kamawi@jack.ngo" </w:instrText>
      </w:r>
      <w:r w:rsidR="00D15101" w:rsidRPr="009F344D">
        <w:rPr>
          <w:rStyle w:val="Hyperlink"/>
          <w:rFonts w:asciiTheme="majorBidi" w:eastAsia="Times New Roman" w:hAnsiTheme="majorBidi" w:cstheme="majorBidi"/>
          <w:b/>
          <w:bCs/>
          <w:sz w:val="24"/>
          <w:szCs w:val="24"/>
          <w:rPrChange w:id="78" w:author="MRT www.Win2Farsi.com" w:date="2023-10-11T13:56:00Z">
            <w:rPr>
              <w:rStyle w:val="Hyperlink"/>
              <w:highlight w:val="yellow"/>
            </w:rPr>
          </w:rPrChange>
        </w:rPr>
        <w:fldChar w:fldCharType="separate"/>
      </w:r>
      <w:r w:rsidR="0071306D" w:rsidRPr="009F344D">
        <w:rPr>
          <w:rStyle w:val="Hyperlink"/>
          <w:rFonts w:asciiTheme="majorBidi" w:eastAsia="Times New Roman" w:hAnsiTheme="majorBidi" w:cstheme="majorBidi"/>
          <w:b/>
          <w:bCs/>
          <w:sz w:val="24"/>
          <w:szCs w:val="24"/>
          <w:rPrChange w:id="79" w:author="MRT www.Win2Farsi.com" w:date="2023-10-11T13:56:00Z">
            <w:rPr>
              <w:rStyle w:val="Hyperlink"/>
              <w:highlight w:val="yellow"/>
            </w:rPr>
          </w:rPrChange>
        </w:rPr>
        <w:t>s.kamawi@jack.ngo</w:t>
      </w:r>
      <w:r w:rsidR="00D15101" w:rsidRPr="009F344D">
        <w:rPr>
          <w:rStyle w:val="Hyperlink"/>
          <w:rFonts w:asciiTheme="majorBidi" w:eastAsia="Times New Roman" w:hAnsiTheme="majorBidi" w:cstheme="majorBidi"/>
          <w:b/>
          <w:bCs/>
          <w:sz w:val="24"/>
          <w:szCs w:val="24"/>
          <w:rPrChange w:id="80" w:author="MRT www.Win2Farsi.com" w:date="2023-10-11T13:56:00Z">
            <w:rPr>
              <w:rStyle w:val="Hyperlink"/>
              <w:highlight w:val="yellow"/>
            </w:rPr>
          </w:rPrChange>
        </w:rPr>
        <w:fldChar w:fldCharType="end"/>
      </w:r>
      <w:r w:rsidR="0071306D" w:rsidRPr="009F344D">
        <w:rPr>
          <w:rFonts w:asciiTheme="majorBidi" w:eastAsia="Times New Roman" w:hAnsiTheme="majorBidi" w:cstheme="majorBidi"/>
          <w:b/>
          <w:bCs/>
          <w:sz w:val="24"/>
          <w:szCs w:val="24"/>
        </w:rPr>
        <w:t xml:space="preserve"> , </w:t>
      </w:r>
      <w:r w:rsidR="00D15101" w:rsidRPr="009F344D">
        <w:rPr>
          <w:rStyle w:val="Hyperlink"/>
          <w:rFonts w:asciiTheme="majorBidi" w:eastAsia="Times New Roman" w:hAnsiTheme="majorBidi" w:cstheme="majorBidi"/>
          <w:b/>
          <w:bCs/>
          <w:sz w:val="24"/>
          <w:szCs w:val="24"/>
          <w:rPrChange w:id="81" w:author="MRT www.Win2Farsi.com" w:date="2023-10-11T13:55:00Z">
            <w:rPr>
              <w:rStyle w:val="Hyperlink"/>
              <w:rFonts w:asciiTheme="majorBidi" w:eastAsia="Times New Roman" w:hAnsiTheme="majorBidi" w:cstheme="majorBidi"/>
              <w:b/>
              <w:bCs/>
              <w:sz w:val="24"/>
              <w:szCs w:val="24"/>
            </w:rPr>
          </w:rPrChange>
        </w:rPr>
        <w:fldChar w:fldCharType="begin"/>
      </w:r>
      <w:r w:rsidR="00D15101" w:rsidRPr="009F344D">
        <w:rPr>
          <w:rStyle w:val="Hyperlink"/>
          <w:rFonts w:asciiTheme="majorBidi" w:eastAsia="Times New Roman" w:hAnsiTheme="majorBidi" w:cstheme="majorBidi"/>
          <w:b/>
          <w:bCs/>
          <w:sz w:val="24"/>
          <w:szCs w:val="24"/>
        </w:rPr>
        <w:instrText xml:space="preserve"> HYPERLINK "mailto:basir.faiq@jack.ngo" </w:instrText>
      </w:r>
      <w:r w:rsidR="00D15101" w:rsidRPr="009F344D">
        <w:rPr>
          <w:rStyle w:val="Hyperlink"/>
          <w:rFonts w:asciiTheme="majorBidi" w:eastAsia="Times New Roman" w:hAnsiTheme="majorBidi" w:cstheme="majorBidi"/>
          <w:b/>
          <w:bCs/>
          <w:sz w:val="24"/>
          <w:szCs w:val="24"/>
          <w:rPrChange w:id="82" w:author="MRT www.Win2Farsi.com" w:date="2023-10-11T13:55:00Z">
            <w:rPr>
              <w:rStyle w:val="Hyperlink"/>
              <w:rFonts w:asciiTheme="majorBidi" w:eastAsia="Times New Roman" w:hAnsiTheme="majorBidi" w:cstheme="majorBidi"/>
              <w:b/>
              <w:bCs/>
              <w:sz w:val="24"/>
              <w:szCs w:val="24"/>
            </w:rPr>
          </w:rPrChange>
        </w:rPr>
        <w:fldChar w:fldCharType="separate"/>
      </w:r>
      <w:r w:rsidR="0071306D" w:rsidRPr="009F344D">
        <w:rPr>
          <w:rStyle w:val="Hyperlink"/>
          <w:rFonts w:asciiTheme="majorBidi" w:eastAsia="Times New Roman" w:hAnsiTheme="majorBidi" w:cstheme="majorBidi"/>
          <w:b/>
          <w:bCs/>
          <w:sz w:val="24"/>
          <w:szCs w:val="24"/>
        </w:rPr>
        <w:t>basir.faiq@jack.ngo</w:t>
      </w:r>
      <w:r w:rsidR="00D15101" w:rsidRPr="009F344D">
        <w:rPr>
          <w:rStyle w:val="Hyperlink"/>
          <w:rFonts w:asciiTheme="majorBidi" w:eastAsia="Times New Roman" w:hAnsiTheme="majorBidi" w:cstheme="majorBidi"/>
          <w:b/>
          <w:bCs/>
          <w:sz w:val="24"/>
          <w:szCs w:val="24"/>
          <w:rPrChange w:id="83" w:author="MRT www.Win2Farsi.com" w:date="2023-10-11T13:55:00Z">
            <w:rPr>
              <w:rStyle w:val="Hyperlink"/>
              <w:rFonts w:asciiTheme="majorBidi" w:eastAsia="Times New Roman" w:hAnsiTheme="majorBidi" w:cstheme="majorBidi"/>
              <w:b/>
              <w:bCs/>
              <w:sz w:val="24"/>
              <w:szCs w:val="24"/>
            </w:rPr>
          </w:rPrChange>
        </w:rPr>
        <w:fldChar w:fldCharType="end"/>
      </w:r>
      <w:r w:rsidR="0071306D">
        <w:rPr>
          <w:rFonts w:asciiTheme="majorBidi" w:eastAsia="Times New Roman" w:hAnsiTheme="majorBidi" w:cstheme="majorBidi"/>
          <w:b/>
          <w:bCs/>
          <w:sz w:val="24"/>
          <w:szCs w:val="24"/>
        </w:rPr>
        <w:t xml:space="preserve"> </w:t>
      </w:r>
      <w:r w:rsidR="0077461E">
        <w:rPr>
          <w:rFonts w:asciiTheme="majorBidi" w:eastAsia="Times New Roman" w:hAnsiTheme="majorBidi" w:cstheme="majorBidi"/>
          <w:b/>
          <w:bCs/>
          <w:sz w:val="24"/>
          <w:szCs w:val="24"/>
        </w:rPr>
        <w:t>)</w:t>
      </w:r>
    </w:p>
    <w:p w14:paraId="0D57FD4D" w14:textId="72622201" w:rsidR="00007B57" w:rsidRPr="009F344D" w:rsidRDefault="009F344D" w:rsidP="00920F9B">
      <w:pPr>
        <w:spacing w:after="160" w:line="276" w:lineRule="auto"/>
        <w:ind w:left="0" w:right="0" w:firstLine="0"/>
        <w:rPr>
          <w:rFonts w:asciiTheme="majorBidi" w:eastAsia="Times New Roman" w:hAnsiTheme="majorBidi" w:cstheme="majorBidi"/>
          <w:sz w:val="24"/>
          <w:szCs w:val="24"/>
          <w:rtl/>
          <w:lang w:bidi="prs-AF"/>
          <w:rPrChange w:id="84" w:author="MRT www.Win2Farsi.com" w:date="2023-10-11T13:57:00Z">
            <w:rPr>
              <w:rFonts w:asciiTheme="majorBidi" w:eastAsia="Times New Roman" w:hAnsiTheme="majorBidi" w:cstheme="majorBidi"/>
              <w:b/>
              <w:bCs/>
              <w:sz w:val="24"/>
              <w:szCs w:val="24"/>
              <w:rtl/>
              <w:lang w:bidi="fa-IR"/>
            </w:rPr>
          </w:rPrChange>
        </w:rPr>
      </w:pPr>
      <w:ins w:id="85" w:author="MRT www.Win2Farsi.com" w:date="2023-10-11T13:57:00Z">
        <w:r w:rsidRPr="009F344D">
          <w:rPr>
            <w:rFonts w:asciiTheme="majorBidi" w:eastAsia="Times New Roman" w:hAnsiTheme="majorBidi" w:cstheme="majorBidi"/>
            <w:sz w:val="24"/>
            <w:szCs w:val="24"/>
            <w:rPrChange w:id="86" w:author="MRT www.Win2Farsi.com" w:date="2023-10-11T13:57:00Z">
              <w:rPr>
                <w:rFonts w:asciiTheme="majorBidi" w:eastAsia="Times New Roman" w:hAnsiTheme="majorBidi" w:cstheme="majorBidi"/>
                <w:b/>
                <w:bCs/>
                <w:sz w:val="24"/>
                <w:szCs w:val="24"/>
                <w:lang w:bidi="fa-IR"/>
              </w:rPr>
            </w:rPrChange>
          </w:rPr>
          <w:t>Phone number</w:t>
        </w:r>
        <w:r>
          <w:rPr>
            <w:rFonts w:asciiTheme="majorBidi" w:eastAsia="Times New Roman" w:hAnsiTheme="majorBidi" w:cstheme="majorBidi" w:hint="cs"/>
            <w:sz w:val="24"/>
            <w:szCs w:val="24"/>
            <w:rtl/>
          </w:rPr>
          <w:t>:</w:t>
        </w:r>
      </w:ins>
      <w:ins w:id="87" w:author="MRT www.Win2Farsi.com" w:date="2023-10-11T13:58:00Z">
        <w:r w:rsidRPr="009F344D">
          <w:t xml:space="preserve"> </w:t>
        </w:r>
        <w:r w:rsidRPr="009F344D">
          <w:rPr>
            <w:rFonts w:asciiTheme="majorBidi" w:eastAsia="Times New Roman" w:hAnsiTheme="majorBidi" w:cstheme="majorBidi"/>
            <w:sz w:val="24"/>
            <w:szCs w:val="24"/>
          </w:rPr>
          <w:t>+93 76 666 3035</w:t>
        </w:r>
        <w:r>
          <w:rPr>
            <w:rFonts w:asciiTheme="majorBidi" w:eastAsia="Times New Roman" w:hAnsiTheme="majorBidi" w:cstheme="majorBidi"/>
            <w:sz w:val="24"/>
            <w:szCs w:val="24"/>
            <w:lang w:bidi="prs-AF"/>
          </w:rPr>
          <w:t>,</w:t>
        </w:r>
        <w:r w:rsidRPr="009F344D">
          <w:t xml:space="preserve"> </w:t>
        </w:r>
        <w:r w:rsidRPr="009F344D">
          <w:rPr>
            <w:rFonts w:asciiTheme="majorBidi" w:eastAsia="Times New Roman" w:hAnsiTheme="majorBidi" w:cstheme="majorBidi"/>
            <w:sz w:val="24"/>
            <w:szCs w:val="24"/>
            <w:lang w:bidi="prs-AF"/>
          </w:rPr>
          <w:t>+93 79 148 2659</w:t>
        </w:r>
      </w:ins>
    </w:p>
    <w:p w14:paraId="5365EA83" w14:textId="06A1EEEF" w:rsidR="00683D92" w:rsidRPr="00007B57" w:rsidRDefault="00683D92" w:rsidP="00920F9B">
      <w:pPr>
        <w:spacing w:after="160" w:line="276" w:lineRule="auto"/>
        <w:ind w:left="0" w:right="0" w:firstLine="0"/>
        <w:rPr>
          <w:rFonts w:asciiTheme="majorBidi" w:eastAsia="Times New Roman" w:hAnsiTheme="majorBidi" w:cstheme="majorBidi"/>
          <w:b/>
          <w:bCs/>
          <w:color w:val="5B9BD5" w:themeColor="accent1"/>
          <w:sz w:val="24"/>
          <w:szCs w:val="24"/>
        </w:rPr>
      </w:pPr>
      <w:r w:rsidRPr="00007B57">
        <w:rPr>
          <w:rFonts w:asciiTheme="majorBidi" w:eastAsia="Times New Roman" w:hAnsiTheme="majorBidi" w:cstheme="majorBidi"/>
          <w:b/>
          <w:bCs/>
          <w:color w:val="5B9BD5" w:themeColor="accent1"/>
          <w:sz w:val="24"/>
          <w:szCs w:val="24"/>
        </w:rPr>
        <w:t>Site Visit</w:t>
      </w:r>
      <w:r w:rsidR="00F00E18" w:rsidRPr="00007B57">
        <w:rPr>
          <w:rFonts w:asciiTheme="majorBidi" w:eastAsia="Times New Roman" w:hAnsiTheme="majorBidi" w:cstheme="majorBidi"/>
          <w:b/>
          <w:bCs/>
          <w:color w:val="5B9BD5" w:themeColor="accent1"/>
          <w:sz w:val="24"/>
          <w:szCs w:val="24"/>
        </w:rPr>
        <w:t>:-</w:t>
      </w:r>
    </w:p>
    <w:p w14:paraId="5E776BC6" w14:textId="21201460" w:rsidR="0071306D" w:rsidRDefault="00683D92" w:rsidP="00920F9B">
      <w:pPr>
        <w:spacing w:after="160" w:line="276" w:lineRule="auto"/>
        <w:ind w:left="0" w:right="0" w:firstLine="0"/>
      </w:pPr>
      <w:r w:rsidRPr="0011031A">
        <w:t>A site visit is</w:t>
      </w:r>
      <w:r w:rsidR="0008567C" w:rsidRPr="0011031A">
        <w:t xml:space="preserve"> encouraged by the bidder, bidder should organize a site visit of the targeted areas by using their own resources prior to fill the BoQs and submission of the bid documents. </w:t>
      </w:r>
      <w:r w:rsidR="0071306D" w:rsidRPr="0011031A">
        <w:t xml:space="preserve">JACK technical team will provide technical support and facilitation, in case </w:t>
      </w:r>
      <w:del w:id="88" w:author="Nematullah Noor" w:date="2023-09-23T12:02:00Z">
        <w:r w:rsidR="0071306D" w:rsidRPr="0011031A" w:rsidDel="006C07C1">
          <w:delText xml:space="preserve">they </w:delText>
        </w:r>
      </w:del>
      <w:ins w:id="89" w:author="Nematullah Noor" w:date="2023-09-23T12:03:00Z">
        <w:r w:rsidR="006C07C1">
          <w:t xml:space="preserve">it is </w:t>
        </w:r>
      </w:ins>
      <w:r w:rsidR="0071306D" w:rsidRPr="0011031A">
        <w:t>needed during their site visit.</w:t>
      </w:r>
      <w:r w:rsidR="0071306D">
        <w:t xml:space="preserve"> </w:t>
      </w:r>
    </w:p>
    <w:p w14:paraId="47F034E5" w14:textId="77777777" w:rsidR="005068D7" w:rsidRDefault="005068D7">
      <w:pPr>
        <w:pStyle w:val="Heading1"/>
        <w:numPr>
          <w:ilvl w:val="0"/>
          <w:numId w:val="0"/>
        </w:numPr>
      </w:pPr>
      <w:bookmarkStart w:id="90" w:name="_Toc99625641"/>
    </w:p>
    <w:p w14:paraId="393C0818" w14:textId="4ED8C641" w:rsidR="000B53C1" w:rsidRDefault="000B53C1" w:rsidP="0021233C">
      <w:pPr>
        <w:pStyle w:val="Heading1"/>
      </w:pPr>
      <w:bookmarkStart w:id="91" w:name="_Toc145512171"/>
      <w:r w:rsidRPr="000B53C1">
        <w:t>E</w:t>
      </w:r>
      <w:r w:rsidR="0021233C">
        <w:t>ligible Bidders:</w:t>
      </w:r>
      <w:bookmarkEnd w:id="91"/>
      <w:r w:rsidR="0021233C">
        <w:t xml:space="preserve"> </w:t>
      </w:r>
      <w:bookmarkEnd w:id="90"/>
    </w:p>
    <w:p w14:paraId="3E168B5C" w14:textId="29F44865" w:rsidR="00B94634" w:rsidRDefault="000B53C1" w:rsidP="00620F07">
      <w:pPr>
        <w:pStyle w:val="Para"/>
        <w:tabs>
          <w:tab w:val="clear" w:pos="284"/>
          <w:tab w:val="clear" w:pos="851"/>
          <w:tab w:val="left" w:pos="720"/>
        </w:tabs>
        <w:spacing w:after="120"/>
        <w:ind w:left="113" w:firstLine="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Participation in tendering is open on equal terms to </w:t>
      </w:r>
      <w:r w:rsidR="0021233C">
        <w:rPr>
          <w:rFonts w:asciiTheme="majorBidi" w:hAnsiTheme="majorBidi" w:cstheme="majorBidi"/>
          <w:color w:val="000000"/>
          <w:lang w:val="en-US"/>
        </w:rPr>
        <w:t>all companies</w:t>
      </w:r>
      <w:r w:rsidR="00030525">
        <w:rPr>
          <w:rFonts w:asciiTheme="majorBidi" w:hAnsiTheme="majorBidi" w:cstheme="majorBidi"/>
          <w:color w:val="000000"/>
          <w:lang w:val="en-US"/>
        </w:rPr>
        <w:t>/firm</w:t>
      </w:r>
      <w:r w:rsidR="0021233C">
        <w:rPr>
          <w:rFonts w:asciiTheme="majorBidi" w:hAnsiTheme="majorBidi" w:cstheme="majorBidi"/>
          <w:color w:val="000000"/>
          <w:lang w:val="en-US"/>
        </w:rPr>
        <w:t>s</w:t>
      </w:r>
      <w:r w:rsidRPr="00B94634">
        <w:rPr>
          <w:rFonts w:asciiTheme="majorBidi" w:hAnsiTheme="majorBidi" w:cstheme="majorBidi"/>
          <w:color w:val="000000"/>
          <w:lang w:val="en-US"/>
        </w:rPr>
        <w:t xml:space="preserve"> which is officially registered with the </w:t>
      </w:r>
      <w:r w:rsidR="008C3F4C">
        <w:rPr>
          <w:rFonts w:asciiTheme="majorBidi" w:hAnsiTheme="majorBidi" w:cstheme="majorBidi"/>
          <w:color w:val="000000"/>
          <w:lang w:val="en-US"/>
        </w:rPr>
        <w:t>Go</w:t>
      </w:r>
      <w:r w:rsidRPr="00B94634">
        <w:rPr>
          <w:rFonts w:asciiTheme="majorBidi" w:hAnsiTheme="majorBidi" w:cstheme="majorBidi"/>
          <w:color w:val="000000"/>
          <w:lang w:val="en-US"/>
        </w:rPr>
        <w:t>vernment of Afghanistan.</w:t>
      </w:r>
      <w:r w:rsidR="001650F6" w:rsidRPr="00B94634">
        <w:rPr>
          <w:rFonts w:asciiTheme="majorBidi" w:hAnsiTheme="majorBidi" w:cstheme="majorBidi"/>
          <w:color w:val="000000"/>
          <w:lang w:val="en-US"/>
        </w:rPr>
        <w:t xml:space="preserve"> </w:t>
      </w:r>
      <w:r w:rsidR="008C3F4C">
        <w:rPr>
          <w:rFonts w:asciiTheme="majorBidi" w:hAnsiTheme="majorBidi" w:cstheme="majorBidi"/>
          <w:color w:val="000000"/>
          <w:lang w:val="en-US"/>
        </w:rPr>
        <w:t>The bidder at the time of submission of the bid should not be</w:t>
      </w:r>
      <w:r w:rsidR="00B94634" w:rsidRPr="00B94634">
        <w:rPr>
          <w:rFonts w:asciiTheme="majorBidi" w:hAnsiTheme="majorBidi" w:cstheme="majorBidi"/>
          <w:color w:val="000000"/>
          <w:lang w:val="en-US"/>
        </w:rPr>
        <w:t>:</w:t>
      </w:r>
    </w:p>
    <w:p w14:paraId="0851D65F"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insolvent;</w:t>
      </w:r>
    </w:p>
    <w:p w14:paraId="45E3F2DA"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 xml:space="preserve">in receivership; </w:t>
      </w:r>
    </w:p>
    <w:p w14:paraId="55FF1D4D" w14:textId="77777777" w:rsidR="00B94634" w:rsidRPr="00B94634"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bankrupt; or</w:t>
      </w:r>
    </w:p>
    <w:p w14:paraId="4559B7D0" w14:textId="1B8A2668" w:rsidR="00312055" w:rsidRDefault="00B94634" w:rsidP="00620F07">
      <w:pPr>
        <w:pStyle w:val="Para"/>
        <w:numPr>
          <w:ilvl w:val="0"/>
          <w:numId w:val="4"/>
        </w:numPr>
        <w:tabs>
          <w:tab w:val="clear" w:pos="284"/>
          <w:tab w:val="clear" w:pos="851"/>
          <w:tab w:val="left" w:pos="720"/>
        </w:tabs>
        <w:spacing w:after="120"/>
        <w:jc w:val="both"/>
        <w:rPr>
          <w:rFonts w:asciiTheme="majorBidi" w:hAnsiTheme="majorBidi" w:cstheme="majorBidi"/>
          <w:color w:val="000000"/>
          <w:lang w:val="en-US"/>
        </w:rPr>
      </w:pPr>
      <w:r w:rsidRPr="00B94634">
        <w:rPr>
          <w:rFonts w:asciiTheme="majorBidi" w:hAnsiTheme="majorBidi" w:cstheme="majorBidi"/>
          <w:color w:val="000000"/>
          <w:lang w:val="en-US"/>
        </w:rPr>
        <w:t>being wound up</w:t>
      </w:r>
      <w:bookmarkStart w:id="92" w:name="_Toc404702900"/>
      <w:bookmarkStart w:id="93" w:name="_Toc69890928"/>
      <w:r w:rsidR="008C3F4C">
        <w:rPr>
          <w:rFonts w:asciiTheme="majorBidi" w:hAnsiTheme="majorBidi" w:cstheme="majorBidi"/>
          <w:color w:val="000000"/>
          <w:lang w:val="en-US"/>
        </w:rPr>
        <w:t>.</w:t>
      </w:r>
    </w:p>
    <w:p w14:paraId="39482834" w14:textId="69FD587C" w:rsidR="00C719B9" w:rsidRDefault="00C719B9" w:rsidP="00030525">
      <w:pPr>
        <w:pStyle w:val="Para"/>
        <w:tabs>
          <w:tab w:val="clear" w:pos="284"/>
          <w:tab w:val="clear" w:pos="851"/>
          <w:tab w:val="left" w:pos="720"/>
        </w:tabs>
        <w:spacing w:after="120"/>
        <w:ind w:left="0" w:firstLine="0"/>
        <w:jc w:val="both"/>
        <w:rPr>
          <w:rFonts w:asciiTheme="majorBidi" w:hAnsiTheme="majorBidi" w:cstheme="majorBidi"/>
          <w:color w:val="000000"/>
          <w:lang w:val="en-US"/>
        </w:rPr>
      </w:pPr>
    </w:p>
    <w:p w14:paraId="1F9FFB46" w14:textId="2F3CE883" w:rsidR="00312055" w:rsidRPr="00312055" w:rsidRDefault="00312055" w:rsidP="0021233C">
      <w:pPr>
        <w:pStyle w:val="Heading1"/>
      </w:pPr>
      <w:bookmarkStart w:id="94" w:name="_Toc99625642"/>
      <w:bookmarkStart w:id="95" w:name="_Toc145512172"/>
      <w:r w:rsidRPr="00312055">
        <w:t>I</w:t>
      </w:r>
      <w:r w:rsidR="0021233C">
        <w:t>nspection and late proposal</w:t>
      </w:r>
      <w:bookmarkEnd w:id="92"/>
      <w:bookmarkEnd w:id="93"/>
      <w:r>
        <w:t>:</w:t>
      </w:r>
      <w:bookmarkEnd w:id="94"/>
      <w:bookmarkEnd w:id="95"/>
    </w:p>
    <w:p w14:paraId="7BCFBCA7" w14:textId="33FC2336" w:rsidR="00312055" w:rsidRDefault="0044393F">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r>
        <w:rPr>
          <w:rFonts w:asciiTheme="majorBidi" w:eastAsia="Times New Roman" w:hAnsiTheme="majorBidi" w:cstheme="majorBidi"/>
          <w:b/>
          <w:bCs/>
          <w:sz w:val="24"/>
          <w:szCs w:val="24"/>
        </w:rPr>
        <w:t>JACK</w:t>
      </w:r>
      <w:r w:rsidR="001E567C">
        <w:rPr>
          <w:rFonts w:asciiTheme="majorBidi" w:eastAsia="Times New Roman" w:hAnsiTheme="majorBidi" w:cstheme="majorBidi"/>
          <w:b/>
          <w:bCs/>
          <w:sz w:val="24"/>
          <w:szCs w:val="24"/>
        </w:rPr>
        <w:t xml:space="preserve"> </w:t>
      </w:r>
      <w:r w:rsidR="00312055" w:rsidRPr="00312055">
        <w:rPr>
          <w:rFonts w:asciiTheme="majorBidi" w:eastAsia="Times New Roman" w:hAnsiTheme="majorBidi" w:cstheme="majorBidi"/>
          <w:sz w:val="24"/>
          <w:szCs w:val="24"/>
        </w:rPr>
        <w:t>is obliged to ensure that its procurement decisions are clearly justified</w:t>
      </w:r>
      <w:r w:rsidR="00620F07">
        <w:rPr>
          <w:rFonts w:asciiTheme="majorBidi" w:eastAsia="Times New Roman" w:hAnsiTheme="majorBidi" w:cstheme="majorBidi"/>
          <w:sz w:val="24"/>
          <w:szCs w:val="24"/>
        </w:rPr>
        <w:t xml:space="preserve"> and</w:t>
      </w:r>
      <w:r w:rsidR="00312055" w:rsidRPr="00312055">
        <w:rPr>
          <w:rFonts w:asciiTheme="majorBidi" w:eastAsia="Times New Roman" w:hAnsiTheme="majorBidi" w:cstheme="majorBidi"/>
          <w:sz w:val="24"/>
          <w:szCs w:val="24"/>
        </w:rPr>
        <w:t xml:space="preserve"> documented</w:t>
      </w:r>
      <w:r w:rsidR="00620F07">
        <w:rPr>
          <w:rFonts w:asciiTheme="majorBidi" w:eastAsia="Times New Roman" w:hAnsiTheme="majorBidi" w:cstheme="majorBidi"/>
          <w:sz w:val="24"/>
          <w:szCs w:val="24"/>
        </w:rPr>
        <w:t>,</w:t>
      </w:r>
      <w:r w:rsidR="00312055" w:rsidRPr="00312055">
        <w:rPr>
          <w:rFonts w:asciiTheme="majorBidi" w:eastAsia="Times New Roman" w:hAnsiTheme="majorBidi" w:cstheme="majorBidi"/>
          <w:sz w:val="24"/>
          <w:szCs w:val="24"/>
        </w:rPr>
        <w:t xml:space="preserve"> within the Donors mandatory principles. </w:t>
      </w:r>
      <w:r>
        <w:rPr>
          <w:rFonts w:asciiTheme="majorBidi" w:eastAsia="Times New Roman" w:hAnsiTheme="majorBidi" w:cstheme="majorBidi"/>
          <w:sz w:val="24"/>
          <w:szCs w:val="24"/>
        </w:rPr>
        <w:t>T</w:t>
      </w:r>
      <w:r w:rsidR="00312055" w:rsidRPr="00312055">
        <w:rPr>
          <w:rFonts w:asciiTheme="majorBidi" w:eastAsia="Times New Roman" w:hAnsiTheme="majorBidi" w:cstheme="majorBidi"/>
          <w:sz w:val="24"/>
          <w:szCs w:val="24"/>
        </w:rPr>
        <w:t>hat full and on-the-spot access must be granted to representatives of</w:t>
      </w:r>
      <w:r w:rsidR="001E567C" w:rsidRPr="001E567C">
        <w:rPr>
          <w:rFonts w:asciiTheme="majorBidi" w:eastAsia="Times New Roman" w:hAnsiTheme="majorBidi" w:cstheme="majorBidi"/>
          <w:b/>
          <w:bCs/>
          <w:sz w:val="24"/>
          <w:szCs w:val="24"/>
          <w:highlight w:val="green"/>
        </w:rPr>
        <w:t xml:space="preserve"> </w:t>
      </w:r>
      <w:r>
        <w:rPr>
          <w:rFonts w:asciiTheme="majorBidi" w:eastAsia="Times New Roman" w:hAnsiTheme="majorBidi" w:cstheme="majorBidi"/>
          <w:b/>
          <w:bCs/>
          <w:sz w:val="24"/>
          <w:szCs w:val="24"/>
        </w:rPr>
        <w:t>JACK</w:t>
      </w:r>
      <w:r w:rsidR="00312055" w:rsidRPr="00312055">
        <w:rPr>
          <w:rFonts w:asciiTheme="majorBidi" w:eastAsia="Times New Roman" w:hAnsiTheme="majorBidi" w:cstheme="majorBidi"/>
          <w:sz w:val="24"/>
          <w:szCs w:val="24"/>
        </w:rPr>
        <w:t>, </w:t>
      </w:r>
      <w:r w:rsidR="006047B0">
        <w:rPr>
          <w:rFonts w:asciiTheme="majorBidi" w:eastAsia="Times New Roman" w:hAnsiTheme="majorBidi" w:cstheme="majorBidi"/>
          <w:sz w:val="24"/>
          <w:szCs w:val="24"/>
        </w:rPr>
        <w:t xml:space="preserve">Donor, </w:t>
      </w:r>
      <w:r w:rsidR="00312055" w:rsidRPr="00312055">
        <w:rPr>
          <w:rFonts w:asciiTheme="majorBidi" w:eastAsia="Times New Roman" w:hAnsiTheme="majorBidi" w:cstheme="majorBidi"/>
          <w:sz w:val="24"/>
          <w:szCs w:val="24"/>
        </w:rPr>
        <w:t xml:space="preserve">any organization or person mandated by it, to premises belonging to </w:t>
      </w:r>
      <w:r>
        <w:rPr>
          <w:rFonts w:asciiTheme="majorBidi" w:eastAsia="Times New Roman" w:hAnsiTheme="majorBidi" w:cstheme="majorBidi"/>
          <w:b/>
          <w:bCs/>
          <w:sz w:val="24"/>
          <w:szCs w:val="24"/>
        </w:rPr>
        <w:t>JACK</w:t>
      </w:r>
      <w:r w:rsidR="001E567C">
        <w:rPr>
          <w:rFonts w:asciiTheme="majorBidi" w:eastAsia="Times New Roman" w:hAnsiTheme="majorBidi" w:cstheme="majorBidi"/>
          <w:b/>
          <w:bCs/>
          <w:sz w:val="24"/>
          <w:szCs w:val="24"/>
        </w:rPr>
        <w:t xml:space="preserve"> </w:t>
      </w:r>
      <w:r w:rsidR="00312055" w:rsidRPr="00312055">
        <w:rPr>
          <w:rFonts w:asciiTheme="majorBidi" w:eastAsia="Times New Roman" w:hAnsiTheme="majorBidi" w:cstheme="majorBidi"/>
          <w:sz w:val="24"/>
          <w:szCs w:val="24"/>
        </w:rPr>
        <w:t>or its contractors. The right to access shall include all documents and information necessary to assess, or audit the implementation of the contract.</w:t>
      </w:r>
    </w:p>
    <w:p w14:paraId="61C656CF" w14:textId="77777777" w:rsidR="001E567C" w:rsidRPr="00312055" w:rsidRDefault="001E567C" w:rsidP="006047B0">
      <w:pPr>
        <w:widowControl w:val="0"/>
        <w:overflowPunct w:val="0"/>
        <w:autoSpaceDE w:val="0"/>
        <w:autoSpaceDN w:val="0"/>
        <w:adjustRightInd w:val="0"/>
        <w:spacing w:after="0" w:line="276" w:lineRule="auto"/>
        <w:ind w:left="0" w:right="160"/>
        <w:rPr>
          <w:rFonts w:asciiTheme="majorBidi" w:eastAsia="Times New Roman" w:hAnsiTheme="majorBidi" w:cstheme="majorBidi"/>
          <w:sz w:val="24"/>
          <w:szCs w:val="24"/>
        </w:rPr>
      </w:pPr>
    </w:p>
    <w:p w14:paraId="6FA28F46" w14:textId="15F0CE91" w:rsidR="003B21E8" w:rsidRDefault="00312055">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sidRPr="009926AD">
        <w:rPr>
          <w:rFonts w:asciiTheme="majorBidi" w:hAnsiTheme="majorBidi" w:cstheme="majorBidi"/>
          <w:color w:val="000000"/>
          <w:lang w:val="en-US"/>
        </w:rPr>
        <w:t xml:space="preserve">Tenders must be </w:t>
      </w:r>
      <w:ins w:id="96" w:author="Nematullah Noor" w:date="2023-09-23T12:07:00Z">
        <w:r w:rsidR="006C07C1">
          <w:rPr>
            <w:rFonts w:asciiTheme="majorBidi" w:hAnsiTheme="majorBidi" w:cstheme="majorBidi"/>
            <w:color w:val="000000"/>
            <w:lang w:val="en-US"/>
          </w:rPr>
          <w:t>s</w:t>
        </w:r>
      </w:ins>
      <w:del w:id="97" w:author="Nematullah Noor" w:date="2023-09-23T12:07:00Z">
        <w:r w:rsidR="00EF5EBF" w:rsidRPr="009926AD" w:rsidDel="006C07C1">
          <w:rPr>
            <w:rFonts w:asciiTheme="majorBidi" w:hAnsiTheme="majorBidi" w:cstheme="majorBidi"/>
            <w:color w:val="000000"/>
            <w:lang w:val="en-US"/>
          </w:rPr>
          <w:delText>S</w:delText>
        </w:r>
      </w:del>
      <w:r w:rsidR="00EF5EBF" w:rsidRPr="009926AD">
        <w:rPr>
          <w:rFonts w:asciiTheme="majorBidi" w:hAnsiTheme="majorBidi" w:cstheme="majorBidi"/>
          <w:color w:val="000000"/>
          <w:lang w:val="en-US"/>
        </w:rPr>
        <w:t>ubmit</w:t>
      </w:r>
      <w:ins w:id="98" w:author="Nematullah Noor" w:date="2023-09-23T12:07:00Z">
        <w:r w:rsidR="006C07C1">
          <w:rPr>
            <w:rFonts w:asciiTheme="majorBidi" w:hAnsiTheme="majorBidi" w:cstheme="majorBidi"/>
            <w:color w:val="000000"/>
            <w:lang w:val="en-US"/>
          </w:rPr>
          <w:t>ted</w:t>
        </w:r>
      </w:ins>
      <w:r w:rsidR="00EF5EBF" w:rsidRPr="009926AD">
        <w:rPr>
          <w:rFonts w:asciiTheme="majorBidi" w:hAnsiTheme="majorBidi" w:cstheme="majorBidi"/>
          <w:color w:val="000000"/>
          <w:lang w:val="en-US"/>
        </w:rPr>
        <w:t xml:space="preserve"> </w:t>
      </w:r>
      <w:r w:rsidR="001E567C">
        <w:rPr>
          <w:rFonts w:asciiTheme="majorBidi" w:hAnsiTheme="majorBidi" w:cstheme="majorBidi"/>
          <w:color w:val="000000"/>
          <w:lang w:val="en-US"/>
        </w:rPr>
        <w:t xml:space="preserve">by the due date and time as specified under para-10. </w:t>
      </w:r>
      <w:r w:rsidRPr="00312055">
        <w:rPr>
          <w:rFonts w:asciiTheme="majorBidi" w:hAnsiTheme="majorBidi" w:cstheme="majorBidi"/>
          <w:color w:val="000000"/>
          <w:lang w:val="en-US"/>
        </w:rPr>
        <w:t>Tenders received after the closing date will not be considered</w:t>
      </w:r>
      <w:r w:rsidR="00B43131">
        <w:rPr>
          <w:rFonts w:asciiTheme="majorBidi" w:hAnsiTheme="majorBidi" w:cstheme="majorBidi"/>
          <w:color w:val="000000"/>
          <w:lang w:val="en-US"/>
        </w:rPr>
        <w:t xml:space="preserve">, </w:t>
      </w:r>
      <w:r w:rsidR="00B43131" w:rsidRPr="00B43131">
        <w:rPr>
          <w:rFonts w:asciiTheme="majorBidi" w:hAnsiTheme="majorBidi" w:cstheme="majorBidi"/>
          <w:color w:val="000000"/>
          <w:lang w:val="en-US"/>
        </w:rPr>
        <w:t xml:space="preserve">unless in </w:t>
      </w:r>
      <w:r w:rsidR="0044393F">
        <w:rPr>
          <w:rFonts w:asciiTheme="majorBidi" w:hAnsiTheme="majorBidi" w:cstheme="majorBidi"/>
          <w:b/>
          <w:bCs/>
        </w:rPr>
        <w:t>JACK</w:t>
      </w:r>
      <w:r w:rsidR="00B43131" w:rsidRPr="00B43131">
        <w:rPr>
          <w:rFonts w:asciiTheme="majorBidi" w:hAnsiTheme="majorBidi" w:cstheme="majorBidi"/>
          <w:color w:val="000000"/>
          <w:lang w:val="en-US"/>
        </w:rPr>
        <w:t xml:space="preserve"> sole opinion there are exceptional circumstances </w:t>
      </w:r>
      <w:r w:rsidR="00B43131" w:rsidRPr="00B43131">
        <w:rPr>
          <w:rFonts w:asciiTheme="majorBidi" w:hAnsiTheme="majorBidi" w:cstheme="majorBidi"/>
          <w:color w:val="000000"/>
          <w:lang w:val="en-US"/>
        </w:rPr>
        <w:lastRenderedPageBreak/>
        <w:t xml:space="preserve">which have caused the delay. </w:t>
      </w:r>
      <w:r w:rsidR="0044393F">
        <w:rPr>
          <w:rFonts w:asciiTheme="majorBidi" w:hAnsiTheme="majorBidi" w:cstheme="majorBidi"/>
          <w:b/>
          <w:bCs/>
        </w:rPr>
        <w:t>JACK</w:t>
      </w:r>
      <w:r w:rsidR="00E97849">
        <w:rPr>
          <w:rFonts w:asciiTheme="majorBidi" w:hAnsiTheme="majorBidi" w:cstheme="majorBidi"/>
          <w:color w:val="000000"/>
          <w:lang w:val="en-US"/>
        </w:rPr>
        <w:t xml:space="preserve">, </w:t>
      </w:r>
      <w:r w:rsidR="00E97849" w:rsidRPr="00E97849">
        <w:rPr>
          <w:rFonts w:asciiTheme="majorBidi" w:hAnsiTheme="majorBidi" w:cstheme="majorBidi"/>
          <w:color w:val="000000"/>
          <w:lang w:val="en-US"/>
        </w:rPr>
        <w:t xml:space="preserve">reserves the right, unless the tenderer expressly stipulates to the contrary in the tender, to award batches separately or in any combination.  </w:t>
      </w:r>
    </w:p>
    <w:p w14:paraId="13684FCB" w14:textId="56BD965C" w:rsidR="006C133B" w:rsidRDefault="006047B0"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C</w:t>
      </w:r>
      <w:r w:rsidR="003B21E8" w:rsidRPr="003B21E8">
        <w:rPr>
          <w:rFonts w:asciiTheme="majorBidi" w:eastAsia="Times New Roman" w:hAnsiTheme="majorBidi" w:cstheme="majorBidi"/>
          <w:sz w:val="24"/>
          <w:szCs w:val="24"/>
        </w:rPr>
        <w:t>lear breakdown of costs related to items and services as requested in RFQ, and a detailed price list for all the services linked to the technical requirement</w:t>
      </w:r>
      <w:r w:rsidR="003B21E8">
        <w:rPr>
          <w:rFonts w:asciiTheme="majorBidi" w:eastAsia="Times New Roman" w:hAnsiTheme="majorBidi" w:cstheme="majorBidi"/>
          <w:sz w:val="24"/>
          <w:szCs w:val="24"/>
        </w:rPr>
        <w:t>.</w:t>
      </w:r>
    </w:p>
    <w:p w14:paraId="59FD0688" w14:textId="77777777" w:rsidR="00771986" w:rsidRDefault="00771986" w:rsidP="00620F07">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p>
    <w:p w14:paraId="1CF99DFC" w14:textId="079075CF" w:rsidR="00641C24" w:rsidRDefault="00641C24">
      <w:pPr>
        <w:widowControl w:val="0"/>
        <w:tabs>
          <w:tab w:val="left" w:pos="426"/>
        </w:tabs>
        <w:autoSpaceDE w:val="0"/>
        <w:autoSpaceDN w:val="0"/>
        <w:adjustRightInd w:val="0"/>
        <w:spacing w:after="41" w:line="276" w:lineRule="auto"/>
        <w:ind w:left="0" w:righ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bidder </w:t>
      </w:r>
      <w:del w:id="99" w:author="Nematullah Noor" w:date="2023-09-23T12:08:00Z">
        <w:r w:rsidDel="009B605B">
          <w:rPr>
            <w:rFonts w:asciiTheme="majorBidi" w:eastAsia="Times New Roman" w:hAnsiTheme="majorBidi" w:cstheme="majorBidi"/>
            <w:sz w:val="24"/>
            <w:szCs w:val="24"/>
          </w:rPr>
          <w:delText>will</w:delText>
        </w:r>
        <w:r w:rsidRPr="00641C24" w:rsidDel="009B605B">
          <w:rPr>
            <w:rFonts w:asciiTheme="majorBidi" w:eastAsia="Times New Roman" w:hAnsiTheme="majorBidi" w:cstheme="majorBidi"/>
            <w:sz w:val="24"/>
            <w:szCs w:val="24"/>
          </w:rPr>
          <w:delText xml:space="preserve"> have affected by</w:delText>
        </w:r>
      </w:del>
      <w:ins w:id="100" w:author="Nematullah Noor" w:date="2023-09-23T12:08:00Z">
        <w:r w:rsidR="009B605B">
          <w:rPr>
            <w:rFonts w:asciiTheme="majorBidi" w:eastAsia="Times New Roman" w:hAnsiTheme="majorBidi" w:cstheme="majorBidi"/>
            <w:sz w:val="24"/>
            <w:szCs w:val="24"/>
          </w:rPr>
          <w:t>shall have</w:t>
        </w:r>
      </w:ins>
      <w:r w:rsidRPr="00641C24">
        <w:rPr>
          <w:rFonts w:asciiTheme="majorBidi" w:eastAsia="Times New Roman" w:hAnsiTheme="majorBidi" w:cstheme="majorBidi"/>
          <w:sz w:val="24"/>
          <w:szCs w:val="24"/>
        </w:rPr>
        <w:t xml:space="preserve"> no potential conflict of interest, that we and our staff have no particular link with other Tenderers or parties involved in this competition. Should such a situation arise during performance of the contract, we shall immediately inform </w:t>
      </w:r>
      <w:r w:rsidR="0044393F">
        <w:rPr>
          <w:rFonts w:asciiTheme="majorBidi" w:eastAsia="Times New Roman" w:hAnsiTheme="majorBidi" w:cstheme="majorBidi"/>
          <w:b/>
          <w:bCs/>
          <w:sz w:val="24"/>
          <w:szCs w:val="24"/>
        </w:rPr>
        <w:t>JACK</w:t>
      </w:r>
      <w:r w:rsidRPr="00641C24">
        <w:rPr>
          <w:rFonts w:asciiTheme="majorBidi" w:eastAsia="Times New Roman" w:hAnsiTheme="majorBidi" w:cstheme="majorBidi"/>
          <w:sz w:val="24"/>
          <w:szCs w:val="24"/>
        </w:rPr>
        <w:t xml:space="preserve"> in </w:t>
      </w:r>
      <w:ins w:id="101" w:author="Nematullah Noor" w:date="2023-09-23T12:08:00Z">
        <w:r w:rsidR="009B605B">
          <w:rPr>
            <w:rFonts w:asciiTheme="majorBidi" w:eastAsia="Times New Roman" w:hAnsiTheme="majorBidi" w:cstheme="majorBidi"/>
            <w:sz w:val="24"/>
            <w:szCs w:val="24"/>
          </w:rPr>
          <w:t>writing</w:t>
        </w:r>
      </w:ins>
      <w:del w:id="102" w:author="Nematullah Noor" w:date="2023-09-23T12:08:00Z">
        <w:r w:rsidRPr="00641C24" w:rsidDel="009B605B">
          <w:rPr>
            <w:rFonts w:asciiTheme="majorBidi" w:eastAsia="Times New Roman" w:hAnsiTheme="majorBidi" w:cstheme="majorBidi"/>
            <w:sz w:val="24"/>
            <w:szCs w:val="24"/>
          </w:rPr>
          <w:delText>written</w:delText>
        </w:r>
      </w:del>
      <w:r w:rsidRPr="00641C24">
        <w:rPr>
          <w:rFonts w:asciiTheme="majorBidi" w:eastAsia="Times New Roman" w:hAnsiTheme="majorBidi" w:cstheme="majorBidi"/>
          <w:sz w:val="24"/>
          <w:szCs w:val="24"/>
        </w:rPr>
        <w:t>.</w:t>
      </w:r>
    </w:p>
    <w:p w14:paraId="52F6766C" w14:textId="703DF18B" w:rsidR="0034385D" w:rsidRPr="006C133B" w:rsidRDefault="00B43131" w:rsidP="003B21E8">
      <w:pPr>
        <w:widowControl w:val="0"/>
        <w:tabs>
          <w:tab w:val="left" w:pos="426"/>
        </w:tabs>
        <w:autoSpaceDE w:val="0"/>
        <w:autoSpaceDN w:val="0"/>
        <w:adjustRightInd w:val="0"/>
        <w:spacing w:after="41" w:line="240" w:lineRule="auto"/>
        <w:ind w:left="0" w:right="0" w:firstLine="0"/>
        <w:rPr>
          <w:rFonts w:asciiTheme="majorBidi" w:eastAsia="Times New Roman" w:hAnsiTheme="majorBidi" w:cstheme="majorBidi"/>
          <w:sz w:val="14"/>
          <w:szCs w:val="14"/>
        </w:rPr>
      </w:pPr>
      <w:r w:rsidRPr="003B21E8">
        <w:rPr>
          <w:rFonts w:asciiTheme="majorBidi" w:eastAsia="Times New Roman" w:hAnsiTheme="majorBidi" w:cstheme="majorBidi"/>
          <w:sz w:val="24"/>
          <w:szCs w:val="24"/>
        </w:rPr>
        <w:t xml:space="preserve"> </w:t>
      </w:r>
    </w:p>
    <w:p w14:paraId="24641EDF" w14:textId="5011C14B" w:rsidR="00312055" w:rsidRPr="0034385D" w:rsidRDefault="0021233C" w:rsidP="006047B0">
      <w:pPr>
        <w:pStyle w:val="Heading1"/>
        <w:jc w:val="both"/>
        <w:rPr>
          <w:color w:val="000000"/>
        </w:rPr>
      </w:pPr>
      <w:bookmarkStart w:id="103" w:name="_Toc99625643"/>
      <w:bookmarkStart w:id="104" w:name="_Toc145512173"/>
      <w:r w:rsidRPr="00B43131">
        <w:t>C</w:t>
      </w:r>
      <w:r>
        <w:t>ompliance and Rejection of Tenders:</w:t>
      </w:r>
      <w:bookmarkEnd w:id="103"/>
      <w:bookmarkEnd w:id="104"/>
    </w:p>
    <w:p w14:paraId="304A7FCB" w14:textId="45333908" w:rsidR="0034385D" w:rsidRDefault="0044393F">
      <w:pPr>
        <w:pStyle w:val="Para"/>
        <w:tabs>
          <w:tab w:val="clear" w:pos="284"/>
          <w:tab w:val="clear" w:pos="851"/>
          <w:tab w:val="left" w:pos="720"/>
        </w:tabs>
        <w:spacing w:after="120" w:line="276" w:lineRule="auto"/>
        <w:ind w:left="0" w:firstLine="0"/>
        <w:jc w:val="both"/>
        <w:rPr>
          <w:rFonts w:asciiTheme="majorBidi" w:hAnsiTheme="majorBidi" w:cstheme="majorBidi"/>
          <w:color w:val="000000"/>
          <w:lang w:val="en-US"/>
        </w:rPr>
      </w:pPr>
      <w:r>
        <w:rPr>
          <w:rFonts w:asciiTheme="majorBidi" w:hAnsiTheme="majorBidi" w:cstheme="majorBidi"/>
          <w:b/>
          <w:bCs/>
        </w:rPr>
        <w:t>JACK</w:t>
      </w:r>
      <w:r w:rsidR="0034385D" w:rsidRPr="0034385D">
        <w:rPr>
          <w:rFonts w:asciiTheme="majorBidi" w:hAnsiTheme="majorBidi" w:cstheme="majorBidi"/>
          <w:color w:val="000000"/>
          <w:lang w:val="en-US"/>
        </w:rPr>
        <w:t>, reserves the right to reject all bids not submitted in the format specified and any bids where any of the required forms are not completed.</w:t>
      </w:r>
      <w:r w:rsidR="0034385D">
        <w:rPr>
          <w:rFonts w:asciiTheme="majorBidi" w:hAnsiTheme="majorBidi" w:cstheme="majorBidi"/>
          <w:color w:val="000000"/>
          <w:lang w:val="en-US"/>
        </w:rPr>
        <w:t xml:space="preserve"> Therefore, the </w:t>
      </w:r>
      <w:r>
        <w:rPr>
          <w:rFonts w:asciiTheme="majorBidi" w:hAnsiTheme="majorBidi" w:cstheme="majorBidi"/>
          <w:b/>
          <w:bCs/>
        </w:rPr>
        <w:t>JACK</w:t>
      </w:r>
      <w:r w:rsidR="00771986">
        <w:rPr>
          <w:rFonts w:asciiTheme="majorBidi" w:hAnsiTheme="majorBidi" w:cstheme="majorBidi"/>
          <w:b/>
          <w:bCs/>
        </w:rPr>
        <w:t xml:space="preserve"> </w:t>
      </w:r>
      <w:r w:rsidR="0034385D" w:rsidRPr="00E97849">
        <w:rPr>
          <w:rFonts w:asciiTheme="majorBidi" w:hAnsiTheme="majorBidi" w:cstheme="majorBidi"/>
          <w:color w:val="000000"/>
          <w:lang w:val="en-US"/>
        </w:rPr>
        <w:t>is under no obligation to accept any tender.</w:t>
      </w:r>
    </w:p>
    <w:p w14:paraId="2949D1BA" w14:textId="77777777" w:rsidR="006E6148" w:rsidRPr="001704A6" w:rsidRDefault="006E6148" w:rsidP="006047B0">
      <w:pPr>
        <w:pStyle w:val="Para"/>
        <w:tabs>
          <w:tab w:val="clear" w:pos="284"/>
          <w:tab w:val="clear" w:pos="851"/>
          <w:tab w:val="left" w:pos="720"/>
        </w:tabs>
        <w:spacing w:after="120"/>
        <w:ind w:left="0" w:firstLine="0"/>
        <w:jc w:val="both"/>
        <w:rPr>
          <w:rFonts w:asciiTheme="majorBidi" w:hAnsiTheme="majorBidi" w:cstheme="majorBidi"/>
          <w:color w:val="000000"/>
          <w:sz w:val="2"/>
          <w:szCs w:val="2"/>
          <w:lang w:val="en-US"/>
        </w:rPr>
      </w:pPr>
    </w:p>
    <w:p w14:paraId="6BAC1273" w14:textId="7CC8D3AC" w:rsidR="006E3233" w:rsidRPr="006E3233" w:rsidRDefault="006E3233" w:rsidP="006047B0">
      <w:pPr>
        <w:pStyle w:val="Heading1"/>
        <w:jc w:val="both"/>
      </w:pPr>
      <w:bookmarkStart w:id="105" w:name="_Toc99625644"/>
      <w:bookmarkStart w:id="106" w:name="_Toc145512174"/>
      <w:r w:rsidRPr="006E3233">
        <w:t>C</w:t>
      </w:r>
      <w:r w:rsidR="0021233C">
        <w:t>larification of Bidding Documents:</w:t>
      </w:r>
      <w:bookmarkEnd w:id="105"/>
      <w:bookmarkEnd w:id="106"/>
    </w:p>
    <w:p w14:paraId="353918D3" w14:textId="591FC138" w:rsidR="008D0DF0" w:rsidRDefault="006E3233">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A </w:t>
      </w:r>
      <w:r w:rsidR="001C6760">
        <w:rPr>
          <w:rFonts w:asciiTheme="majorBidi" w:eastAsia="Times New Roman" w:hAnsiTheme="majorBidi" w:cstheme="majorBidi"/>
          <w:sz w:val="24"/>
          <w:szCs w:val="24"/>
        </w:rPr>
        <w:t>prospective b</w:t>
      </w:r>
      <w:r w:rsidRPr="006E3233">
        <w:rPr>
          <w:rFonts w:asciiTheme="majorBidi" w:eastAsia="Times New Roman" w:hAnsiTheme="majorBidi" w:cstheme="majorBidi"/>
          <w:sz w:val="24"/>
          <w:szCs w:val="24"/>
        </w:rPr>
        <w:t>idder requ</w:t>
      </w:r>
      <w:r w:rsidR="006E6148">
        <w:rPr>
          <w:rFonts w:asciiTheme="majorBidi" w:eastAsia="Times New Roman" w:hAnsiTheme="majorBidi" w:cstheme="majorBidi"/>
          <w:sz w:val="24"/>
          <w:szCs w:val="24"/>
        </w:rPr>
        <w:t>iring any clarification of the bidding d</w:t>
      </w:r>
      <w:r w:rsidRPr="006E3233">
        <w:rPr>
          <w:rFonts w:asciiTheme="majorBidi" w:eastAsia="Times New Roman" w:hAnsiTheme="majorBidi" w:cstheme="majorBidi"/>
          <w:sz w:val="24"/>
          <w:szCs w:val="24"/>
        </w:rPr>
        <w:t xml:space="preserve">ocument shall contact the </w:t>
      </w:r>
      <w:r w:rsidR="0044393F">
        <w:rPr>
          <w:rFonts w:asciiTheme="majorBidi" w:eastAsia="Times New Roman" w:hAnsiTheme="majorBidi" w:cstheme="majorBidi"/>
          <w:b/>
          <w:bCs/>
          <w:sz w:val="24"/>
          <w:szCs w:val="24"/>
        </w:rPr>
        <w:t>JACK</w:t>
      </w:r>
      <w:r w:rsidRPr="006E3233">
        <w:rPr>
          <w:rFonts w:asciiTheme="majorBidi" w:eastAsia="Times New Roman" w:hAnsiTheme="majorBidi" w:cstheme="majorBidi"/>
          <w:sz w:val="24"/>
          <w:szCs w:val="24"/>
        </w:rPr>
        <w:t xml:space="preserve"> in writing</w:t>
      </w:r>
      <w:r w:rsidR="00C72FE6">
        <w:rPr>
          <w:rFonts w:asciiTheme="majorBidi" w:eastAsia="Times New Roman" w:hAnsiTheme="majorBidi" w:cstheme="majorBidi"/>
          <w:sz w:val="24"/>
          <w:szCs w:val="24"/>
        </w:rPr>
        <w:t xml:space="preserve"> b</w:t>
      </w:r>
      <w:r w:rsidR="008D0DF0">
        <w:rPr>
          <w:rFonts w:asciiTheme="majorBidi" w:eastAsia="Times New Roman" w:hAnsiTheme="majorBidi" w:cstheme="majorBidi"/>
          <w:sz w:val="24"/>
          <w:szCs w:val="24"/>
        </w:rPr>
        <w:t>efore 7 days of the date of bid submission specified under para</w:t>
      </w:r>
      <w:r w:rsidR="00AD367A">
        <w:rPr>
          <w:rFonts w:asciiTheme="majorBidi" w:eastAsia="Times New Roman" w:hAnsiTheme="majorBidi" w:cstheme="majorBidi"/>
          <w:sz w:val="24"/>
          <w:szCs w:val="24"/>
        </w:rPr>
        <w:t xml:space="preserve">-10. </w:t>
      </w:r>
    </w:p>
    <w:p w14:paraId="6AF9B695" w14:textId="77777777" w:rsidR="008D0DF0" w:rsidRDefault="008D0DF0" w:rsidP="006047B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BF6B73" w14:textId="65889BD2" w:rsidR="00422151" w:rsidRPr="006E6148" w:rsidRDefault="006E3233">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C72FE6">
        <w:rPr>
          <w:rFonts w:asciiTheme="majorBidi" w:eastAsia="Times New Roman" w:hAnsiTheme="majorBidi" w:cstheme="majorBidi"/>
          <w:sz w:val="24"/>
          <w:szCs w:val="24"/>
        </w:rPr>
        <w:t>The organization will respond in writing to any request for clarification before the deadline</w:t>
      </w:r>
      <w:r w:rsidR="001C6760" w:rsidRPr="00C72FE6">
        <w:rPr>
          <w:rFonts w:asciiTheme="majorBidi" w:eastAsia="Times New Roman" w:hAnsiTheme="majorBidi" w:cstheme="majorBidi"/>
          <w:sz w:val="24"/>
          <w:szCs w:val="24"/>
        </w:rPr>
        <w:t xml:space="preserve"> </w:t>
      </w:r>
      <w:r w:rsidRPr="006E3233">
        <w:rPr>
          <w:rFonts w:asciiTheme="majorBidi" w:eastAsia="Times New Roman" w:hAnsiTheme="majorBidi" w:cstheme="majorBidi"/>
          <w:sz w:val="24"/>
          <w:szCs w:val="24"/>
        </w:rPr>
        <w:t xml:space="preserve">for clarification of bids. </w:t>
      </w:r>
      <w:del w:id="107" w:author="MRT www.Win2Farsi.com" w:date="2023-10-11T13:42:00Z">
        <w:r w:rsidRPr="00CE39D8" w:rsidDel="00CE39D8">
          <w:rPr>
            <w:rFonts w:asciiTheme="majorBidi" w:eastAsia="Times New Roman" w:hAnsiTheme="majorBidi" w:cstheme="majorBidi"/>
            <w:sz w:val="24"/>
            <w:szCs w:val="24"/>
          </w:rPr>
          <w:delText>The Asia Community Development</w:delText>
        </w:r>
      </w:del>
      <w:ins w:id="108" w:author="MRT www.Win2Farsi.com" w:date="2023-10-11T13:42:00Z">
        <w:r w:rsidR="00CE39D8" w:rsidRPr="00CE39D8">
          <w:rPr>
            <w:rFonts w:asciiTheme="majorBidi" w:eastAsia="Times New Roman" w:hAnsiTheme="majorBidi" w:cstheme="majorBidi"/>
            <w:sz w:val="24"/>
            <w:szCs w:val="24"/>
            <w:rPrChange w:id="109" w:author="MRT www.Win2Farsi.com" w:date="2023-10-11T13:43:00Z">
              <w:rPr>
                <w:rFonts w:asciiTheme="majorBidi" w:eastAsia="Times New Roman" w:hAnsiTheme="majorBidi" w:cstheme="majorBidi"/>
                <w:sz w:val="24"/>
                <w:szCs w:val="24"/>
                <w:highlight w:val="red"/>
              </w:rPr>
            </w:rPrChange>
          </w:rPr>
          <w:t>JACK</w:t>
        </w:r>
      </w:ins>
      <w:r w:rsidRPr="00CE39D8">
        <w:rPr>
          <w:rFonts w:asciiTheme="majorBidi" w:eastAsia="Times New Roman" w:hAnsiTheme="majorBidi" w:cstheme="majorBidi"/>
          <w:sz w:val="24"/>
          <w:szCs w:val="24"/>
        </w:rPr>
        <w:t xml:space="preserve"> Organization </w:t>
      </w:r>
      <w:r w:rsidRPr="006E3233">
        <w:rPr>
          <w:rFonts w:asciiTheme="majorBidi" w:eastAsia="Times New Roman" w:hAnsiTheme="majorBidi" w:cstheme="majorBidi"/>
          <w:sz w:val="24"/>
          <w:szCs w:val="24"/>
        </w:rPr>
        <w:t xml:space="preserve">shall forward copies of its response to all </w:t>
      </w:r>
      <w:r w:rsidR="00C41223">
        <w:rPr>
          <w:rFonts w:asciiTheme="majorBidi" w:eastAsia="Times New Roman" w:hAnsiTheme="majorBidi" w:cstheme="majorBidi"/>
          <w:sz w:val="24"/>
          <w:szCs w:val="24"/>
        </w:rPr>
        <w:t>bidders</w:t>
      </w:r>
      <w:r w:rsidRPr="006E3233">
        <w:rPr>
          <w:rFonts w:asciiTheme="majorBidi" w:eastAsia="Times New Roman" w:hAnsiTheme="majorBidi" w:cstheme="majorBidi"/>
          <w:sz w:val="24"/>
          <w:szCs w:val="24"/>
        </w:rPr>
        <w:t xml:space="preserve"> who have acquired the </w:t>
      </w:r>
      <w:r>
        <w:rPr>
          <w:rFonts w:asciiTheme="majorBidi" w:eastAsia="Times New Roman" w:hAnsiTheme="majorBidi" w:cstheme="majorBidi"/>
          <w:sz w:val="24"/>
          <w:szCs w:val="24"/>
        </w:rPr>
        <w:t>b</w:t>
      </w:r>
      <w:r w:rsidRPr="006E3233">
        <w:rPr>
          <w:rFonts w:asciiTheme="majorBidi" w:eastAsia="Times New Roman" w:hAnsiTheme="majorBidi" w:cstheme="majorBidi"/>
          <w:sz w:val="24"/>
          <w:szCs w:val="24"/>
        </w:rPr>
        <w:t xml:space="preserve">idding </w:t>
      </w:r>
      <w:r>
        <w:rPr>
          <w:rFonts w:asciiTheme="majorBidi" w:eastAsia="Times New Roman" w:hAnsiTheme="majorBidi" w:cstheme="majorBidi"/>
          <w:sz w:val="24"/>
          <w:szCs w:val="24"/>
        </w:rPr>
        <w:t>d</w:t>
      </w:r>
      <w:r w:rsidRPr="006E3233">
        <w:rPr>
          <w:rFonts w:asciiTheme="majorBidi" w:eastAsia="Times New Roman" w:hAnsiTheme="majorBidi" w:cstheme="majorBidi"/>
          <w:sz w:val="24"/>
          <w:szCs w:val="24"/>
        </w:rPr>
        <w:t>ocument, including a description of the inquiry but without identifying its source.</w:t>
      </w:r>
    </w:p>
    <w:p w14:paraId="44C1264A" w14:textId="77777777" w:rsidR="00422151" w:rsidRPr="006E6148" w:rsidRDefault="00422151" w:rsidP="006047B0">
      <w:pPr>
        <w:widowControl w:val="0"/>
        <w:autoSpaceDE w:val="0"/>
        <w:autoSpaceDN w:val="0"/>
        <w:adjustRightInd w:val="0"/>
        <w:spacing w:after="0" w:line="276" w:lineRule="auto"/>
        <w:ind w:left="0" w:right="0" w:firstLine="0"/>
        <w:rPr>
          <w:rFonts w:asciiTheme="majorBidi" w:hAnsiTheme="majorBidi" w:cstheme="majorBidi"/>
          <w:b/>
          <w:color w:val="133469"/>
          <w:sz w:val="14"/>
          <w:szCs w:val="12"/>
        </w:rPr>
      </w:pPr>
    </w:p>
    <w:p w14:paraId="1D75BF87" w14:textId="05A85FFB" w:rsidR="001C6760" w:rsidRPr="001C6760" w:rsidRDefault="0021233C" w:rsidP="006047B0">
      <w:pPr>
        <w:pStyle w:val="Heading1"/>
        <w:jc w:val="both"/>
      </w:pPr>
      <w:bookmarkStart w:id="110" w:name="_Toc99625645"/>
      <w:bookmarkStart w:id="111" w:name="_Toc145512175"/>
      <w:r>
        <w:t>Bid</w:t>
      </w:r>
      <w:r w:rsidR="001C6760" w:rsidRPr="001C6760">
        <w:t xml:space="preserve"> V</w:t>
      </w:r>
      <w:r>
        <w:t>alidity</w:t>
      </w:r>
      <w:r w:rsidR="00BA0EFF">
        <w:t>:</w:t>
      </w:r>
      <w:bookmarkEnd w:id="110"/>
      <w:bookmarkEnd w:id="111"/>
    </w:p>
    <w:p w14:paraId="7F1CDF21" w14:textId="5DE5D62D" w:rsidR="006E3233" w:rsidRDefault="006E6148" w:rsidP="00834E2A">
      <w:pPr>
        <w:pStyle w:val="Para"/>
        <w:tabs>
          <w:tab w:val="clear" w:pos="284"/>
          <w:tab w:val="clear" w:pos="851"/>
          <w:tab w:val="left" w:pos="720"/>
        </w:tabs>
        <w:spacing w:after="120"/>
        <w:ind w:left="0" w:firstLine="0"/>
        <w:jc w:val="both"/>
        <w:rPr>
          <w:rFonts w:asciiTheme="majorBidi" w:hAnsiTheme="majorBidi" w:cstheme="majorBidi"/>
          <w:color w:val="000000"/>
          <w:lang w:val="en-US"/>
        </w:rPr>
      </w:pPr>
      <w:r w:rsidRPr="0025346D">
        <w:rPr>
          <w:rFonts w:asciiTheme="majorBidi" w:hAnsiTheme="majorBidi" w:cstheme="majorBidi"/>
          <w:color w:val="000000"/>
          <w:lang w:val="en-US"/>
        </w:rPr>
        <w:t>Bids shall remain valid for the</w:t>
      </w:r>
      <w:r w:rsidR="00B23D3E" w:rsidRPr="0025346D">
        <w:rPr>
          <w:rFonts w:asciiTheme="majorBidi" w:hAnsiTheme="majorBidi" w:cstheme="majorBidi"/>
          <w:color w:val="000000"/>
          <w:lang w:val="en-US"/>
        </w:rPr>
        <w:t xml:space="preserve"> </w:t>
      </w:r>
      <w:r w:rsidR="00AD367A" w:rsidRPr="00AD367A">
        <w:rPr>
          <w:rFonts w:asciiTheme="majorBidi" w:hAnsiTheme="majorBidi" w:cstheme="majorBidi"/>
          <w:b/>
          <w:bCs/>
          <w:color w:val="000000"/>
          <w:lang w:val="en-US"/>
        </w:rPr>
        <w:t xml:space="preserve">60 </w:t>
      </w:r>
      <w:r w:rsidR="00834E2A" w:rsidRPr="00AD367A">
        <w:rPr>
          <w:rFonts w:asciiTheme="majorBidi" w:hAnsiTheme="majorBidi" w:cstheme="majorBidi"/>
          <w:b/>
          <w:bCs/>
          <w:color w:val="000000"/>
          <w:lang w:val="en-US"/>
        </w:rPr>
        <w:t>days</w:t>
      </w:r>
      <w:r w:rsidR="00B23D3E" w:rsidRPr="00AD367A">
        <w:rPr>
          <w:rFonts w:asciiTheme="majorBidi" w:hAnsiTheme="majorBidi" w:cstheme="majorBidi"/>
          <w:color w:val="000000"/>
          <w:lang w:val="en-US"/>
        </w:rPr>
        <w:t xml:space="preserve"> </w:t>
      </w:r>
      <w:r w:rsidR="00B23D3E" w:rsidRPr="0025346D">
        <w:rPr>
          <w:rFonts w:asciiTheme="majorBidi" w:hAnsiTheme="majorBidi" w:cstheme="majorBidi"/>
          <w:color w:val="000000"/>
          <w:lang w:val="en-US"/>
        </w:rPr>
        <w:t xml:space="preserve">the date of the bid submission deadline </w:t>
      </w:r>
      <w:r w:rsidR="008F09D6">
        <w:rPr>
          <w:rFonts w:asciiTheme="majorBidi" w:hAnsiTheme="majorBidi" w:cstheme="majorBidi"/>
          <w:color w:val="000000"/>
          <w:lang w:val="en-US"/>
        </w:rPr>
        <w:t xml:space="preserve">date </w:t>
      </w:r>
      <w:r w:rsidR="00AD367A">
        <w:rPr>
          <w:rFonts w:asciiTheme="majorBidi" w:hAnsiTheme="majorBidi" w:cstheme="majorBidi"/>
          <w:color w:val="000000"/>
          <w:lang w:val="en-US"/>
        </w:rPr>
        <w:t>as specified under para-10</w:t>
      </w:r>
      <w:r w:rsidR="00B23D3E" w:rsidRPr="0025346D">
        <w:rPr>
          <w:rFonts w:asciiTheme="majorBidi" w:hAnsiTheme="majorBidi" w:cstheme="majorBidi"/>
          <w:color w:val="000000"/>
          <w:lang w:val="en-US"/>
        </w:rPr>
        <w:t>. A bid valid for a shorter period shall be rejected as non-compliant.</w:t>
      </w:r>
    </w:p>
    <w:p w14:paraId="1EEA0CEB" w14:textId="77777777" w:rsidR="00422151" w:rsidRPr="006E6148" w:rsidRDefault="00422151" w:rsidP="00784B4B">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14"/>
          <w:szCs w:val="12"/>
        </w:rPr>
      </w:pPr>
    </w:p>
    <w:p w14:paraId="2156056B" w14:textId="565C7DB4" w:rsidR="00784B4B" w:rsidRDefault="00784B4B" w:rsidP="0021233C">
      <w:pPr>
        <w:pStyle w:val="Heading1"/>
      </w:pPr>
      <w:bookmarkStart w:id="112" w:name="_Toc99625646"/>
      <w:bookmarkStart w:id="113" w:name="_Toc145512176"/>
      <w:r w:rsidRPr="00784B4B">
        <w:t>S</w:t>
      </w:r>
      <w:r w:rsidR="0021233C">
        <w:t>ealing and Marking of the Bidding Documents by the Bidder:</w:t>
      </w:r>
      <w:bookmarkEnd w:id="112"/>
      <w:bookmarkEnd w:id="113"/>
    </w:p>
    <w:p w14:paraId="04599906" w14:textId="7067BB88" w:rsidR="005148C6" w:rsidRDefault="006E6148"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The b</w:t>
      </w:r>
      <w:r w:rsidR="005148C6" w:rsidRPr="005148C6">
        <w:rPr>
          <w:rFonts w:asciiTheme="majorBidi" w:eastAsia="Times New Roman" w:hAnsiTheme="majorBidi" w:cstheme="majorBidi"/>
          <w:sz w:val="24"/>
          <w:szCs w:val="24"/>
        </w:rPr>
        <w:t>idder shall enclose the bid for each contract in a plain envelope securely sealed</w:t>
      </w:r>
      <w:r>
        <w:rPr>
          <w:rFonts w:asciiTheme="majorBidi" w:eastAsia="Times New Roman" w:hAnsiTheme="majorBidi" w:cstheme="majorBidi"/>
          <w:sz w:val="24"/>
          <w:szCs w:val="24"/>
        </w:rPr>
        <w:t>.</w:t>
      </w:r>
    </w:p>
    <w:p w14:paraId="0D899784" w14:textId="35699DBF" w:rsidR="005148C6" w:rsidRPr="005148C6" w:rsidRDefault="005148C6" w:rsidP="001150E7">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Pr="005148C6">
        <w:rPr>
          <w:rFonts w:asciiTheme="majorBidi" w:eastAsia="Times New Roman" w:hAnsiTheme="majorBidi" w:cstheme="majorBidi"/>
          <w:sz w:val="24"/>
          <w:szCs w:val="24"/>
        </w:rPr>
        <w:t xml:space="preserve">e addressed to </w:t>
      </w:r>
      <w:del w:id="114" w:author="MRT www.Win2Farsi.com" w:date="2023-10-11T13:43:00Z">
        <w:r w:rsidRPr="005148C6" w:rsidDel="00CE39D8">
          <w:rPr>
            <w:rFonts w:asciiTheme="majorBidi" w:eastAsia="Times New Roman" w:hAnsiTheme="majorBidi" w:cstheme="majorBidi"/>
            <w:sz w:val="24"/>
            <w:szCs w:val="24"/>
          </w:rPr>
          <w:delText xml:space="preserve">the </w:delText>
        </w:r>
        <w:r w:rsidR="008F09D6" w:rsidDel="00CE39D8">
          <w:rPr>
            <w:rFonts w:asciiTheme="majorBidi" w:eastAsia="Times New Roman" w:hAnsiTheme="majorBidi" w:cstheme="majorBidi"/>
            <w:sz w:val="24"/>
            <w:szCs w:val="24"/>
          </w:rPr>
          <w:delText xml:space="preserve"> </w:delText>
        </w:r>
        <w:commentRangeStart w:id="115"/>
        <w:r w:rsidR="008F09D6" w:rsidRPr="00CE39D8" w:rsidDel="00CE39D8">
          <w:rPr>
            <w:rFonts w:asciiTheme="majorBidi" w:eastAsia="Times New Roman" w:hAnsiTheme="majorBidi" w:cstheme="majorBidi"/>
            <w:b/>
            <w:bCs/>
            <w:sz w:val="24"/>
            <w:szCs w:val="24"/>
            <w:rPrChange w:id="116" w:author="MRT www.Win2Farsi.com" w:date="2023-10-11T13:43:00Z">
              <w:rPr>
                <w:rFonts w:asciiTheme="majorBidi" w:eastAsia="Times New Roman" w:hAnsiTheme="majorBidi" w:cstheme="majorBidi"/>
                <w:b/>
                <w:bCs/>
                <w:sz w:val="24"/>
                <w:szCs w:val="24"/>
                <w:highlight w:val="yellow"/>
              </w:rPr>
            </w:rPrChange>
          </w:rPr>
          <w:delText>specify</w:delText>
        </w:r>
      </w:del>
      <w:ins w:id="117" w:author="MRT www.Win2Farsi.com" w:date="2023-10-11T13:43:00Z">
        <w:r w:rsidR="00CE39D8" w:rsidRPr="005148C6">
          <w:rPr>
            <w:rFonts w:asciiTheme="majorBidi" w:eastAsia="Times New Roman" w:hAnsiTheme="majorBidi" w:cstheme="majorBidi"/>
            <w:sz w:val="24"/>
            <w:szCs w:val="24"/>
          </w:rPr>
          <w:t xml:space="preserve">the </w:t>
        </w:r>
        <w:r w:rsidR="00CE39D8">
          <w:rPr>
            <w:rFonts w:asciiTheme="majorBidi" w:eastAsia="Times New Roman" w:hAnsiTheme="majorBidi" w:cstheme="majorBidi"/>
            <w:sz w:val="24"/>
            <w:szCs w:val="24"/>
          </w:rPr>
          <w:t>specify</w:t>
        </w:r>
      </w:ins>
      <w:r w:rsidR="008F09D6" w:rsidRPr="00CE39D8">
        <w:rPr>
          <w:rFonts w:asciiTheme="majorBidi" w:eastAsia="Times New Roman" w:hAnsiTheme="majorBidi" w:cstheme="majorBidi"/>
          <w:b/>
          <w:bCs/>
          <w:sz w:val="24"/>
          <w:szCs w:val="24"/>
          <w:rPrChange w:id="118" w:author="MRT www.Win2Farsi.com" w:date="2023-10-11T13:43:00Z">
            <w:rPr>
              <w:rFonts w:asciiTheme="majorBidi" w:eastAsia="Times New Roman" w:hAnsiTheme="majorBidi" w:cstheme="majorBidi"/>
              <w:b/>
              <w:bCs/>
              <w:sz w:val="24"/>
              <w:szCs w:val="24"/>
              <w:highlight w:val="yellow"/>
            </w:rPr>
          </w:rPrChange>
        </w:rPr>
        <w:t xml:space="preserve"> </w:t>
      </w:r>
      <w:r w:rsidR="008F09D6" w:rsidRPr="00CE39D8">
        <w:rPr>
          <w:rFonts w:asciiTheme="majorBidi" w:eastAsia="Times New Roman" w:hAnsiTheme="majorBidi" w:cstheme="majorBidi"/>
          <w:sz w:val="24"/>
          <w:szCs w:val="24"/>
          <w:rPrChange w:id="119" w:author="MRT www.Win2Farsi.com" w:date="2023-10-11T13:44:00Z">
            <w:rPr>
              <w:rFonts w:asciiTheme="majorBidi" w:eastAsia="Times New Roman" w:hAnsiTheme="majorBidi" w:cstheme="majorBidi"/>
              <w:b/>
              <w:bCs/>
              <w:sz w:val="24"/>
              <w:szCs w:val="24"/>
              <w:highlight w:val="yellow"/>
            </w:rPr>
          </w:rPrChange>
        </w:rPr>
        <w:t>whom the bid should be addressed.</w:t>
      </w:r>
      <w:commentRangeEnd w:id="115"/>
      <w:r w:rsidR="009B605B" w:rsidRPr="00CE39D8">
        <w:rPr>
          <w:rFonts w:asciiTheme="majorBidi" w:eastAsia="Times New Roman" w:hAnsiTheme="majorBidi" w:cstheme="majorBidi"/>
          <w:sz w:val="24"/>
          <w:szCs w:val="24"/>
          <w:rPrChange w:id="120" w:author="MRT www.Win2Farsi.com" w:date="2023-10-11T13:44:00Z">
            <w:rPr>
              <w:rStyle w:val="CommentReference"/>
            </w:rPr>
          </w:rPrChange>
        </w:rPr>
        <w:commentReference w:id="115"/>
      </w:r>
    </w:p>
    <w:p w14:paraId="512A976A" w14:textId="3BED0263" w:rsidR="009E70D9" w:rsidRPr="009E70D9" w:rsidRDefault="006E6148"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B</w:t>
      </w:r>
      <w:r w:rsidR="009E70D9" w:rsidRPr="009E70D9">
        <w:rPr>
          <w:rFonts w:asciiTheme="majorBidi" w:eastAsia="Times New Roman" w:hAnsiTheme="majorBidi" w:cstheme="majorBidi"/>
          <w:sz w:val="24"/>
          <w:szCs w:val="24"/>
        </w:rPr>
        <w:t xml:space="preserve">ear the </w:t>
      </w:r>
      <w:r w:rsidR="008F09D6">
        <w:rPr>
          <w:rFonts w:asciiTheme="majorBidi" w:eastAsia="Times New Roman" w:hAnsiTheme="majorBidi" w:cstheme="majorBidi"/>
          <w:sz w:val="24"/>
          <w:szCs w:val="24"/>
        </w:rPr>
        <w:t>bid</w:t>
      </w:r>
      <w:r w:rsidR="009E70D9" w:rsidRPr="009E70D9">
        <w:rPr>
          <w:rFonts w:asciiTheme="majorBidi" w:eastAsia="Times New Roman" w:hAnsiTheme="majorBidi" w:cstheme="majorBidi"/>
          <w:sz w:val="24"/>
          <w:szCs w:val="24"/>
        </w:rPr>
        <w:t xml:space="preserve"> number</w:t>
      </w:r>
      <w:r w:rsidR="009E444F">
        <w:rPr>
          <w:rFonts w:asciiTheme="majorBidi" w:eastAsia="Times New Roman" w:hAnsiTheme="majorBidi" w:cstheme="majorBidi"/>
          <w:sz w:val="24"/>
          <w:szCs w:val="24"/>
        </w:rPr>
        <w:t>.</w:t>
      </w:r>
      <w:r w:rsidR="009E70D9" w:rsidRPr="009E70D9">
        <w:rPr>
          <w:rFonts w:asciiTheme="majorBidi" w:eastAsia="Times New Roman" w:hAnsiTheme="majorBidi" w:cstheme="majorBidi"/>
          <w:sz w:val="24"/>
          <w:szCs w:val="24"/>
        </w:rPr>
        <w:t xml:space="preserve"> </w:t>
      </w:r>
    </w:p>
    <w:p w14:paraId="317AE123" w14:textId="075C0AE8" w:rsidR="009E70D9" w:rsidRPr="009E70D9" w:rsidRDefault="009E444F" w:rsidP="001150E7">
      <w:pPr>
        <w:pStyle w:val="ListParagraph"/>
        <w:widowControl w:val="0"/>
        <w:numPr>
          <w:ilvl w:val="0"/>
          <w:numId w:val="5"/>
        </w:numPr>
        <w:overflowPunct w:val="0"/>
        <w:autoSpaceDE w:val="0"/>
        <w:autoSpaceDN w:val="0"/>
        <w:adjustRightInd w:val="0"/>
        <w:spacing w:after="0" w:line="276" w:lineRule="auto"/>
        <w:ind w:right="0"/>
        <w:rPr>
          <w:rFonts w:asciiTheme="majorBidi" w:eastAsia="Times New Roman" w:hAnsiTheme="majorBidi" w:cstheme="majorBidi"/>
          <w:sz w:val="24"/>
          <w:szCs w:val="24"/>
        </w:rPr>
      </w:pPr>
      <w:r>
        <w:rPr>
          <w:rFonts w:asciiTheme="majorBidi" w:eastAsia="Times New Roman" w:hAnsiTheme="majorBidi" w:cstheme="majorBidi"/>
          <w:sz w:val="24"/>
          <w:szCs w:val="24"/>
        </w:rPr>
        <w:t>N</w:t>
      </w:r>
      <w:r w:rsidR="009E70D9" w:rsidRPr="009E70D9">
        <w:rPr>
          <w:rFonts w:asciiTheme="majorBidi" w:eastAsia="Times New Roman" w:hAnsiTheme="majorBidi" w:cstheme="majorBidi"/>
          <w:sz w:val="24"/>
          <w:szCs w:val="24"/>
        </w:rPr>
        <w:t>o other markings should be on the envelope</w:t>
      </w:r>
      <w:r>
        <w:rPr>
          <w:rFonts w:asciiTheme="majorBidi" w:eastAsia="Times New Roman" w:hAnsiTheme="majorBidi" w:cstheme="majorBidi"/>
          <w:sz w:val="24"/>
          <w:szCs w:val="24"/>
        </w:rPr>
        <w:t>.</w:t>
      </w:r>
    </w:p>
    <w:p w14:paraId="1F124A3C" w14:textId="55F468E5" w:rsidR="00BC3220" w:rsidRDefault="009E70D9" w:rsidP="00B53DA6">
      <w:pPr>
        <w:pStyle w:val="ListParagraph"/>
        <w:widowControl w:val="0"/>
        <w:numPr>
          <w:ilvl w:val="0"/>
          <w:numId w:val="5"/>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9E70D9">
        <w:rPr>
          <w:rFonts w:asciiTheme="majorBidi" w:eastAsia="Times New Roman" w:hAnsiTheme="majorBidi" w:cstheme="majorBidi"/>
          <w:sz w:val="24"/>
          <w:szCs w:val="24"/>
        </w:rPr>
        <w:t xml:space="preserve">If </w:t>
      </w:r>
      <w:r w:rsidR="00B53DA6">
        <w:rPr>
          <w:rFonts w:asciiTheme="majorBidi" w:eastAsia="Times New Roman" w:hAnsiTheme="majorBidi" w:cstheme="majorBidi"/>
          <w:sz w:val="24"/>
          <w:szCs w:val="24"/>
        </w:rPr>
        <w:t>any</w:t>
      </w:r>
      <w:r w:rsidRPr="009E70D9">
        <w:rPr>
          <w:rFonts w:asciiTheme="majorBidi" w:eastAsia="Times New Roman" w:hAnsiTheme="majorBidi" w:cstheme="majorBidi"/>
          <w:sz w:val="24"/>
          <w:szCs w:val="24"/>
        </w:rPr>
        <w:t xml:space="preserve"> envelope </w:t>
      </w:r>
      <w:r w:rsidR="00B53DA6">
        <w:rPr>
          <w:rFonts w:asciiTheme="majorBidi" w:eastAsia="Times New Roman" w:hAnsiTheme="majorBidi" w:cstheme="majorBidi"/>
          <w:sz w:val="24"/>
          <w:szCs w:val="24"/>
        </w:rPr>
        <w:t>is</w:t>
      </w:r>
      <w:r w:rsidRPr="009E70D9">
        <w:rPr>
          <w:rFonts w:asciiTheme="majorBidi" w:eastAsia="Times New Roman" w:hAnsiTheme="majorBidi" w:cstheme="majorBidi"/>
          <w:sz w:val="24"/>
          <w:szCs w:val="24"/>
        </w:rPr>
        <w:t xml:space="preserve"> not sealed and marked as required, </w:t>
      </w:r>
      <w:r w:rsidR="008F09D6">
        <w:rPr>
          <w:rFonts w:asciiTheme="majorBidi" w:eastAsia="Times New Roman" w:hAnsiTheme="majorBidi" w:cstheme="majorBidi"/>
          <w:sz w:val="24"/>
          <w:szCs w:val="24"/>
        </w:rPr>
        <w:t>those bids will be rejected.</w:t>
      </w:r>
    </w:p>
    <w:p w14:paraId="6AB17A54" w14:textId="77777777" w:rsidR="00D15CA6" w:rsidRDefault="00D15CA6"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33D90EC4" w14:textId="77777777" w:rsidR="00007B57" w:rsidRPr="00B53DA6" w:rsidRDefault="00007B57" w:rsidP="00D15CA6">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410F374A" w14:textId="52D19707" w:rsidR="00BC3220" w:rsidRDefault="00BC3220" w:rsidP="0021233C">
      <w:pPr>
        <w:pStyle w:val="Heading1"/>
      </w:pPr>
      <w:bookmarkStart w:id="121" w:name="_Toc99625647"/>
      <w:bookmarkStart w:id="122" w:name="_Toc145512177"/>
      <w:r w:rsidRPr="00BC3220">
        <w:t>C</w:t>
      </w:r>
      <w:r w:rsidR="0021233C">
        <w:t>onfidentiality:</w:t>
      </w:r>
      <w:bookmarkEnd w:id="121"/>
      <w:bookmarkEnd w:id="122"/>
    </w:p>
    <w:p w14:paraId="46BA9056" w14:textId="10CF7E23" w:rsidR="00BC3220" w:rsidRPr="00BC3220" w:rsidRDefault="004C7A6E"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Bidders </w:t>
      </w:r>
      <w:r w:rsidR="00BC3220" w:rsidRPr="00BC3220">
        <w:rPr>
          <w:rFonts w:asciiTheme="majorBidi" w:eastAsia="Times New Roman" w:hAnsiTheme="majorBidi" w:cstheme="majorBidi"/>
          <w:sz w:val="24"/>
          <w:szCs w:val="24"/>
        </w:rPr>
        <w:t>must treat the invitation to tender and all associated documentation supplied as confidential.</w:t>
      </w:r>
    </w:p>
    <w:p w14:paraId="2AE2CD46" w14:textId="724FA04B" w:rsidR="00BC3220" w:rsidRDefault="00BC3220" w:rsidP="001150E7">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BC3220">
        <w:rPr>
          <w:rFonts w:asciiTheme="majorBidi" w:eastAsia="Times New Roman" w:hAnsiTheme="majorBidi" w:cstheme="majorBidi"/>
          <w:sz w:val="24"/>
          <w:szCs w:val="24"/>
        </w:rPr>
        <w:t xml:space="preserve">Information relating to the examination, evaluation, comparison, and post-qualification of bids, and recommendation of contract award, shall not be disclosed to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 xml:space="preserve"> or any other persons not officially concerned with such process until informatio</w:t>
      </w:r>
      <w:r>
        <w:rPr>
          <w:rFonts w:asciiTheme="majorBidi" w:eastAsia="Times New Roman" w:hAnsiTheme="majorBidi" w:cstheme="majorBidi"/>
          <w:sz w:val="24"/>
          <w:szCs w:val="24"/>
        </w:rPr>
        <w:t xml:space="preserve">n detailing the best evaluated bidder </w:t>
      </w:r>
      <w:r>
        <w:rPr>
          <w:rFonts w:asciiTheme="majorBidi" w:eastAsia="Times New Roman" w:hAnsiTheme="majorBidi" w:cstheme="majorBidi"/>
          <w:sz w:val="24"/>
          <w:szCs w:val="24"/>
        </w:rPr>
        <w:lastRenderedPageBreak/>
        <w:t xml:space="preserve">is communicated to all </w:t>
      </w:r>
      <w:r w:rsidR="00C41223">
        <w:rPr>
          <w:rFonts w:asciiTheme="majorBidi" w:eastAsia="Times New Roman" w:hAnsiTheme="majorBidi" w:cstheme="majorBidi"/>
          <w:sz w:val="24"/>
          <w:szCs w:val="24"/>
        </w:rPr>
        <w:t>bidders</w:t>
      </w:r>
      <w:r w:rsidRPr="00BC3220">
        <w:rPr>
          <w:rFonts w:asciiTheme="majorBidi" w:eastAsia="Times New Roman" w:hAnsiTheme="majorBidi" w:cstheme="majorBidi"/>
          <w:sz w:val="24"/>
          <w:szCs w:val="24"/>
        </w:rPr>
        <w:t>.</w:t>
      </w:r>
    </w:p>
    <w:p w14:paraId="527601B5" w14:textId="77777777" w:rsidR="00281171" w:rsidRDefault="00281171" w:rsidP="00281171">
      <w:pPr>
        <w:pStyle w:val="ListParagraph"/>
        <w:widowControl w:val="0"/>
        <w:overflowPunct w:val="0"/>
        <w:autoSpaceDE w:val="0"/>
        <w:autoSpaceDN w:val="0"/>
        <w:adjustRightInd w:val="0"/>
        <w:spacing w:after="0" w:line="276" w:lineRule="auto"/>
        <w:ind w:right="160" w:firstLine="0"/>
        <w:rPr>
          <w:rFonts w:asciiTheme="majorBidi" w:eastAsia="Times New Roman" w:hAnsiTheme="majorBidi" w:cstheme="majorBidi"/>
          <w:sz w:val="24"/>
          <w:szCs w:val="24"/>
        </w:rPr>
      </w:pPr>
    </w:p>
    <w:p w14:paraId="01552CBE" w14:textId="32446EF7" w:rsidR="00C41223" w:rsidRPr="00245D16" w:rsidRDefault="00C41223">
      <w:pPr>
        <w:pStyle w:val="ListParagraph"/>
        <w:widowControl w:val="0"/>
        <w:numPr>
          <w:ilvl w:val="0"/>
          <w:numId w:val="6"/>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Pr>
          <w:rFonts w:asciiTheme="majorBidi" w:eastAsia="Times New Roman" w:hAnsiTheme="majorBidi" w:cstheme="majorBidi"/>
          <w:sz w:val="24"/>
          <w:szCs w:val="24"/>
        </w:rPr>
        <w:t>Any effort by a b</w:t>
      </w:r>
      <w:r w:rsidR="00BC3220" w:rsidRPr="00BC3220">
        <w:rPr>
          <w:rFonts w:asciiTheme="majorBidi" w:eastAsia="Times New Roman" w:hAnsiTheme="majorBidi" w:cstheme="majorBidi"/>
          <w:sz w:val="24"/>
          <w:szCs w:val="24"/>
        </w:rPr>
        <w:t xml:space="preserve">idder to influence the </w:t>
      </w:r>
      <w:r w:rsidR="0044393F">
        <w:rPr>
          <w:rFonts w:asciiTheme="majorBidi" w:eastAsia="Times New Roman" w:hAnsiTheme="majorBidi" w:cstheme="majorBidi"/>
          <w:b/>
          <w:bCs/>
          <w:sz w:val="24"/>
          <w:szCs w:val="24"/>
        </w:rPr>
        <w:t>JACK</w:t>
      </w:r>
      <w:r w:rsidR="00281171">
        <w:rPr>
          <w:rFonts w:asciiTheme="majorBidi" w:eastAsia="Times New Roman" w:hAnsiTheme="majorBidi" w:cstheme="majorBidi"/>
          <w:b/>
          <w:bCs/>
          <w:sz w:val="24"/>
          <w:szCs w:val="24"/>
        </w:rPr>
        <w:t xml:space="preserve"> </w:t>
      </w:r>
      <w:r w:rsidR="00BC3220" w:rsidRPr="00BC3220">
        <w:rPr>
          <w:rFonts w:asciiTheme="majorBidi" w:eastAsia="Times New Roman" w:hAnsiTheme="majorBidi" w:cstheme="majorBidi"/>
          <w:sz w:val="24"/>
          <w:szCs w:val="24"/>
        </w:rPr>
        <w:t>in the examination, evaluation, comparison, and post-qualification of the bids or contract award decisions may result in the rejection of its bid.</w:t>
      </w:r>
    </w:p>
    <w:p w14:paraId="057C71FA" w14:textId="179423F8" w:rsidR="00BF0B42" w:rsidRDefault="00BF0B42">
      <w:pPr>
        <w:spacing w:after="160" w:line="259" w:lineRule="auto"/>
        <w:ind w:left="0" w:right="0" w:firstLine="0"/>
        <w:jc w:val="left"/>
        <w:rPr>
          <w:b/>
          <w:color w:val="133469"/>
          <w:sz w:val="24"/>
        </w:rPr>
      </w:pPr>
      <w:bookmarkStart w:id="123" w:name="_Toc99625648"/>
    </w:p>
    <w:p w14:paraId="5A966930" w14:textId="2EF69AC6" w:rsidR="00BC3220" w:rsidRDefault="00BC3220" w:rsidP="003768DD">
      <w:pPr>
        <w:pStyle w:val="Heading1"/>
      </w:pPr>
      <w:bookmarkStart w:id="124" w:name="_Toc145512178"/>
      <w:r>
        <w:t>P</w:t>
      </w:r>
      <w:r w:rsidR="003768DD">
        <w:t>rocess of Bid</w:t>
      </w:r>
      <w:r w:rsidR="00042864">
        <w:t>:</w:t>
      </w:r>
      <w:bookmarkEnd w:id="123"/>
      <w:bookmarkEnd w:id="124"/>
    </w:p>
    <w:p w14:paraId="2BF50A9A" w14:textId="0661C99C" w:rsidR="00042864" w:rsidRDefault="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042864">
        <w:rPr>
          <w:rFonts w:asciiTheme="majorBidi" w:eastAsia="Times New Roman" w:hAnsiTheme="majorBidi" w:cstheme="majorBidi"/>
          <w:sz w:val="24"/>
          <w:szCs w:val="24"/>
        </w:rPr>
        <w:t xml:space="preserve">The </w:t>
      </w:r>
      <w:r w:rsidR="0044393F">
        <w:rPr>
          <w:rFonts w:asciiTheme="majorBidi" w:eastAsia="Times New Roman" w:hAnsiTheme="majorBidi" w:cstheme="majorBidi"/>
          <w:b/>
          <w:bCs/>
          <w:sz w:val="24"/>
          <w:szCs w:val="24"/>
        </w:rPr>
        <w:t>JACK</w:t>
      </w:r>
      <w:r w:rsidRPr="00042864">
        <w:rPr>
          <w:rFonts w:asciiTheme="majorBidi" w:eastAsia="Times New Roman" w:hAnsiTheme="majorBidi" w:cstheme="majorBidi"/>
          <w:sz w:val="24"/>
          <w:szCs w:val="24"/>
        </w:rPr>
        <w:t xml:space="preserve"> shall examine the legal documentation and </w:t>
      </w:r>
      <w:r w:rsidR="00C41223">
        <w:rPr>
          <w:rFonts w:asciiTheme="majorBidi" w:eastAsia="Times New Roman" w:hAnsiTheme="majorBidi" w:cstheme="majorBidi"/>
          <w:sz w:val="24"/>
          <w:szCs w:val="24"/>
        </w:rPr>
        <w:t>other information submitted by bidders</w:t>
      </w:r>
      <w:r w:rsidRPr="00042864">
        <w:rPr>
          <w:rFonts w:asciiTheme="majorBidi" w:eastAsia="Times New Roman" w:hAnsiTheme="majorBidi" w:cstheme="majorBidi"/>
          <w:sz w:val="24"/>
          <w:szCs w:val="24"/>
        </w:rPr>
        <w:t xml:space="preserve"> to verify eligibility, and then will review and score bids acco</w:t>
      </w:r>
      <w:r>
        <w:rPr>
          <w:rFonts w:asciiTheme="majorBidi" w:eastAsia="Times New Roman" w:hAnsiTheme="majorBidi" w:cstheme="majorBidi"/>
          <w:sz w:val="24"/>
          <w:szCs w:val="24"/>
        </w:rPr>
        <w:t>rding to the following criteria:</w:t>
      </w:r>
    </w:p>
    <w:p w14:paraId="2EA7A48B" w14:textId="77777777" w:rsidR="00042864" w:rsidRPr="00042864" w:rsidRDefault="00042864" w:rsidP="0004286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16"/>
          <w:szCs w:val="16"/>
        </w:rPr>
      </w:pPr>
    </w:p>
    <w:tbl>
      <w:tblPr>
        <w:tblW w:w="0" w:type="auto"/>
        <w:tblLook w:val="04A0" w:firstRow="1" w:lastRow="0" w:firstColumn="1" w:lastColumn="0" w:noHBand="0" w:noVBand="1"/>
      </w:tblPr>
      <w:tblGrid>
        <w:gridCol w:w="5035"/>
        <w:gridCol w:w="5036"/>
      </w:tblGrid>
      <w:tr w:rsidR="00042864" w:rsidRPr="00007B57" w14:paraId="6435E016" w14:textId="77777777" w:rsidTr="00A36E55">
        <w:tc>
          <w:tcPr>
            <w:tcW w:w="5035" w:type="dxa"/>
            <w:shd w:val="clear" w:color="auto" w:fill="D9D9D9" w:themeFill="background1" w:themeFillShade="D9"/>
          </w:tcPr>
          <w:p w14:paraId="5EF74ABB" w14:textId="6138EEFA" w:rsidR="00042864" w:rsidRPr="00A36E55"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A36E55">
              <w:rPr>
                <w:rFonts w:asciiTheme="majorBidi" w:eastAsia="Times New Roman" w:hAnsiTheme="majorBidi" w:cstheme="majorBidi"/>
                <w:b/>
                <w:bCs/>
                <w:sz w:val="24"/>
                <w:szCs w:val="24"/>
              </w:rPr>
              <w:t>Award Criteria</w:t>
            </w:r>
          </w:p>
        </w:tc>
        <w:tc>
          <w:tcPr>
            <w:tcW w:w="5036" w:type="dxa"/>
            <w:shd w:val="clear" w:color="auto" w:fill="D9D9D9" w:themeFill="background1" w:themeFillShade="D9"/>
          </w:tcPr>
          <w:p w14:paraId="4FFAD122" w14:textId="6034CE00" w:rsidR="00042864" w:rsidRPr="00A36E55"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A36E55">
              <w:rPr>
                <w:rFonts w:asciiTheme="majorBidi" w:eastAsia="Times New Roman" w:hAnsiTheme="majorBidi" w:cstheme="majorBidi"/>
                <w:b/>
                <w:bCs/>
                <w:sz w:val="24"/>
                <w:szCs w:val="24"/>
              </w:rPr>
              <w:t>Percentage (%) of scoring</w:t>
            </w:r>
          </w:p>
        </w:tc>
      </w:tr>
      <w:tr w:rsidR="00042864" w:rsidRPr="00007B57" w14:paraId="2DF7B565" w14:textId="77777777" w:rsidTr="00A36E55">
        <w:tc>
          <w:tcPr>
            <w:tcW w:w="5035" w:type="dxa"/>
          </w:tcPr>
          <w:p w14:paraId="7C17B61A" w14:textId="10B98C34" w:rsidR="00042864" w:rsidRPr="00A36E55"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Past relevant experience</w:t>
            </w:r>
            <w:r w:rsidR="007F4E2B" w:rsidRPr="00A36E55">
              <w:rPr>
                <w:rFonts w:asciiTheme="majorBidi" w:eastAsia="Times New Roman" w:hAnsiTheme="majorBidi" w:cstheme="majorBidi"/>
                <w:sz w:val="24"/>
                <w:szCs w:val="24"/>
              </w:rPr>
              <w:t xml:space="preserve"> and similar project </w:t>
            </w:r>
            <w:r w:rsidR="00CE7374" w:rsidRPr="00A36E55">
              <w:rPr>
                <w:rFonts w:asciiTheme="majorBidi" w:eastAsia="Times New Roman" w:hAnsiTheme="majorBidi" w:cstheme="majorBidi"/>
                <w:sz w:val="24"/>
                <w:szCs w:val="24"/>
              </w:rPr>
              <w:t>(construction of building or schools)</w:t>
            </w:r>
          </w:p>
        </w:tc>
        <w:tc>
          <w:tcPr>
            <w:tcW w:w="5036" w:type="dxa"/>
          </w:tcPr>
          <w:p w14:paraId="34B20F0A" w14:textId="7B2F710C" w:rsidR="00042864" w:rsidRPr="00A36E55" w:rsidRDefault="0071306D">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50</w:t>
            </w:r>
            <w:r w:rsidR="00042864" w:rsidRPr="00A36E55">
              <w:rPr>
                <w:rFonts w:asciiTheme="majorBidi" w:eastAsia="Times New Roman" w:hAnsiTheme="majorBidi" w:cstheme="majorBidi"/>
                <w:sz w:val="24"/>
                <w:szCs w:val="24"/>
              </w:rPr>
              <w:t>%</w:t>
            </w:r>
          </w:p>
        </w:tc>
      </w:tr>
      <w:tr w:rsidR="00042864" w:rsidRPr="00007B57" w14:paraId="110E207E" w14:textId="77777777" w:rsidTr="00A36E55">
        <w:tc>
          <w:tcPr>
            <w:tcW w:w="5035" w:type="dxa"/>
          </w:tcPr>
          <w:p w14:paraId="643C821D" w14:textId="77777777" w:rsidR="00042864" w:rsidRPr="00A36E55" w:rsidRDefault="001D6F66"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Company Capacity</w:t>
            </w:r>
            <w:r w:rsidR="00CE7374" w:rsidRPr="00A36E55">
              <w:rPr>
                <w:rFonts w:asciiTheme="majorBidi" w:eastAsia="Times New Roman" w:hAnsiTheme="majorBidi" w:cstheme="majorBidi"/>
                <w:sz w:val="24"/>
                <w:szCs w:val="24"/>
              </w:rPr>
              <w:t xml:space="preserve"> ( </w:t>
            </w:r>
          </w:p>
          <w:p w14:paraId="14E8F2C5" w14:textId="149A43DE" w:rsidR="00F43D2F" w:rsidRPr="00A36E55" w:rsidRDefault="00F43D2F"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 xml:space="preserve">Key personnel </w:t>
            </w:r>
            <w:r w:rsidR="005253C5" w:rsidRPr="00A36E55">
              <w:rPr>
                <w:rFonts w:asciiTheme="majorBidi" w:eastAsia="Times New Roman" w:hAnsiTheme="majorBidi" w:cstheme="majorBidi"/>
                <w:sz w:val="24"/>
                <w:szCs w:val="24"/>
              </w:rPr>
              <w:t>(at</w:t>
            </w:r>
            <w:r w:rsidRPr="00A36E55">
              <w:rPr>
                <w:rFonts w:asciiTheme="majorBidi" w:eastAsia="Times New Roman" w:hAnsiTheme="majorBidi" w:cstheme="majorBidi"/>
                <w:sz w:val="24"/>
                <w:szCs w:val="24"/>
              </w:rPr>
              <w:t xml:space="preserve"> least one project manger and one </w:t>
            </w:r>
            <w:r w:rsidR="005253C5" w:rsidRPr="00A36E55">
              <w:rPr>
                <w:rFonts w:asciiTheme="majorBidi" w:eastAsia="Times New Roman" w:hAnsiTheme="majorBidi" w:cstheme="majorBidi"/>
                <w:sz w:val="24"/>
                <w:szCs w:val="24"/>
              </w:rPr>
              <w:t>QA engineer)</w:t>
            </w:r>
          </w:p>
          <w:p w14:paraId="2E8ED2C9" w14:textId="77777777" w:rsidR="005253C5" w:rsidRPr="00A36E55" w:rsidRDefault="005253C5" w:rsidP="00F43D2F">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 xml:space="preserve">List of construction equipment </w:t>
            </w:r>
          </w:p>
          <w:p w14:paraId="0503CED6" w14:textId="4319DA13" w:rsidR="005253C5" w:rsidRPr="00A36E55" w:rsidRDefault="005253C5" w:rsidP="00A36E55">
            <w:pPr>
              <w:pStyle w:val="ListParagraph"/>
              <w:widowControl w:val="0"/>
              <w:numPr>
                <w:ilvl w:val="0"/>
                <w:numId w:val="19"/>
              </w:numPr>
              <w:overflowPunct w:val="0"/>
              <w:autoSpaceDE w:val="0"/>
              <w:autoSpaceDN w:val="0"/>
              <w:adjustRightInd w:val="0"/>
              <w:spacing w:after="0" w:line="276" w:lineRule="auto"/>
              <w:ind w:right="160"/>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 xml:space="preserve">Company structure </w:t>
            </w:r>
          </w:p>
        </w:tc>
        <w:tc>
          <w:tcPr>
            <w:tcW w:w="5036" w:type="dxa"/>
          </w:tcPr>
          <w:p w14:paraId="7E229DD6" w14:textId="2C01E2E5" w:rsidR="00042864" w:rsidRPr="00A36E55" w:rsidRDefault="0071306D">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40</w:t>
            </w:r>
            <w:r w:rsidR="00042864" w:rsidRPr="00A36E55">
              <w:rPr>
                <w:rFonts w:asciiTheme="majorBidi" w:eastAsia="Times New Roman" w:hAnsiTheme="majorBidi" w:cstheme="majorBidi"/>
                <w:sz w:val="24"/>
                <w:szCs w:val="24"/>
              </w:rPr>
              <w:t>%</w:t>
            </w:r>
          </w:p>
        </w:tc>
      </w:tr>
      <w:tr w:rsidR="00042864" w:rsidRPr="00007B57" w14:paraId="204C6B39" w14:textId="77777777" w:rsidTr="00A36E55">
        <w:tc>
          <w:tcPr>
            <w:tcW w:w="5035" w:type="dxa"/>
          </w:tcPr>
          <w:p w14:paraId="66013E17" w14:textId="6A1655F6" w:rsidR="00042864" w:rsidRPr="00A36E55"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 xml:space="preserve">On time delivery  </w:t>
            </w:r>
            <w:r w:rsidR="009F16C0" w:rsidRPr="00A36E55">
              <w:rPr>
                <w:rFonts w:asciiTheme="majorBidi" w:eastAsia="Times New Roman" w:hAnsiTheme="majorBidi" w:cstheme="majorBidi"/>
                <w:sz w:val="24"/>
                <w:szCs w:val="24"/>
              </w:rPr>
              <w:t>(time table 6 months)</w:t>
            </w:r>
          </w:p>
        </w:tc>
        <w:tc>
          <w:tcPr>
            <w:tcW w:w="5036" w:type="dxa"/>
          </w:tcPr>
          <w:p w14:paraId="58B7DAA9" w14:textId="1D90ED49" w:rsidR="00042864" w:rsidRPr="00A36E55"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sz w:val="24"/>
                <w:szCs w:val="24"/>
              </w:rPr>
            </w:pPr>
            <w:r w:rsidRPr="00A36E55">
              <w:rPr>
                <w:rFonts w:asciiTheme="majorBidi" w:eastAsia="Times New Roman" w:hAnsiTheme="majorBidi" w:cstheme="majorBidi"/>
                <w:sz w:val="24"/>
                <w:szCs w:val="24"/>
              </w:rPr>
              <w:t>10%</w:t>
            </w:r>
          </w:p>
        </w:tc>
      </w:tr>
      <w:tr w:rsidR="00042864" w:rsidRPr="00042864" w14:paraId="00381838" w14:textId="77777777" w:rsidTr="00A36E55">
        <w:tc>
          <w:tcPr>
            <w:tcW w:w="5035" w:type="dxa"/>
            <w:shd w:val="clear" w:color="auto" w:fill="D9D9D9" w:themeFill="background1" w:themeFillShade="D9"/>
          </w:tcPr>
          <w:p w14:paraId="2EBA3DC7" w14:textId="4A2B50B6" w:rsidR="00042864" w:rsidRPr="00A36E55" w:rsidRDefault="00042864" w:rsidP="00BC3220">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sidRPr="00A36E55">
              <w:rPr>
                <w:rFonts w:asciiTheme="majorBidi" w:eastAsia="Times New Roman" w:hAnsiTheme="majorBidi" w:cstheme="majorBidi"/>
                <w:b/>
                <w:bCs/>
                <w:sz w:val="24"/>
                <w:szCs w:val="24"/>
              </w:rPr>
              <w:t>Total of scoring</w:t>
            </w:r>
          </w:p>
        </w:tc>
        <w:tc>
          <w:tcPr>
            <w:tcW w:w="5036" w:type="dxa"/>
            <w:shd w:val="clear" w:color="auto" w:fill="D9D9D9" w:themeFill="background1" w:themeFillShade="D9"/>
          </w:tcPr>
          <w:p w14:paraId="39E0CD7D" w14:textId="0DB30BD5" w:rsidR="00042864" w:rsidRPr="0011031A" w:rsidRDefault="00042864" w:rsidP="00042864">
            <w:pPr>
              <w:widowControl w:val="0"/>
              <w:overflowPunct w:val="0"/>
              <w:autoSpaceDE w:val="0"/>
              <w:autoSpaceDN w:val="0"/>
              <w:adjustRightInd w:val="0"/>
              <w:spacing w:after="0" w:line="276" w:lineRule="auto"/>
              <w:ind w:left="0" w:right="160" w:firstLine="0"/>
              <w:jc w:val="center"/>
              <w:rPr>
                <w:rFonts w:asciiTheme="majorBidi" w:eastAsia="Times New Roman" w:hAnsiTheme="majorBidi" w:cstheme="majorBidi"/>
                <w:b/>
                <w:bCs/>
                <w:sz w:val="24"/>
                <w:szCs w:val="24"/>
              </w:rPr>
            </w:pPr>
            <w:r w:rsidRPr="00A36E55">
              <w:rPr>
                <w:rFonts w:asciiTheme="majorBidi" w:eastAsia="Times New Roman" w:hAnsiTheme="majorBidi" w:cstheme="majorBidi"/>
                <w:b/>
                <w:bCs/>
                <w:sz w:val="24"/>
                <w:szCs w:val="24"/>
              </w:rPr>
              <w:t>100%</w:t>
            </w:r>
          </w:p>
        </w:tc>
      </w:tr>
    </w:tbl>
    <w:p w14:paraId="0CD3FE57" w14:textId="77777777" w:rsidR="00BC3220" w:rsidRDefault="00BC3220"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0D0838AD" w14:textId="44A4B459" w:rsidR="008F363C" w:rsidRDefault="00492344"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r>
        <w:rPr>
          <w:rFonts w:asciiTheme="majorBidi" w:hAnsiTheme="majorBidi" w:cstheme="majorBidi"/>
          <w:b/>
          <w:color w:val="133469"/>
          <w:sz w:val="24"/>
        </w:rPr>
        <w:t xml:space="preserve">In order to qualify bidders </w:t>
      </w:r>
      <w:del w:id="125" w:author="Nematullah Noor" w:date="2023-09-23T12:21:00Z">
        <w:r w:rsidDel="00D950D2">
          <w:rPr>
            <w:rFonts w:asciiTheme="majorBidi" w:hAnsiTheme="majorBidi" w:cstheme="majorBidi"/>
            <w:b/>
            <w:color w:val="133469"/>
            <w:sz w:val="24"/>
          </w:rPr>
          <w:delText xml:space="preserve">should </w:delText>
        </w:r>
        <w:r w:rsidR="00662231" w:rsidDel="00D950D2">
          <w:rPr>
            <w:rFonts w:asciiTheme="majorBidi" w:hAnsiTheme="majorBidi" w:cstheme="majorBidi"/>
            <w:b/>
            <w:color w:val="133469"/>
            <w:sz w:val="24"/>
          </w:rPr>
          <w:delText xml:space="preserve"> attain</w:delText>
        </w:r>
      </w:del>
      <w:ins w:id="126" w:author="Nematullah Noor" w:date="2023-09-23T12:21:00Z">
        <w:r w:rsidR="00D950D2">
          <w:rPr>
            <w:rFonts w:asciiTheme="majorBidi" w:hAnsiTheme="majorBidi" w:cstheme="majorBidi"/>
            <w:b/>
            <w:color w:val="133469"/>
            <w:sz w:val="24"/>
          </w:rPr>
          <w:t>should attain</w:t>
        </w:r>
      </w:ins>
      <w:r w:rsidR="00662231">
        <w:rPr>
          <w:rFonts w:asciiTheme="majorBidi" w:hAnsiTheme="majorBidi" w:cstheme="majorBidi"/>
          <w:b/>
          <w:color w:val="133469"/>
          <w:sz w:val="24"/>
        </w:rPr>
        <w:t xml:space="preserve"> a minimum score of </w:t>
      </w:r>
      <w:r>
        <w:rPr>
          <w:rFonts w:asciiTheme="majorBidi" w:hAnsiTheme="majorBidi" w:cstheme="majorBidi"/>
          <w:b/>
          <w:color w:val="133469"/>
          <w:sz w:val="24"/>
        </w:rPr>
        <w:t>70%</w:t>
      </w:r>
      <w:r w:rsidR="00662231">
        <w:rPr>
          <w:rFonts w:asciiTheme="majorBidi" w:hAnsiTheme="majorBidi" w:cstheme="majorBidi"/>
          <w:b/>
          <w:color w:val="133469"/>
          <w:sz w:val="24"/>
        </w:rPr>
        <w:t xml:space="preserve"> in the technical evaluation.</w:t>
      </w:r>
    </w:p>
    <w:p w14:paraId="2A882D50" w14:textId="77777777" w:rsidR="0081409E" w:rsidRPr="00BC3220" w:rsidRDefault="0081409E" w:rsidP="00BC3220">
      <w:pPr>
        <w:widowControl w:val="0"/>
        <w:overflowPunct w:val="0"/>
        <w:autoSpaceDE w:val="0"/>
        <w:autoSpaceDN w:val="0"/>
        <w:adjustRightInd w:val="0"/>
        <w:spacing w:after="0" w:line="276" w:lineRule="auto"/>
        <w:ind w:left="0" w:right="160" w:firstLine="0"/>
        <w:rPr>
          <w:rFonts w:asciiTheme="majorBidi" w:hAnsiTheme="majorBidi" w:cstheme="majorBidi"/>
          <w:b/>
          <w:color w:val="133469"/>
          <w:sz w:val="24"/>
        </w:rPr>
      </w:pPr>
    </w:p>
    <w:p w14:paraId="780A9B06" w14:textId="04C5BAB6" w:rsidR="000D070A" w:rsidRDefault="000D070A" w:rsidP="006047B0">
      <w:pPr>
        <w:pStyle w:val="Heading1"/>
        <w:jc w:val="both"/>
      </w:pPr>
      <w:bookmarkStart w:id="127" w:name="_Toc99625649"/>
      <w:bookmarkStart w:id="128" w:name="_Toc145512179"/>
      <w:r>
        <w:t>N</w:t>
      </w:r>
      <w:r w:rsidR="003768DD">
        <w:t>otification and Signing of the Contract:</w:t>
      </w:r>
      <w:bookmarkEnd w:id="127"/>
      <w:bookmarkEnd w:id="128"/>
    </w:p>
    <w:p w14:paraId="098A1EED" w14:textId="7DA7A5B3" w:rsidR="00BC5145" w:rsidRDefault="000D070A">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r w:rsidRPr="000D77A6">
        <w:rPr>
          <w:rFonts w:asciiTheme="majorBidi" w:eastAsia="Times New Roman" w:hAnsiTheme="majorBidi" w:cstheme="majorBidi"/>
          <w:sz w:val="24"/>
          <w:szCs w:val="24"/>
        </w:rPr>
        <w:t xml:space="preserve">Upon receipt of the Letter of Acceptance, the </w:t>
      </w:r>
      <w:r w:rsidR="00273691">
        <w:rPr>
          <w:rFonts w:asciiTheme="majorBidi" w:eastAsia="Times New Roman" w:hAnsiTheme="majorBidi" w:cstheme="majorBidi"/>
          <w:b/>
          <w:bCs/>
          <w:sz w:val="24"/>
          <w:szCs w:val="24"/>
        </w:rPr>
        <w:t>JACK</w:t>
      </w:r>
      <w:r w:rsidR="00C41223">
        <w:rPr>
          <w:rFonts w:asciiTheme="majorBidi" w:eastAsia="Times New Roman" w:hAnsiTheme="majorBidi" w:cstheme="majorBidi"/>
          <w:sz w:val="24"/>
          <w:szCs w:val="24"/>
        </w:rPr>
        <w:t xml:space="preserve"> shall call the successful b</w:t>
      </w:r>
      <w:r w:rsidRPr="000D77A6">
        <w:rPr>
          <w:rFonts w:asciiTheme="majorBidi" w:eastAsia="Times New Roman" w:hAnsiTheme="majorBidi" w:cstheme="majorBidi"/>
          <w:sz w:val="24"/>
          <w:szCs w:val="24"/>
        </w:rPr>
        <w:t>idder to sign the Contract and return</w:t>
      </w:r>
      <w:del w:id="129" w:author="Nematullah Noor" w:date="2023-09-23T12:21:00Z">
        <w:r w:rsidRPr="000D77A6" w:rsidDel="00D950D2">
          <w:rPr>
            <w:rFonts w:asciiTheme="majorBidi" w:eastAsia="Times New Roman" w:hAnsiTheme="majorBidi" w:cstheme="majorBidi"/>
            <w:sz w:val="24"/>
            <w:szCs w:val="24"/>
          </w:rPr>
          <w:delText>ed</w:delText>
        </w:r>
      </w:del>
      <w:r w:rsidRPr="000D77A6">
        <w:rPr>
          <w:rFonts w:asciiTheme="majorBidi" w:eastAsia="Times New Roman" w:hAnsiTheme="majorBidi" w:cstheme="majorBidi"/>
          <w:sz w:val="24"/>
          <w:szCs w:val="24"/>
        </w:rPr>
        <w:t xml:space="preserve"> back to the organization. </w:t>
      </w:r>
      <w:ins w:id="130" w:author="Nematullah Noor" w:date="2023-09-23T12:21:00Z">
        <w:r w:rsidR="00D950D2">
          <w:rPr>
            <w:rFonts w:asciiTheme="majorBidi" w:eastAsia="Times New Roman" w:hAnsiTheme="majorBidi" w:cstheme="majorBidi"/>
            <w:sz w:val="24"/>
            <w:szCs w:val="24"/>
          </w:rPr>
          <w:t>C</w:t>
        </w:r>
      </w:ins>
      <w:del w:id="131" w:author="Nematullah Noor" w:date="2023-09-23T12:21:00Z">
        <w:r w:rsidRPr="000D77A6" w:rsidDel="00D950D2">
          <w:rPr>
            <w:rFonts w:asciiTheme="majorBidi" w:eastAsia="Times New Roman" w:hAnsiTheme="majorBidi" w:cstheme="majorBidi"/>
            <w:sz w:val="24"/>
            <w:szCs w:val="24"/>
          </w:rPr>
          <w:delText>c</w:delText>
        </w:r>
      </w:del>
      <w:r w:rsidRPr="000D77A6">
        <w:rPr>
          <w:rFonts w:asciiTheme="majorBidi" w:eastAsia="Times New Roman" w:hAnsiTheme="majorBidi" w:cstheme="majorBidi"/>
          <w:sz w:val="24"/>
          <w:szCs w:val="24"/>
        </w:rPr>
        <w:t xml:space="preserve">opy of contract will </w:t>
      </w:r>
      <w:r w:rsidR="006047B0">
        <w:rPr>
          <w:rFonts w:asciiTheme="majorBidi" w:eastAsia="Times New Roman" w:hAnsiTheme="majorBidi" w:cstheme="majorBidi"/>
          <w:sz w:val="24"/>
          <w:szCs w:val="24"/>
        </w:rPr>
        <w:t>be</w:t>
      </w:r>
      <w:r w:rsidR="00BC5145" w:rsidRPr="000D77A6">
        <w:rPr>
          <w:rFonts w:asciiTheme="majorBidi" w:eastAsia="Times New Roman" w:hAnsiTheme="majorBidi" w:cstheme="majorBidi"/>
          <w:sz w:val="24"/>
          <w:szCs w:val="24"/>
        </w:rPr>
        <w:t xml:space="preserve"> awarded</w:t>
      </w:r>
      <w:r w:rsidRPr="000D77A6">
        <w:rPr>
          <w:rFonts w:asciiTheme="majorBidi" w:eastAsia="Times New Roman" w:hAnsiTheme="majorBidi" w:cstheme="majorBidi"/>
          <w:sz w:val="24"/>
          <w:szCs w:val="24"/>
        </w:rPr>
        <w:t xml:space="preserve"> to bidder in the same time.</w:t>
      </w:r>
    </w:p>
    <w:p w14:paraId="71F42676" w14:textId="7B22EDFC" w:rsidR="0042155E" w:rsidRDefault="0042155E" w:rsidP="006047B0">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652EA9F5" w14:textId="64DC7C63" w:rsidR="0042155E" w:rsidRDefault="003768DD" w:rsidP="006047B0">
      <w:pPr>
        <w:pStyle w:val="Heading1"/>
        <w:jc w:val="both"/>
      </w:pPr>
      <w:bookmarkStart w:id="132" w:name="_Toc99625650"/>
      <w:bookmarkStart w:id="133" w:name="_Toc145512180"/>
      <w:r>
        <w:t>Scope of Work:</w:t>
      </w:r>
      <w:bookmarkEnd w:id="132"/>
      <w:bookmarkEnd w:id="133"/>
    </w:p>
    <w:p w14:paraId="21E1B499" w14:textId="110F4479" w:rsidR="00E84F91" w:rsidRDefault="00222B41" w:rsidP="006047B0">
      <w:pPr>
        <w:autoSpaceDE w:val="0"/>
        <w:autoSpaceDN w:val="0"/>
        <w:adjustRightInd w:val="0"/>
        <w:ind w:left="0" w:firstLine="0"/>
        <w:rPr>
          <w:rFonts w:asciiTheme="majorBidi" w:eastAsia="Times New Roman" w:hAnsiTheme="majorBidi" w:cstheme="majorBidi"/>
          <w:sz w:val="24"/>
          <w:szCs w:val="24"/>
        </w:rPr>
      </w:pPr>
      <w:r>
        <w:rPr>
          <w:rFonts w:asciiTheme="majorBidi" w:eastAsia="Times New Roman" w:hAnsiTheme="majorBidi" w:cstheme="majorBidi"/>
          <w:sz w:val="24"/>
          <w:szCs w:val="24"/>
        </w:rPr>
        <w:t xml:space="preserve">The scope of work is </w:t>
      </w:r>
      <w:r w:rsidR="00C04275">
        <w:rPr>
          <w:rFonts w:asciiTheme="majorBidi" w:eastAsia="Times New Roman" w:hAnsiTheme="majorBidi" w:cstheme="majorBidi"/>
          <w:sz w:val="24"/>
          <w:szCs w:val="24"/>
        </w:rPr>
        <w:t>outlined</w:t>
      </w:r>
      <w:r w:rsidR="005D7AF9">
        <w:rPr>
          <w:rFonts w:asciiTheme="majorBidi" w:eastAsia="Times New Roman" w:hAnsiTheme="majorBidi" w:cstheme="majorBidi"/>
          <w:sz w:val="24"/>
          <w:szCs w:val="24"/>
        </w:rPr>
        <w:t xml:space="preserve"> in </w:t>
      </w:r>
      <w:r w:rsidR="005D7AF9" w:rsidRPr="00A36E55">
        <w:rPr>
          <w:rFonts w:asciiTheme="majorBidi" w:eastAsia="Times New Roman" w:hAnsiTheme="majorBidi" w:cstheme="majorBidi"/>
          <w:sz w:val="24"/>
          <w:szCs w:val="24"/>
        </w:rPr>
        <w:t xml:space="preserve">the </w:t>
      </w:r>
      <w:r w:rsidR="00B705C2" w:rsidRPr="00A36E55">
        <w:rPr>
          <w:rFonts w:asciiTheme="majorBidi" w:eastAsia="Times New Roman" w:hAnsiTheme="majorBidi" w:cstheme="majorBidi"/>
          <w:sz w:val="24"/>
          <w:szCs w:val="24"/>
        </w:rPr>
        <w:t>Bill of Quantities (BoQ) and drawings</w:t>
      </w:r>
      <w:r w:rsidR="00B705C2">
        <w:rPr>
          <w:rFonts w:asciiTheme="majorBidi" w:eastAsia="Times New Roman" w:hAnsiTheme="majorBidi" w:cstheme="majorBidi"/>
          <w:sz w:val="24"/>
          <w:szCs w:val="24"/>
        </w:rPr>
        <w:t xml:space="preserve"> attached to this bid</w:t>
      </w:r>
      <w:r w:rsidR="00E84F91" w:rsidRPr="007E41EF">
        <w:rPr>
          <w:rFonts w:asciiTheme="majorBidi" w:eastAsia="Times New Roman" w:hAnsiTheme="majorBidi" w:cstheme="majorBidi"/>
          <w:sz w:val="24"/>
          <w:szCs w:val="24"/>
        </w:rPr>
        <w:t>.</w:t>
      </w:r>
    </w:p>
    <w:p w14:paraId="1A7B8262" w14:textId="0F459BBB" w:rsidR="00E57C31" w:rsidRDefault="00E57C31" w:rsidP="006047B0">
      <w:pPr>
        <w:autoSpaceDE w:val="0"/>
        <w:autoSpaceDN w:val="0"/>
        <w:adjustRightInd w:val="0"/>
        <w:ind w:left="0" w:firstLine="0"/>
        <w:rPr>
          <w:rFonts w:asciiTheme="majorBidi" w:eastAsia="Times New Roman" w:hAnsiTheme="majorBidi" w:cstheme="majorBidi"/>
          <w:sz w:val="24"/>
          <w:szCs w:val="24"/>
        </w:rPr>
      </w:pPr>
    </w:p>
    <w:p w14:paraId="0097B192" w14:textId="4B436542" w:rsidR="00E57C31" w:rsidRPr="00E15CAA" w:rsidRDefault="00E57C31" w:rsidP="00E57C31">
      <w:pPr>
        <w:pStyle w:val="Heading1"/>
      </w:pPr>
      <w:bookmarkStart w:id="134" w:name="_Toc145512181"/>
      <w:r w:rsidRPr="00E15CAA">
        <w:t>GENERAL REPRESENTATIONS</w:t>
      </w:r>
      <w:bookmarkEnd w:id="134"/>
      <w:r w:rsidRPr="00E15CAA">
        <w:t xml:space="preserve"> </w:t>
      </w:r>
    </w:p>
    <w:p w14:paraId="5B0E8E96" w14:textId="77777777" w:rsidR="00E57C31" w:rsidRPr="00E15CAA" w:rsidRDefault="00E57C31" w:rsidP="006047B0">
      <w:pPr>
        <w:autoSpaceDE w:val="0"/>
        <w:autoSpaceDN w:val="0"/>
        <w:adjustRightInd w:val="0"/>
        <w:ind w:left="0" w:firstLine="0"/>
      </w:pPr>
    </w:p>
    <w:p w14:paraId="756B0C70" w14:textId="069FE6DB" w:rsidR="00E94EE4" w:rsidRPr="00E15CAA" w:rsidRDefault="00E57C31">
      <w:pPr>
        <w:autoSpaceDE w:val="0"/>
        <w:autoSpaceDN w:val="0"/>
        <w:adjustRightInd w:val="0"/>
        <w:ind w:left="0" w:firstLine="0"/>
      </w:pPr>
      <w:r w:rsidRPr="00E15CAA">
        <w:t xml:space="preserve">By submitting its bid in response to this request,  the Bidder confirms to </w:t>
      </w:r>
      <w:r w:rsidR="005879DF" w:rsidRPr="00E15CAA">
        <w:rPr>
          <w:rFonts w:asciiTheme="majorBidi" w:eastAsia="Times New Roman" w:hAnsiTheme="majorBidi" w:cstheme="majorBidi"/>
          <w:b/>
          <w:bCs/>
          <w:sz w:val="24"/>
          <w:szCs w:val="24"/>
        </w:rPr>
        <w:t>JACK</w:t>
      </w:r>
      <w:r w:rsidR="00B705C2" w:rsidRPr="00E15CAA">
        <w:rPr>
          <w:rFonts w:asciiTheme="majorBidi" w:eastAsia="Times New Roman" w:hAnsiTheme="majorBidi" w:cstheme="majorBidi"/>
          <w:b/>
          <w:bCs/>
          <w:sz w:val="24"/>
          <w:szCs w:val="24"/>
        </w:rPr>
        <w:t xml:space="preserve"> </w:t>
      </w:r>
      <w:r w:rsidRPr="00E15CAA">
        <w:t xml:space="preserve">as at the Submission Deadline </w:t>
      </w:r>
    </w:p>
    <w:p w14:paraId="0B31EC41" w14:textId="77777777" w:rsidR="00E94EE4" w:rsidRPr="00E15CAA" w:rsidRDefault="00E94EE4" w:rsidP="006047B0">
      <w:pPr>
        <w:autoSpaceDE w:val="0"/>
        <w:autoSpaceDN w:val="0"/>
        <w:adjustRightInd w:val="0"/>
        <w:ind w:left="0" w:firstLine="0"/>
      </w:pPr>
    </w:p>
    <w:p w14:paraId="7959FEBF" w14:textId="7FC92DDA" w:rsidR="00E57C31" w:rsidRDefault="00E94EE4" w:rsidP="006047B0">
      <w:pPr>
        <w:autoSpaceDE w:val="0"/>
        <w:autoSpaceDN w:val="0"/>
        <w:adjustRightInd w:val="0"/>
        <w:ind w:left="0" w:firstLine="0"/>
      </w:pPr>
      <w:r w:rsidRPr="00E15CAA">
        <w:t>21.1)  T</w:t>
      </w:r>
      <w:r w:rsidR="00E57C31" w:rsidRPr="00E15CAA">
        <w:t xml:space="preserve">he Bidder has </w:t>
      </w:r>
      <w:r w:rsidRPr="00E15CAA">
        <w:t xml:space="preserve"> </w:t>
      </w:r>
      <w:r w:rsidR="00E57C31" w:rsidRPr="00E15CAA">
        <w:t>(a) the full authority and power to submit the Bid and to enter into any resulting contract,</w:t>
      </w:r>
      <w:r w:rsidR="00E57C31">
        <w:t xml:space="preserve"> and </w:t>
      </w:r>
      <w:r>
        <w:t xml:space="preserve"> </w:t>
      </w:r>
      <w:r w:rsidR="00E57C31">
        <w:t xml:space="preserve">(b) all rights, licenses, authority and resources necessary, as applicable, to develop, source and supply the works and to perform its other obligations under any resulting contract. (c) the Bidder has not and will not enter into any agreement or arrangement that restrains or restricts any person’s rights to use, sell, dispose of or otherwise deal with any service, deliverable or outcome that may be acquired under any resulting contract. </w:t>
      </w:r>
    </w:p>
    <w:p w14:paraId="5DF9E6FB" w14:textId="77777777" w:rsidR="00E57C31" w:rsidRDefault="00E57C31" w:rsidP="006047B0">
      <w:pPr>
        <w:autoSpaceDE w:val="0"/>
        <w:autoSpaceDN w:val="0"/>
        <w:adjustRightInd w:val="0"/>
        <w:ind w:left="0" w:firstLine="0"/>
      </w:pPr>
    </w:p>
    <w:p w14:paraId="43FB98C7" w14:textId="63F0F9C2" w:rsidR="00E57C31" w:rsidRDefault="00E57C31" w:rsidP="006047B0">
      <w:pPr>
        <w:autoSpaceDE w:val="0"/>
        <w:autoSpaceDN w:val="0"/>
        <w:adjustRightInd w:val="0"/>
        <w:ind w:left="0" w:firstLine="0"/>
      </w:pPr>
      <w:r>
        <w:lastRenderedPageBreak/>
        <w:t xml:space="preserve">21.2) All of the information it has provided to UNICEF concerning the works and the Bidder is true, correct, accurate and not misleading. </w:t>
      </w:r>
    </w:p>
    <w:p w14:paraId="2EAA612B" w14:textId="77777777" w:rsidR="00E94EE4" w:rsidRDefault="00E94EE4" w:rsidP="006047B0">
      <w:pPr>
        <w:autoSpaceDE w:val="0"/>
        <w:autoSpaceDN w:val="0"/>
        <w:adjustRightInd w:val="0"/>
        <w:ind w:left="0" w:firstLine="0"/>
      </w:pPr>
    </w:p>
    <w:p w14:paraId="4A88EDAA" w14:textId="54B25525" w:rsidR="00E94EE4" w:rsidRDefault="00E57C31" w:rsidP="006047B0">
      <w:pPr>
        <w:autoSpaceDE w:val="0"/>
        <w:autoSpaceDN w:val="0"/>
        <w:adjustRightInd w:val="0"/>
        <w:ind w:left="0" w:firstLine="0"/>
      </w:pPr>
      <w:r>
        <w:t xml:space="preserve">21.3) The Bidder is financially solvent and is able to supply the works to UNICEF in accordance with the requirements described in this </w:t>
      </w:r>
      <w:r w:rsidR="00E94EE4">
        <w:t xml:space="preserve">Bid. </w:t>
      </w:r>
    </w:p>
    <w:p w14:paraId="5879400F" w14:textId="77777777" w:rsidR="00E94EE4" w:rsidRDefault="00E94EE4" w:rsidP="006047B0">
      <w:pPr>
        <w:autoSpaceDE w:val="0"/>
        <w:autoSpaceDN w:val="0"/>
        <w:adjustRightInd w:val="0"/>
        <w:ind w:left="0" w:firstLine="0"/>
      </w:pPr>
    </w:p>
    <w:p w14:paraId="6CD38E7A" w14:textId="690A144B" w:rsidR="00E94EE4" w:rsidRDefault="00E57C31" w:rsidP="006047B0">
      <w:pPr>
        <w:autoSpaceDE w:val="0"/>
        <w:autoSpaceDN w:val="0"/>
        <w:adjustRightInd w:val="0"/>
        <w:ind w:left="0" w:firstLine="0"/>
      </w:pPr>
      <w:r>
        <w:t>2</w:t>
      </w:r>
      <w:r w:rsidR="00E94EE4">
        <w:t>1</w:t>
      </w:r>
      <w:r>
        <w:t>.4</w:t>
      </w:r>
      <w:r w:rsidR="00E94EE4">
        <w:t>)</w:t>
      </w:r>
      <w:r>
        <w:t xml:space="preserve"> The use or supply of the works does not and will not infringe any patent, design, trade-name or trade-mark. </w:t>
      </w:r>
    </w:p>
    <w:p w14:paraId="42B98259" w14:textId="61CA68E5" w:rsidR="00E94EE4" w:rsidRDefault="00E94EE4" w:rsidP="006047B0">
      <w:pPr>
        <w:autoSpaceDE w:val="0"/>
        <w:autoSpaceDN w:val="0"/>
        <w:adjustRightInd w:val="0"/>
        <w:ind w:left="0" w:firstLine="0"/>
      </w:pPr>
    </w:p>
    <w:p w14:paraId="2D270DDB" w14:textId="77777777" w:rsidR="00E94EE4" w:rsidRDefault="00E94EE4" w:rsidP="006047B0">
      <w:pPr>
        <w:autoSpaceDE w:val="0"/>
        <w:autoSpaceDN w:val="0"/>
        <w:adjustRightInd w:val="0"/>
        <w:ind w:left="0" w:firstLine="0"/>
      </w:pPr>
    </w:p>
    <w:p w14:paraId="3C465B03" w14:textId="77777777" w:rsidR="00E94EE4" w:rsidRDefault="00E57C31" w:rsidP="006047B0">
      <w:pPr>
        <w:autoSpaceDE w:val="0"/>
        <w:autoSpaceDN w:val="0"/>
        <w:adjustRightInd w:val="0"/>
        <w:ind w:left="0" w:firstLine="0"/>
      </w:pPr>
      <w:r>
        <w:t>2</w:t>
      </w:r>
      <w:r w:rsidR="00E94EE4">
        <w:t>1</w:t>
      </w:r>
      <w:r>
        <w:t>.5</w:t>
      </w:r>
      <w:r w:rsidR="00E94EE4">
        <w:t>)</w:t>
      </w:r>
      <w:r>
        <w:t xml:space="preserve"> The development and supply of the works has complied, does comply, and will comply with all applicable laws, rules and regulations. </w:t>
      </w:r>
    </w:p>
    <w:p w14:paraId="12D61E55" w14:textId="77777777" w:rsidR="00E94EE4" w:rsidRDefault="00E94EE4" w:rsidP="006047B0">
      <w:pPr>
        <w:autoSpaceDE w:val="0"/>
        <w:autoSpaceDN w:val="0"/>
        <w:adjustRightInd w:val="0"/>
        <w:ind w:left="0" w:firstLine="0"/>
      </w:pPr>
    </w:p>
    <w:p w14:paraId="05CB6906" w14:textId="3F680FD0" w:rsidR="00E94EE4" w:rsidRPr="00E94EE4" w:rsidRDefault="00E57C31">
      <w:pPr>
        <w:autoSpaceDE w:val="0"/>
        <w:autoSpaceDN w:val="0"/>
        <w:adjustRightInd w:val="0"/>
        <w:ind w:left="0" w:firstLine="0"/>
        <w:rPr>
          <w:b/>
          <w:bCs/>
        </w:rPr>
      </w:pPr>
      <w:r>
        <w:t>2</w:t>
      </w:r>
      <w:r w:rsidR="00E94EE4">
        <w:t>1</w:t>
      </w:r>
      <w:r>
        <w:t>.6</w:t>
      </w:r>
      <w:r w:rsidR="00E94EE4">
        <w:t xml:space="preserve">) </w:t>
      </w:r>
      <w:r>
        <w:t xml:space="preserve"> The Bidder will fulfill its commitments with the fullest regard to the interests of </w:t>
      </w:r>
      <w:r w:rsidR="00C71D91">
        <w:rPr>
          <w:rFonts w:asciiTheme="majorBidi" w:eastAsia="Times New Roman" w:hAnsiTheme="majorBidi" w:cstheme="majorBidi"/>
          <w:b/>
          <w:bCs/>
          <w:sz w:val="24"/>
          <w:szCs w:val="24"/>
        </w:rPr>
        <w:t>JACK</w:t>
      </w:r>
      <w:r w:rsidR="00E94EE4" w:rsidRPr="00E94EE4">
        <w:rPr>
          <w:b/>
          <w:bCs/>
          <w:color w:val="FF0000"/>
        </w:rPr>
        <w:t xml:space="preserve"> </w:t>
      </w:r>
      <w:r>
        <w:t xml:space="preserve">and will refrain from any action which may adversely affect </w:t>
      </w:r>
      <w:r w:rsidR="00E94EE4">
        <w:t xml:space="preserve">the donors funding this project - </w:t>
      </w:r>
      <w:r w:rsidR="00E94EE4" w:rsidRPr="00E94EE4">
        <w:rPr>
          <w:b/>
          <w:bCs/>
        </w:rPr>
        <w:t>UNICEF</w:t>
      </w:r>
      <w:r w:rsidRPr="00E94EE4">
        <w:rPr>
          <w:b/>
          <w:bCs/>
        </w:rPr>
        <w:t xml:space="preserve"> or the United Nations. </w:t>
      </w:r>
    </w:p>
    <w:p w14:paraId="02BF5373" w14:textId="77777777" w:rsidR="00E94EE4" w:rsidRDefault="00E94EE4" w:rsidP="006047B0">
      <w:pPr>
        <w:autoSpaceDE w:val="0"/>
        <w:autoSpaceDN w:val="0"/>
        <w:adjustRightInd w:val="0"/>
        <w:ind w:left="0" w:firstLine="0"/>
      </w:pPr>
    </w:p>
    <w:p w14:paraId="04525D1B" w14:textId="77777777" w:rsidR="00E94EE4" w:rsidRDefault="00E57C31" w:rsidP="006047B0">
      <w:pPr>
        <w:autoSpaceDE w:val="0"/>
        <w:autoSpaceDN w:val="0"/>
        <w:adjustRightInd w:val="0"/>
        <w:ind w:left="0" w:firstLine="0"/>
      </w:pPr>
      <w:r>
        <w:t>2</w:t>
      </w:r>
      <w:r w:rsidR="00E94EE4">
        <w:t>1</w:t>
      </w:r>
      <w:r>
        <w:t>.7</w:t>
      </w:r>
      <w:r w:rsidR="00E94EE4">
        <w:t xml:space="preserve">)  </w:t>
      </w:r>
      <w:r>
        <w:t xml:space="preserve">It has the personnel, experience, qualifications, facilities, financial resources and all other skills and resources to perform its obligations under any resulting contract. </w:t>
      </w:r>
    </w:p>
    <w:p w14:paraId="01AA77E7" w14:textId="77777777" w:rsidR="00E94EE4" w:rsidRDefault="00E94EE4" w:rsidP="006047B0">
      <w:pPr>
        <w:autoSpaceDE w:val="0"/>
        <w:autoSpaceDN w:val="0"/>
        <w:adjustRightInd w:val="0"/>
        <w:ind w:left="0" w:firstLine="0"/>
      </w:pPr>
    </w:p>
    <w:p w14:paraId="3515A781" w14:textId="77777777" w:rsidR="00E94EE4" w:rsidRDefault="00E57C31" w:rsidP="006047B0">
      <w:pPr>
        <w:autoSpaceDE w:val="0"/>
        <w:autoSpaceDN w:val="0"/>
        <w:adjustRightInd w:val="0"/>
        <w:ind w:left="0" w:firstLine="0"/>
      </w:pPr>
      <w:r>
        <w:t>2</w:t>
      </w:r>
      <w:r w:rsidR="00E94EE4">
        <w:t>1</w:t>
      </w:r>
      <w:r>
        <w:t>.8</w:t>
      </w:r>
      <w:r w:rsidR="00E94EE4">
        <w:t>)</w:t>
      </w:r>
      <w:r>
        <w:t xml:space="preserve"> The Bidder agrees to be bound by the decisions of UNICEF, including but not limited to, decisions as to whether the Bidder’s Proposal meets the requirements and instructions stated in this </w:t>
      </w:r>
      <w:r w:rsidR="00E94EE4">
        <w:t>Bid</w:t>
      </w:r>
      <w:r>
        <w:t xml:space="preserve"> and the results of the evaluation process. </w:t>
      </w:r>
    </w:p>
    <w:p w14:paraId="7D513E94" w14:textId="77777777" w:rsidR="00E94EE4" w:rsidRDefault="00E94EE4" w:rsidP="006047B0">
      <w:pPr>
        <w:autoSpaceDE w:val="0"/>
        <w:autoSpaceDN w:val="0"/>
        <w:adjustRightInd w:val="0"/>
        <w:ind w:left="0" w:firstLine="0"/>
      </w:pPr>
    </w:p>
    <w:p w14:paraId="4B2C2E2F" w14:textId="77777777" w:rsidR="00E94EE4" w:rsidRPr="00E94EE4" w:rsidRDefault="00E94EE4" w:rsidP="006047B0">
      <w:pPr>
        <w:autoSpaceDE w:val="0"/>
        <w:autoSpaceDN w:val="0"/>
        <w:adjustRightInd w:val="0"/>
        <w:ind w:left="0" w:firstLine="0"/>
        <w:rPr>
          <w:b/>
          <w:bCs/>
        </w:rPr>
      </w:pPr>
      <w:r w:rsidRPr="00E94EE4">
        <w:rPr>
          <w:b/>
          <w:bCs/>
        </w:rPr>
        <w:t xml:space="preserve">22) </w:t>
      </w:r>
      <w:r w:rsidR="00E57C31" w:rsidRPr="00E94EE4">
        <w:rPr>
          <w:b/>
          <w:bCs/>
        </w:rPr>
        <w:t xml:space="preserve"> ETHICAL STANDARDS </w:t>
      </w:r>
    </w:p>
    <w:p w14:paraId="592D2898" w14:textId="77777777" w:rsidR="00E94EE4" w:rsidRDefault="00E94EE4" w:rsidP="006047B0">
      <w:pPr>
        <w:autoSpaceDE w:val="0"/>
        <w:autoSpaceDN w:val="0"/>
        <w:adjustRightInd w:val="0"/>
        <w:ind w:left="0" w:firstLine="0"/>
      </w:pPr>
    </w:p>
    <w:p w14:paraId="76F0D2F1" w14:textId="16337781" w:rsidR="00E94EE4" w:rsidRDefault="00ED2812" w:rsidP="006047B0">
      <w:pPr>
        <w:autoSpaceDE w:val="0"/>
        <w:autoSpaceDN w:val="0"/>
        <w:adjustRightInd w:val="0"/>
        <w:ind w:left="0" w:firstLine="0"/>
      </w:pPr>
      <w:r>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rsidR="00E57C31">
        <w:t xml:space="preserve">requires that all Bidders observe the highest standard of ethics during the entire solicitation process, as well as the duration of any contract that may be awarded as a result of this solicitation process. </w:t>
      </w:r>
    </w:p>
    <w:p w14:paraId="211AF81F" w14:textId="77777777" w:rsidR="00E94EE4" w:rsidRDefault="00E94EE4" w:rsidP="006047B0">
      <w:pPr>
        <w:autoSpaceDE w:val="0"/>
        <w:autoSpaceDN w:val="0"/>
        <w:adjustRightInd w:val="0"/>
        <w:ind w:left="0" w:firstLine="0"/>
      </w:pPr>
    </w:p>
    <w:p w14:paraId="71B7657F" w14:textId="4F7C5AA4" w:rsidR="00E94EE4" w:rsidRDefault="00ED2812" w:rsidP="006047B0">
      <w:pPr>
        <w:autoSpaceDE w:val="0"/>
        <w:autoSpaceDN w:val="0"/>
        <w:adjustRightInd w:val="0"/>
        <w:ind w:left="0" w:firstLine="0"/>
      </w:pPr>
      <w:r>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rsidR="00E57C31" w:rsidRPr="00C53360">
        <w:rPr>
          <w:b/>
          <w:bCs/>
        </w:rPr>
        <w:t>UNICE</w:t>
      </w:r>
      <w:r w:rsidR="00C53360">
        <w:rPr>
          <w:b/>
          <w:bCs/>
        </w:rPr>
        <w:t xml:space="preserve">F and Donors </w:t>
      </w:r>
      <w:r w:rsidR="00E57C31">
        <w:t xml:space="preserve">also actively promotes the adoption by its suppliers of robust policies for the protection and safeguarding of children and the prevention and prohibition of sexual exploitation and sexual abuse. </w:t>
      </w:r>
    </w:p>
    <w:p w14:paraId="3FA19A2E" w14:textId="77777777" w:rsidR="00E94EE4" w:rsidRDefault="00E94EE4" w:rsidP="006047B0">
      <w:pPr>
        <w:autoSpaceDE w:val="0"/>
        <w:autoSpaceDN w:val="0"/>
        <w:adjustRightInd w:val="0"/>
        <w:ind w:left="0" w:firstLine="0"/>
      </w:pPr>
    </w:p>
    <w:p w14:paraId="35A4383C" w14:textId="70AE2A0E" w:rsidR="00C53360" w:rsidRDefault="00E57C31">
      <w:pPr>
        <w:autoSpaceDE w:val="0"/>
        <w:autoSpaceDN w:val="0"/>
        <w:adjustRightInd w:val="0"/>
        <w:ind w:left="0" w:firstLine="0"/>
      </w:pPr>
      <w:r>
        <w:t xml:space="preserve">By submitting its Proposal in response to this </w:t>
      </w:r>
      <w:r w:rsidR="00C53360">
        <w:t>Bid</w:t>
      </w:r>
      <w:r>
        <w:t xml:space="preserve">, the Bidder makes the following representations and warranties to </w:t>
      </w:r>
      <w:r w:rsidR="00ED2812">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t xml:space="preserve">as at the Submission Deadline: </w:t>
      </w:r>
    </w:p>
    <w:p w14:paraId="513289D0" w14:textId="77777777" w:rsidR="00C53360" w:rsidRDefault="00C53360" w:rsidP="006047B0">
      <w:pPr>
        <w:autoSpaceDE w:val="0"/>
        <w:autoSpaceDN w:val="0"/>
        <w:adjustRightInd w:val="0"/>
        <w:ind w:left="0" w:firstLine="0"/>
      </w:pPr>
    </w:p>
    <w:p w14:paraId="56680AA7" w14:textId="0EA0F35D" w:rsidR="00C53360" w:rsidRDefault="00C53360">
      <w:pPr>
        <w:autoSpaceDE w:val="0"/>
        <w:autoSpaceDN w:val="0"/>
        <w:adjustRightInd w:val="0"/>
        <w:ind w:left="0" w:firstLine="0"/>
      </w:pPr>
      <w:r>
        <w:t>22</w:t>
      </w:r>
      <w:r w:rsidR="00E57C31">
        <w:t>.1</w:t>
      </w:r>
      <w:r>
        <w:t>)</w:t>
      </w:r>
      <w:r w:rsidR="00E57C31">
        <w:t xml:space="preserve"> In respect of all aspects of the solicitation process the Bidder has disclosed to UNICEF any situation that may constitute an actual or potential conflict of interest or could reasonably be perceived as a conflict of interest. In particular, the Bidder has disclosed to </w:t>
      </w:r>
      <w:r w:rsidR="00ED2812">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rsidR="00E57C31">
        <w:t xml:space="preserve">if it or any of its affiliates is, or has been in the past, engaged by </w:t>
      </w:r>
      <w:r w:rsidR="00ED2812">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rsidR="00E57C31">
        <w:t xml:space="preserve">to provide services for the preparation of the design, specifications, cost analysis/estimation, and other documents to be used for the procurement of the works requested under this RFPS; or if it or any of its affiliates has been involved in the preparation and/or design of the programme/project related to the works requested under this </w:t>
      </w:r>
      <w:r>
        <w:t>Bid</w:t>
      </w:r>
      <w:r w:rsidR="00E57C31">
        <w:t xml:space="preserve">. </w:t>
      </w:r>
    </w:p>
    <w:p w14:paraId="36792CC7" w14:textId="77777777" w:rsidR="00C53360" w:rsidRDefault="00C53360" w:rsidP="006047B0">
      <w:pPr>
        <w:autoSpaceDE w:val="0"/>
        <w:autoSpaceDN w:val="0"/>
        <w:adjustRightInd w:val="0"/>
        <w:ind w:left="0" w:firstLine="0"/>
      </w:pPr>
    </w:p>
    <w:p w14:paraId="2B90728A" w14:textId="77777777" w:rsidR="00C53360" w:rsidRDefault="00C53360" w:rsidP="006047B0">
      <w:pPr>
        <w:autoSpaceDE w:val="0"/>
        <w:autoSpaceDN w:val="0"/>
        <w:adjustRightInd w:val="0"/>
        <w:ind w:left="0" w:firstLine="0"/>
      </w:pPr>
      <w:r>
        <w:lastRenderedPageBreak/>
        <w:t>22</w:t>
      </w:r>
      <w:r w:rsidR="00E57C31">
        <w:t>.2</w:t>
      </w:r>
      <w:r>
        <w:t>)</w:t>
      </w:r>
      <w:r w:rsidR="00E57C31">
        <w:t xml:space="preserve"> The Bidder has not unduly obtained, or attempted to unduly obtain, any confidential information in connection with the solicitation process and any contract that may be awarded as a result of this solicitation process. </w:t>
      </w:r>
    </w:p>
    <w:p w14:paraId="691E5808" w14:textId="77777777" w:rsidR="00C53360" w:rsidRDefault="00C53360" w:rsidP="006047B0">
      <w:pPr>
        <w:autoSpaceDE w:val="0"/>
        <w:autoSpaceDN w:val="0"/>
        <w:adjustRightInd w:val="0"/>
        <w:ind w:left="0" w:firstLine="0"/>
      </w:pPr>
    </w:p>
    <w:p w14:paraId="224066BA" w14:textId="05377874" w:rsidR="00C53360" w:rsidRDefault="00C53360">
      <w:pPr>
        <w:autoSpaceDE w:val="0"/>
        <w:autoSpaceDN w:val="0"/>
        <w:adjustRightInd w:val="0"/>
        <w:ind w:left="0" w:firstLine="0"/>
      </w:pPr>
      <w:r>
        <w:t>2</w:t>
      </w:r>
      <w:r w:rsidR="00E57C31">
        <w:t>3.3</w:t>
      </w:r>
      <w:r>
        <w:t>)</w:t>
      </w:r>
      <w:r w:rsidR="00E57C31">
        <w:t xml:space="preserve"> No official of </w:t>
      </w:r>
      <w:r w:rsidR="00ED2812">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rsidR="00E57C31" w:rsidRPr="00C53360">
        <w:rPr>
          <w:b/>
          <w:bCs/>
        </w:rPr>
        <w:t>UNICEF or of any United Nations System organi</w:t>
      </w:r>
      <w:r>
        <w:rPr>
          <w:b/>
          <w:bCs/>
        </w:rPr>
        <w:t>z</w:t>
      </w:r>
      <w:r w:rsidR="00E57C31" w:rsidRPr="00C53360">
        <w:rPr>
          <w:b/>
          <w:bCs/>
        </w:rPr>
        <w:t>ation</w:t>
      </w:r>
      <w:r w:rsidR="00E57C31">
        <w:t xml:space="preserve"> has received from or on behalf of the Bidder, or will be offered by or on behalf of the Bidder, any direct or indirect benefit in connection with this RFPS including the award of the contract to the Bidder. Such direct or indirect benefit includes, but is not limited to, any gifts, favours or hospitality. </w:t>
      </w:r>
    </w:p>
    <w:p w14:paraId="09B28D11" w14:textId="77777777" w:rsidR="00C53360" w:rsidRDefault="00C53360" w:rsidP="006047B0">
      <w:pPr>
        <w:autoSpaceDE w:val="0"/>
        <w:autoSpaceDN w:val="0"/>
        <w:adjustRightInd w:val="0"/>
        <w:ind w:left="0" w:firstLine="0"/>
      </w:pPr>
    </w:p>
    <w:p w14:paraId="634CB1B2" w14:textId="02749FA2" w:rsidR="00C53360" w:rsidRDefault="00C53360">
      <w:pPr>
        <w:autoSpaceDE w:val="0"/>
        <w:autoSpaceDN w:val="0"/>
        <w:adjustRightInd w:val="0"/>
        <w:ind w:left="0" w:firstLine="0"/>
      </w:pPr>
      <w:r>
        <w:t xml:space="preserve">23.4) </w:t>
      </w:r>
      <w:r w:rsidR="00E57C31">
        <w:t xml:space="preserve"> Neither the Bidder nor any of its affiliates, or personnel or directors, is subject to any sanction or temporary suspension imposed by any United Nations System </w:t>
      </w:r>
      <w:r>
        <w:t>organization</w:t>
      </w:r>
      <w:r w:rsidR="00E57C31">
        <w:t xml:space="preserve"> or other international inter-governmental </w:t>
      </w:r>
      <w:r>
        <w:t>organization such as Asian Development Bank, European Union etc</w:t>
      </w:r>
      <w:r w:rsidR="00E57C31">
        <w:t xml:space="preserve">. The Bidder will immediately disclose to </w:t>
      </w:r>
      <w:r w:rsidR="00ED2812">
        <w:rPr>
          <w:rFonts w:asciiTheme="majorBidi" w:eastAsia="Times New Roman" w:hAnsiTheme="majorBidi" w:cstheme="majorBidi"/>
          <w:b/>
          <w:bCs/>
          <w:sz w:val="24"/>
          <w:szCs w:val="24"/>
        </w:rPr>
        <w:t>JACK</w:t>
      </w:r>
      <w:r w:rsidRPr="00C53360">
        <w:rPr>
          <w:b/>
          <w:bCs/>
        </w:rPr>
        <w:t xml:space="preserve">, </w:t>
      </w:r>
      <w:r>
        <w:rPr>
          <w:b/>
          <w:bCs/>
        </w:rPr>
        <w:t xml:space="preserve">and </w:t>
      </w:r>
      <w:r w:rsidR="00E57C31" w:rsidRPr="00C53360">
        <w:rPr>
          <w:b/>
          <w:bCs/>
        </w:rPr>
        <w:t>UNICEF</w:t>
      </w:r>
      <w:r w:rsidR="00E57C31">
        <w:t xml:space="preserve"> if it or any of its affiliates, or personnel or directors, becomes subject to any such sanction or temporary suspension during the term of the contract. </w:t>
      </w:r>
    </w:p>
    <w:p w14:paraId="7B71CB76" w14:textId="77777777" w:rsidR="00C53360" w:rsidRDefault="00C53360" w:rsidP="006047B0">
      <w:pPr>
        <w:autoSpaceDE w:val="0"/>
        <w:autoSpaceDN w:val="0"/>
        <w:adjustRightInd w:val="0"/>
        <w:ind w:left="0" w:firstLine="0"/>
      </w:pPr>
    </w:p>
    <w:p w14:paraId="217ED285" w14:textId="1AC94604" w:rsidR="00C53360" w:rsidRDefault="00E57C31">
      <w:pPr>
        <w:autoSpaceDE w:val="0"/>
        <w:autoSpaceDN w:val="0"/>
        <w:adjustRightInd w:val="0"/>
        <w:ind w:left="0" w:firstLine="0"/>
      </w:pPr>
      <w:r>
        <w:t xml:space="preserve">If the Bidder or any of its affiliates, or personnel or directors becomes subject to any such sanction or temporary suspension during the term of any resulting contract, </w:t>
      </w:r>
      <w:r w:rsidR="00ED2812">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t xml:space="preserve">will be entitled to suspend the contract for a period of time up to thirty (30) days or terminate the contract, at its sole choice, with immediate effect upon delivery of a written notice of suspension or termination, as the case may be, to the Bidder. </w:t>
      </w:r>
    </w:p>
    <w:p w14:paraId="6BFB4039" w14:textId="77777777" w:rsidR="00C53360" w:rsidRDefault="00C53360" w:rsidP="006047B0">
      <w:pPr>
        <w:autoSpaceDE w:val="0"/>
        <w:autoSpaceDN w:val="0"/>
        <w:adjustRightInd w:val="0"/>
        <w:ind w:left="0" w:firstLine="0"/>
      </w:pPr>
    </w:p>
    <w:p w14:paraId="7577FE86" w14:textId="254D0616" w:rsidR="00C53360" w:rsidRDefault="00E57C31">
      <w:pPr>
        <w:autoSpaceDE w:val="0"/>
        <w:autoSpaceDN w:val="0"/>
        <w:adjustRightInd w:val="0"/>
        <w:ind w:left="0" w:firstLine="0"/>
      </w:pPr>
      <w:r>
        <w:t xml:space="preserve">If </w:t>
      </w:r>
      <w:r w:rsidR="00ED2812">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t xml:space="preserve">choses to suspend the contract it will be entitled to terminate the contract at the end of the thirty (30) days’ suspension at </w:t>
      </w:r>
      <w:r w:rsidR="00ED2812">
        <w:rPr>
          <w:rFonts w:asciiTheme="majorBidi" w:eastAsia="Times New Roman" w:hAnsiTheme="majorBidi" w:cstheme="majorBidi"/>
          <w:b/>
          <w:bCs/>
          <w:sz w:val="24"/>
          <w:szCs w:val="24"/>
        </w:rPr>
        <w:t>JACK</w:t>
      </w:r>
      <w:r>
        <w:t xml:space="preserve"> sole choice. </w:t>
      </w:r>
    </w:p>
    <w:p w14:paraId="32A824B2" w14:textId="77777777" w:rsidR="00C53360" w:rsidRDefault="00C53360" w:rsidP="006047B0">
      <w:pPr>
        <w:autoSpaceDE w:val="0"/>
        <w:autoSpaceDN w:val="0"/>
        <w:adjustRightInd w:val="0"/>
        <w:ind w:left="0" w:firstLine="0"/>
      </w:pPr>
    </w:p>
    <w:p w14:paraId="23BAF598" w14:textId="77777777" w:rsidR="00C53360" w:rsidRDefault="00C53360" w:rsidP="006047B0">
      <w:pPr>
        <w:autoSpaceDE w:val="0"/>
        <w:autoSpaceDN w:val="0"/>
        <w:adjustRightInd w:val="0"/>
        <w:ind w:left="0" w:firstLine="0"/>
      </w:pPr>
      <w:r>
        <w:t xml:space="preserve">23.5) </w:t>
      </w:r>
      <w:r w:rsidR="00E57C31">
        <w:t xml:space="preserve">The Bidder will </w:t>
      </w:r>
    </w:p>
    <w:p w14:paraId="1BD4E1B3" w14:textId="77777777" w:rsidR="00C53360" w:rsidRDefault="00E57C31" w:rsidP="006047B0">
      <w:pPr>
        <w:autoSpaceDE w:val="0"/>
        <w:autoSpaceDN w:val="0"/>
        <w:adjustRightInd w:val="0"/>
        <w:ind w:left="0" w:firstLine="0"/>
      </w:pPr>
      <w:r>
        <w:t xml:space="preserve">(a) observe the highest standard of ethics; </w:t>
      </w:r>
    </w:p>
    <w:p w14:paraId="3B78E854" w14:textId="16EF32DE" w:rsidR="00C53360" w:rsidRDefault="00E57C31">
      <w:pPr>
        <w:autoSpaceDE w:val="0"/>
        <w:autoSpaceDN w:val="0"/>
        <w:adjustRightInd w:val="0"/>
        <w:ind w:left="0" w:firstLine="0"/>
      </w:pPr>
      <w:r>
        <w:t xml:space="preserve">(b) use its best efforts to protect </w:t>
      </w:r>
      <w:r w:rsidR="00ED2812">
        <w:rPr>
          <w:rFonts w:asciiTheme="majorBidi" w:eastAsia="Times New Roman" w:hAnsiTheme="majorBidi" w:cstheme="majorBidi"/>
          <w:b/>
          <w:bCs/>
          <w:sz w:val="24"/>
          <w:szCs w:val="24"/>
        </w:rPr>
        <w:t>JACK</w:t>
      </w:r>
      <w:r w:rsidR="00C53360">
        <w:rPr>
          <w:b/>
          <w:bCs/>
        </w:rPr>
        <w:t xml:space="preserve"> </w:t>
      </w:r>
      <w:r w:rsidR="00C53360">
        <w:t xml:space="preserve">and </w:t>
      </w:r>
      <w:r>
        <w:t xml:space="preserve">UNICEF against fraud, in the solicitation process and in the performance of any resulting contract; and </w:t>
      </w:r>
    </w:p>
    <w:p w14:paraId="170FFE08" w14:textId="473532EE" w:rsidR="00C53360" w:rsidDel="0034194B" w:rsidRDefault="00E57C31" w:rsidP="006047B0">
      <w:pPr>
        <w:autoSpaceDE w:val="0"/>
        <w:autoSpaceDN w:val="0"/>
        <w:adjustRightInd w:val="0"/>
        <w:ind w:left="0" w:firstLine="0"/>
        <w:rPr>
          <w:del w:id="135" w:author="MRT www.Win2Farsi.com" w:date="2023-10-11T13:45:00Z"/>
        </w:rPr>
      </w:pPr>
      <w:r>
        <w:t xml:space="preserve">(c) comply with the applicable provisions of UNICEF’s Policy Prohibiting and Combatting Fraud and Corruption which can be accessed on the UNICEF website at </w:t>
      </w:r>
      <w:del w:id="136" w:author="MRT www.Win2Farsi.com" w:date="2023-10-11T13:45:00Z">
        <w:r w:rsidR="00D15101" w:rsidDel="0034194B">
          <w:rPr>
            <w:rStyle w:val="Hyperlink"/>
          </w:rPr>
          <w:fldChar w:fldCharType="begin"/>
        </w:r>
        <w:r w:rsidR="00D15101" w:rsidDel="0034194B">
          <w:rPr>
            <w:rStyle w:val="Hyperlink"/>
          </w:rPr>
          <w:delInstrText xml:space="preserve"> HYPERLINK "https://www.unicef.org/supply/resources/procurement-policies" </w:delInstrText>
        </w:r>
        <w:r w:rsidR="00D15101" w:rsidDel="0034194B">
          <w:rPr>
            <w:rStyle w:val="Hyperlink"/>
          </w:rPr>
          <w:fldChar w:fldCharType="separate"/>
        </w:r>
        <w:r w:rsidR="008C3F4C" w:rsidRPr="00957387" w:rsidDel="0034194B">
          <w:rPr>
            <w:rStyle w:val="Hyperlink"/>
          </w:rPr>
          <w:delText>https://www.unicef.org/supply/resources/procurement-policies</w:delText>
        </w:r>
        <w:r w:rsidR="00D15101" w:rsidDel="0034194B">
          <w:rPr>
            <w:rStyle w:val="Hyperlink"/>
          </w:rPr>
          <w:fldChar w:fldCharType="end"/>
        </w:r>
        <w:r w:rsidDel="0034194B">
          <w:delText xml:space="preserve">. </w:delText>
        </w:r>
      </w:del>
    </w:p>
    <w:p w14:paraId="74BE17B6" w14:textId="77777777" w:rsidR="00C53360" w:rsidRDefault="00C53360">
      <w:pPr>
        <w:autoSpaceDE w:val="0"/>
        <w:autoSpaceDN w:val="0"/>
        <w:adjustRightInd w:val="0"/>
        <w:ind w:left="0" w:firstLine="0"/>
      </w:pPr>
    </w:p>
    <w:p w14:paraId="1BAADC18" w14:textId="77777777" w:rsidR="00C53360" w:rsidRDefault="00E57C31" w:rsidP="006047B0">
      <w:pPr>
        <w:autoSpaceDE w:val="0"/>
        <w:autoSpaceDN w:val="0"/>
        <w:adjustRightInd w:val="0"/>
        <w:ind w:left="0" w:firstLine="0"/>
      </w:pPr>
      <w:r>
        <w:t xml:space="preserve">In particular, the Bidder will not engage, and will ensure that its personnel, agents and sub-contractors do not engage, in any corrupt, fraudulent, coercive, collusive or obstructive conduct as such terms are defined in UNICEF’s Policy Prohibiting and Combatting Fraud and Corruption. </w:t>
      </w:r>
    </w:p>
    <w:p w14:paraId="5CE90730" w14:textId="77777777" w:rsidR="00C53360" w:rsidRDefault="00C53360" w:rsidP="006047B0">
      <w:pPr>
        <w:autoSpaceDE w:val="0"/>
        <w:autoSpaceDN w:val="0"/>
        <w:adjustRightInd w:val="0"/>
        <w:ind w:left="0" w:firstLine="0"/>
      </w:pPr>
    </w:p>
    <w:p w14:paraId="2B6A72C1" w14:textId="6A8EBD9F" w:rsidR="00C53360" w:rsidRDefault="00C53360" w:rsidP="006047B0">
      <w:pPr>
        <w:autoSpaceDE w:val="0"/>
        <w:autoSpaceDN w:val="0"/>
        <w:adjustRightInd w:val="0"/>
        <w:ind w:left="0" w:firstLine="0"/>
      </w:pPr>
      <w:r>
        <w:t xml:space="preserve">23.6) </w:t>
      </w:r>
      <w:r w:rsidR="00E57C31">
        <w:t xml:space="preserve"> The Bidder will comply with all laws, ordinances, rules and regulations bearing upon its participation in this solicitation and the UN Supplier Code of Conduct (available at the United Nations Global Marketplace website - </w:t>
      </w:r>
      <w:hyperlink r:id="rId11" w:history="1">
        <w:r w:rsidRPr="00957387">
          <w:rPr>
            <w:rStyle w:val="Hyperlink"/>
          </w:rPr>
          <w:t>www.ungm.org</w:t>
        </w:r>
      </w:hyperlink>
      <w:r w:rsidR="00E57C31">
        <w:t xml:space="preserve">). </w:t>
      </w:r>
    </w:p>
    <w:p w14:paraId="420F982D" w14:textId="77777777" w:rsidR="00C53360" w:rsidRDefault="00C53360" w:rsidP="006047B0">
      <w:pPr>
        <w:autoSpaceDE w:val="0"/>
        <w:autoSpaceDN w:val="0"/>
        <w:adjustRightInd w:val="0"/>
        <w:ind w:left="0" w:firstLine="0"/>
      </w:pPr>
    </w:p>
    <w:p w14:paraId="14EDAFC8" w14:textId="77777777" w:rsidR="00F00AD9" w:rsidRDefault="00C53360" w:rsidP="006047B0">
      <w:pPr>
        <w:autoSpaceDE w:val="0"/>
        <w:autoSpaceDN w:val="0"/>
        <w:adjustRightInd w:val="0"/>
        <w:ind w:left="0" w:firstLine="0"/>
      </w:pPr>
      <w:r>
        <w:t>23.7)</w:t>
      </w:r>
      <w:r w:rsidR="00E57C31">
        <w:t xml:space="preserve"> Neither the Bidder nor any of its affiliates, is engaged, directly or indirectly, (a) in any practice inconsistent with the rights set forth in the Convention on the Rights of the Child, including Article 32, or the International Labour Organisation’s Convention Concerning the Prohibition and Immediate Action for the Elimination of the Worst Forms of Child Labour, No. 182 (1999); or (b) in the manufacture, sale, distribution, or use of anti-personnel mines or components utilised in the manufacture of anti-personnel mines. </w:t>
      </w:r>
    </w:p>
    <w:p w14:paraId="09EA49EC" w14:textId="77777777" w:rsidR="00F00AD9" w:rsidRDefault="00F00AD9" w:rsidP="006047B0">
      <w:pPr>
        <w:autoSpaceDE w:val="0"/>
        <w:autoSpaceDN w:val="0"/>
        <w:adjustRightInd w:val="0"/>
        <w:ind w:left="0" w:firstLine="0"/>
      </w:pPr>
    </w:p>
    <w:p w14:paraId="57003ABE" w14:textId="77777777" w:rsidR="00F00AD9" w:rsidRDefault="00F00AD9" w:rsidP="006047B0">
      <w:pPr>
        <w:autoSpaceDE w:val="0"/>
        <w:autoSpaceDN w:val="0"/>
        <w:adjustRightInd w:val="0"/>
        <w:ind w:left="0" w:firstLine="0"/>
      </w:pPr>
      <w:r>
        <w:t>23.8)</w:t>
      </w:r>
      <w:r w:rsidR="00E57C31">
        <w:t xml:space="preserve"> The Bidder has taken and will take all appropriate measures to prevent sexual exploitation or abuse of anyone by its personnel including its employees or any persons engaged by the Bidder to perform any works and services in the Bidder’s participation in this solicitation. For these purposes, sexual activity with any person less than eighteen years of age, regardless of any laws relating to consent, will constitute the sexual exploitation and abuse of such person. The Bidder has taken and will take all appropriate measures to prohibit its personnel including its employees or other persons engaged by the Bidder, from exchanging any money, goods, services, or other things of value, for sexual favours or activities or from engaging in any sexual activities that are exploitive or degrading to any person. </w:t>
      </w:r>
    </w:p>
    <w:p w14:paraId="5EA39E31" w14:textId="77777777" w:rsidR="00F00AD9" w:rsidRDefault="00F00AD9" w:rsidP="006047B0">
      <w:pPr>
        <w:autoSpaceDE w:val="0"/>
        <w:autoSpaceDN w:val="0"/>
        <w:adjustRightInd w:val="0"/>
        <w:ind w:left="0" w:firstLine="0"/>
      </w:pPr>
    </w:p>
    <w:p w14:paraId="5B961894" w14:textId="77777777" w:rsidR="00F00AD9" w:rsidRDefault="00F00AD9" w:rsidP="006047B0">
      <w:pPr>
        <w:autoSpaceDE w:val="0"/>
        <w:autoSpaceDN w:val="0"/>
        <w:adjustRightInd w:val="0"/>
        <w:ind w:left="0" w:firstLine="0"/>
      </w:pPr>
      <w:r>
        <w:t>2</w:t>
      </w:r>
      <w:r w:rsidR="00E57C31">
        <w:t>3.</w:t>
      </w:r>
      <w:r>
        <w:t>9)</w:t>
      </w:r>
      <w:r w:rsidR="00E57C31">
        <w:t xml:space="preserve"> The Bidder confirms that it has read UNICEF’s Policy on Conduct Promoting the Protection and Safeguarding of Children. The Bidder will ensure that its Personnel understand the notification requirements expected of them and will establish and maintain appropriate measures to promote compliance with such requirements. The Bidder will further cooperate with UNICEF’s implementation of this Policy. </w:t>
      </w:r>
    </w:p>
    <w:p w14:paraId="4F24392E" w14:textId="77777777" w:rsidR="00F00AD9" w:rsidRDefault="00F00AD9" w:rsidP="006047B0">
      <w:pPr>
        <w:autoSpaceDE w:val="0"/>
        <w:autoSpaceDN w:val="0"/>
        <w:adjustRightInd w:val="0"/>
        <w:ind w:left="0" w:firstLine="0"/>
      </w:pPr>
    </w:p>
    <w:p w14:paraId="28235EA3" w14:textId="2BBD6D9F" w:rsidR="00E57C31" w:rsidRDefault="00F00AD9">
      <w:pPr>
        <w:autoSpaceDE w:val="0"/>
        <w:autoSpaceDN w:val="0"/>
        <w:adjustRightInd w:val="0"/>
        <w:ind w:left="0" w:firstLine="0"/>
      </w:pPr>
      <w:r>
        <w:t>2</w:t>
      </w:r>
      <w:r w:rsidR="00E57C31">
        <w:t>3.1</w:t>
      </w:r>
      <w:r>
        <w:t>0)</w:t>
      </w:r>
      <w:r w:rsidR="00E57C31">
        <w:t xml:space="preserve"> The Bidder will inform </w:t>
      </w:r>
      <w:r w:rsidR="00ED2812">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rsidR="00E57C31">
        <w:t xml:space="preserve">as soon as it becomes aware of any incident or report that is inconsistent with the undertakings and confirmations provided in </w:t>
      </w:r>
      <w:r w:rsidR="00E57C31" w:rsidRPr="00A36E55">
        <w:t xml:space="preserve">this Article </w:t>
      </w:r>
      <w:r w:rsidRPr="00A36E55">
        <w:t>22 and 2</w:t>
      </w:r>
      <w:r w:rsidR="00E57C31" w:rsidRPr="00A36E55">
        <w:t>3</w:t>
      </w:r>
      <w:r w:rsidR="00E57C31">
        <w:t xml:space="preserve"> Each of the provisions in </w:t>
      </w:r>
      <w:r w:rsidR="00E57C31" w:rsidRPr="0008567C">
        <w:t xml:space="preserve">this Article </w:t>
      </w:r>
      <w:r w:rsidRPr="00A36E55">
        <w:t>22 and 2</w:t>
      </w:r>
      <w:r w:rsidR="00E57C31" w:rsidRPr="00A36E55">
        <w:t>3  constitutes</w:t>
      </w:r>
      <w:r w:rsidR="00E57C31">
        <w:t xml:space="preserve"> an essential condition of participation in this solicitation process. In the event of a breach of any of these provisions, </w:t>
      </w:r>
      <w:r w:rsidR="00ED2812">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rsidR="00E57C31">
        <w:t xml:space="preserve">is entitled to disqualify the Bidder from this solicitation process and/or any other solicitation process, and to terminate any contract that may have been awarded as a result of this solicitation process, immediately upon notice to the Bidder, without any liability for termination charges or any liability of any kind. In addition, the Bidder may be precluded from doing business with </w:t>
      </w:r>
      <w:r w:rsidR="00ED2812">
        <w:rPr>
          <w:rFonts w:asciiTheme="majorBidi" w:eastAsia="Times New Roman" w:hAnsiTheme="majorBidi" w:cstheme="majorBidi"/>
          <w:b/>
          <w:bCs/>
          <w:sz w:val="24"/>
          <w:szCs w:val="24"/>
        </w:rPr>
        <w:t>JACK</w:t>
      </w:r>
      <w:r>
        <w:rPr>
          <w:b/>
          <w:bCs/>
        </w:rPr>
        <w:t xml:space="preserve"> </w:t>
      </w:r>
      <w:r w:rsidR="00E57C31">
        <w:t xml:space="preserve">UNICEF and any other entity of the United Nations System in the future. </w:t>
      </w:r>
    </w:p>
    <w:p w14:paraId="400CBDC1" w14:textId="77777777" w:rsidR="00E57C31" w:rsidRPr="00F00AD9" w:rsidRDefault="00E57C31" w:rsidP="006047B0">
      <w:pPr>
        <w:autoSpaceDE w:val="0"/>
        <w:autoSpaceDN w:val="0"/>
        <w:adjustRightInd w:val="0"/>
        <w:ind w:left="0" w:firstLine="0"/>
        <w:rPr>
          <w:b/>
          <w:bCs/>
        </w:rPr>
      </w:pPr>
    </w:p>
    <w:p w14:paraId="5EBE33FD" w14:textId="159A0215" w:rsidR="00E57C31" w:rsidRPr="00F00AD9" w:rsidRDefault="00F00AD9" w:rsidP="00F00AD9">
      <w:pPr>
        <w:autoSpaceDE w:val="0"/>
        <w:autoSpaceDN w:val="0"/>
        <w:adjustRightInd w:val="0"/>
        <w:ind w:left="0" w:firstLine="0"/>
        <w:rPr>
          <w:b/>
          <w:bCs/>
        </w:rPr>
      </w:pPr>
      <w:r w:rsidRPr="00F00AD9">
        <w:rPr>
          <w:b/>
          <w:bCs/>
        </w:rPr>
        <w:t>24.</w:t>
      </w:r>
      <w:r w:rsidR="00E05448">
        <w:rPr>
          <w:b/>
          <w:bCs/>
        </w:rPr>
        <w:t xml:space="preserve"> </w:t>
      </w:r>
      <w:r w:rsidR="00E57C31" w:rsidRPr="00F00AD9">
        <w:rPr>
          <w:b/>
          <w:bCs/>
        </w:rPr>
        <w:t xml:space="preserve">AUDIT CONSTRUCTION WORKS </w:t>
      </w:r>
    </w:p>
    <w:p w14:paraId="7C741C43" w14:textId="68C66840" w:rsidR="00E57C31" w:rsidRPr="00E57C31" w:rsidRDefault="00E57C31">
      <w:pPr>
        <w:pStyle w:val="ListParagraph"/>
        <w:autoSpaceDE w:val="0"/>
        <w:autoSpaceDN w:val="0"/>
        <w:adjustRightInd w:val="0"/>
        <w:ind w:left="0" w:firstLine="0"/>
        <w:rPr>
          <w:rFonts w:asciiTheme="majorBidi" w:eastAsia="Times New Roman" w:hAnsiTheme="majorBidi" w:cstheme="majorBidi"/>
          <w:sz w:val="24"/>
          <w:szCs w:val="24"/>
        </w:rPr>
      </w:pPr>
      <w:r>
        <w:t xml:space="preserve">From time to time, </w:t>
      </w:r>
      <w:r w:rsidR="00F00AD9">
        <w:rPr>
          <w:b/>
          <w:bCs/>
        </w:rPr>
        <w:t>(enter name of the organization</w:t>
      </w:r>
      <w:r w:rsidR="00F00AD9" w:rsidRPr="00C53360">
        <w:rPr>
          <w:b/>
          <w:bCs/>
        </w:rPr>
        <w:t>)</w:t>
      </w:r>
      <w:r w:rsidR="00F00AD9">
        <w:rPr>
          <w:b/>
          <w:bCs/>
        </w:rPr>
        <w:t xml:space="preserve"> </w:t>
      </w:r>
      <w:r w:rsidR="00F00AD9">
        <w:t xml:space="preserve">and/or </w:t>
      </w:r>
      <w:r>
        <w:t xml:space="preserve">UNICEF may conduct audits or investigations relating to any aspect of a contract awarded in relation to this </w:t>
      </w:r>
      <w:r w:rsidR="00F00AD9">
        <w:t>bid</w:t>
      </w:r>
      <w:r>
        <w:t xml:space="preserve">, including but not limited to the award of the contract and the Bidder’s compliance with the provisions of Article </w:t>
      </w:r>
      <w:r w:rsidR="00F00AD9">
        <w:t>22 and 2</w:t>
      </w:r>
      <w:r>
        <w:t xml:space="preserve">3 above. The Bidder will provide its full and timely cooperation with any such audits or investigations, including (but not limited to) making its personnel and any relevant data and documentation available for the purposes of such audits or investigations, at reasonable times and on reasonable conditions, and granting </w:t>
      </w:r>
      <w:r w:rsidR="001B103B">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t xml:space="preserve">UNICEF and those undertaking such audits or investigations access to the Bidder’s premises at reasonable times and on reasonable conditions in connection with making its personnel and any relevant data and documentation available. The Bidder will require its sub-contractors and its agents to provide reasonable cooperation with any audits or investigations carried out by </w:t>
      </w:r>
      <w:r w:rsidR="001B103B">
        <w:rPr>
          <w:rFonts w:asciiTheme="majorBidi" w:eastAsia="Times New Roman" w:hAnsiTheme="majorBidi" w:cstheme="majorBidi"/>
          <w:b/>
          <w:bCs/>
          <w:sz w:val="24"/>
          <w:szCs w:val="24"/>
        </w:rPr>
        <w:t>JACK</w:t>
      </w:r>
      <w:r w:rsidR="00B705C2">
        <w:rPr>
          <w:rFonts w:asciiTheme="majorBidi" w:eastAsia="Times New Roman" w:hAnsiTheme="majorBidi" w:cstheme="majorBidi"/>
          <w:b/>
          <w:bCs/>
          <w:sz w:val="24"/>
          <w:szCs w:val="24"/>
        </w:rPr>
        <w:t xml:space="preserve"> </w:t>
      </w:r>
      <w:r w:rsidR="00F00AD9">
        <w:t xml:space="preserve">and </w:t>
      </w:r>
      <w:r>
        <w:t>UNICEF</w:t>
      </w:r>
    </w:p>
    <w:p w14:paraId="57726ADA" w14:textId="77777777" w:rsidR="00B705C2" w:rsidRDefault="00B705C2" w:rsidP="00F00AD9">
      <w:pPr>
        <w:autoSpaceDE w:val="0"/>
        <w:autoSpaceDN w:val="0"/>
        <w:adjustRightInd w:val="0"/>
        <w:ind w:left="0" w:firstLine="0"/>
        <w:rPr>
          <w:rFonts w:asciiTheme="majorBidi" w:eastAsia="Times New Roman" w:hAnsiTheme="majorBidi" w:cstheme="majorBidi"/>
          <w:sz w:val="24"/>
          <w:szCs w:val="24"/>
        </w:rPr>
      </w:pPr>
    </w:p>
    <w:p w14:paraId="760D57AD" w14:textId="77777777" w:rsidR="00B705C2" w:rsidRDefault="00B705C2" w:rsidP="00F00AD9">
      <w:pPr>
        <w:autoSpaceDE w:val="0"/>
        <w:autoSpaceDN w:val="0"/>
        <w:adjustRightInd w:val="0"/>
        <w:ind w:left="0" w:firstLine="0"/>
        <w:rPr>
          <w:rFonts w:asciiTheme="majorBidi" w:eastAsia="Times New Roman" w:hAnsiTheme="majorBidi" w:cstheme="majorBidi"/>
          <w:sz w:val="24"/>
          <w:szCs w:val="24"/>
        </w:rPr>
      </w:pPr>
    </w:p>
    <w:p w14:paraId="0758BFA0"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313513E1" w14:textId="77777777" w:rsidR="00DF702A" w:rsidRDefault="00DF702A" w:rsidP="00F00AD9">
      <w:pPr>
        <w:autoSpaceDE w:val="0"/>
        <w:autoSpaceDN w:val="0"/>
        <w:adjustRightInd w:val="0"/>
        <w:ind w:left="0" w:firstLine="0"/>
        <w:rPr>
          <w:ins w:id="137" w:author="MRT www.Win2Farsi.com" w:date="2023-10-11T13:45:00Z"/>
          <w:rFonts w:asciiTheme="majorBidi" w:eastAsia="Times New Roman" w:hAnsiTheme="majorBidi" w:cstheme="majorBidi"/>
          <w:sz w:val="24"/>
          <w:szCs w:val="24"/>
        </w:rPr>
      </w:pPr>
    </w:p>
    <w:p w14:paraId="02A524D3" w14:textId="77777777" w:rsidR="0034194B" w:rsidRDefault="0034194B" w:rsidP="00F00AD9">
      <w:pPr>
        <w:autoSpaceDE w:val="0"/>
        <w:autoSpaceDN w:val="0"/>
        <w:adjustRightInd w:val="0"/>
        <w:ind w:left="0" w:firstLine="0"/>
        <w:rPr>
          <w:ins w:id="138" w:author="MRT www.Win2Farsi.com" w:date="2023-10-11T13:46:00Z"/>
          <w:rFonts w:asciiTheme="majorBidi" w:eastAsia="Times New Roman" w:hAnsiTheme="majorBidi" w:cstheme="majorBidi"/>
          <w:sz w:val="24"/>
          <w:szCs w:val="24"/>
        </w:rPr>
      </w:pPr>
    </w:p>
    <w:p w14:paraId="14825905" w14:textId="77777777" w:rsidR="0034194B" w:rsidRDefault="0034194B" w:rsidP="00F00AD9">
      <w:pPr>
        <w:autoSpaceDE w:val="0"/>
        <w:autoSpaceDN w:val="0"/>
        <w:adjustRightInd w:val="0"/>
        <w:ind w:left="0" w:firstLine="0"/>
        <w:rPr>
          <w:rFonts w:asciiTheme="majorBidi" w:eastAsia="Times New Roman" w:hAnsiTheme="majorBidi" w:cstheme="majorBidi"/>
          <w:sz w:val="24"/>
          <w:szCs w:val="24"/>
        </w:rPr>
      </w:pPr>
    </w:p>
    <w:p w14:paraId="63FE8F29" w14:textId="77777777" w:rsidR="00DF702A" w:rsidRDefault="00DF702A" w:rsidP="00F00AD9">
      <w:pPr>
        <w:autoSpaceDE w:val="0"/>
        <w:autoSpaceDN w:val="0"/>
        <w:adjustRightInd w:val="0"/>
        <w:ind w:left="0" w:firstLine="0"/>
        <w:rPr>
          <w:rFonts w:asciiTheme="majorBidi" w:eastAsia="Times New Roman" w:hAnsiTheme="majorBidi" w:cstheme="majorBidi"/>
          <w:sz w:val="24"/>
          <w:szCs w:val="24"/>
        </w:rPr>
      </w:pPr>
    </w:p>
    <w:p w14:paraId="55857803" w14:textId="0F25BBA3" w:rsidR="00DF702A" w:rsidRDefault="009E16EA" w:rsidP="00B705C2">
      <w:pPr>
        <w:autoSpaceDE w:val="0"/>
        <w:autoSpaceDN w:val="0"/>
        <w:adjustRightInd w:val="0"/>
        <w:ind w:left="0" w:firstLine="0"/>
        <w:rPr>
          <w:rFonts w:asciiTheme="minorHAnsi" w:eastAsia="Times New Roman" w:hAnsiTheme="minorHAnsi" w:cstheme="minorHAnsi"/>
          <w:b/>
          <w:bCs/>
          <w:color w:val="000000" w:themeColor="text1"/>
          <w:sz w:val="24"/>
        </w:rPr>
      </w:pPr>
      <w:r>
        <w:rPr>
          <w:rFonts w:asciiTheme="majorBidi" w:eastAsia="Times New Roman" w:hAnsiTheme="majorBidi" w:cstheme="majorBidi"/>
          <w:sz w:val="24"/>
          <w:szCs w:val="24"/>
        </w:rPr>
        <w:lastRenderedPageBreak/>
        <w:t>25)</w:t>
      </w:r>
      <w:r w:rsidR="00B705C2">
        <w:rPr>
          <w:rFonts w:asciiTheme="majorBidi" w:eastAsia="Times New Roman" w:hAnsiTheme="majorBidi" w:cstheme="majorBidi"/>
          <w:sz w:val="24"/>
          <w:szCs w:val="24"/>
        </w:rPr>
        <w:t xml:space="preserve"> </w:t>
      </w:r>
      <w:r w:rsidR="00DF702A" w:rsidRPr="00DF702A">
        <w:rPr>
          <w:rFonts w:asciiTheme="minorHAnsi" w:eastAsia="Times New Roman" w:hAnsiTheme="minorHAnsi" w:cstheme="minorHAnsi"/>
          <w:b/>
          <w:bCs/>
          <w:color w:val="000000" w:themeColor="text1"/>
          <w:sz w:val="24"/>
        </w:rPr>
        <w:t>Environmental, Social, Health, and Safety (ESHS)</w:t>
      </w:r>
    </w:p>
    <w:p w14:paraId="3DD69933" w14:textId="77777777" w:rsidR="00DF702A" w:rsidRPr="00DF702A" w:rsidRDefault="00DF702A" w:rsidP="00B705C2">
      <w:pPr>
        <w:autoSpaceDE w:val="0"/>
        <w:autoSpaceDN w:val="0"/>
        <w:adjustRightInd w:val="0"/>
        <w:ind w:left="0" w:firstLine="0"/>
        <w:rPr>
          <w:rFonts w:asciiTheme="majorBidi" w:eastAsia="Times New Roman" w:hAnsiTheme="majorBidi" w:cstheme="majorBidi"/>
          <w:b/>
          <w:bCs/>
          <w:sz w:val="24"/>
          <w:szCs w:val="24"/>
        </w:rPr>
      </w:pPr>
    </w:p>
    <w:p w14:paraId="18BCD357" w14:textId="3E1C0F58" w:rsidR="009E16EA" w:rsidRPr="00B705C2" w:rsidRDefault="00531A15" w:rsidP="00B705C2">
      <w:pPr>
        <w:autoSpaceDE w:val="0"/>
        <w:autoSpaceDN w:val="0"/>
        <w:adjustRightInd w:val="0"/>
        <w:ind w:left="0" w:firstLine="0"/>
        <w:rPr>
          <w:rFonts w:asciiTheme="majorBidi" w:eastAsia="Times New Roman" w:hAnsiTheme="majorBidi" w:cstheme="majorBidi"/>
          <w:sz w:val="24"/>
          <w:szCs w:val="24"/>
        </w:rPr>
      </w:pPr>
      <w:r>
        <w:rPr>
          <w:rFonts w:asciiTheme="minorHAnsi" w:eastAsia="Times New Roman" w:hAnsiTheme="minorHAnsi" w:cstheme="minorHAnsi"/>
          <w:color w:val="000000" w:themeColor="text1"/>
          <w:sz w:val="24"/>
        </w:rPr>
        <w:t>Bidders, if successful in this bid and are awarded the contract</w:t>
      </w:r>
      <w:r w:rsidR="002F07D0">
        <w:rPr>
          <w:rFonts w:asciiTheme="minorHAnsi" w:eastAsia="Times New Roman" w:hAnsiTheme="minorHAnsi" w:cstheme="minorHAnsi"/>
          <w:color w:val="000000" w:themeColor="text1"/>
          <w:sz w:val="24"/>
        </w:rPr>
        <w:t>, should adhere to the following:-</w:t>
      </w:r>
    </w:p>
    <w:p w14:paraId="1F047F5C" w14:textId="4CF1AEA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shall</w:t>
      </w:r>
      <w:r w:rsidRPr="00811983">
        <w:rPr>
          <w:rFonts w:asciiTheme="minorHAnsi" w:eastAsia="Times New Roman" w:hAnsiTheme="minorHAnsi" w:cstheme="minorHAnsi"/>
          <w:color w:val="000000" w:themeColor="text1"/>
          <w:sz w:val="24"/>
        </w:rPr>
        <w:t xml:space="preserve"> ensure that the planned activities will be carried out within the current school's footprint, involving no land acquisition. The sanitary facilities should be at least 50 meters from classrooms and public property, and at least 25 meters away from potable/surface water. If there is not sufficient space, the location of the sanitary facilities should be chosen taking wind direction into account to prevent sm</w:t>
      </w:r>
      <w:r>
        <w:rPr>
          <w:rFonts w:asciiTheme="minorHAnsi" w:eastAsia="Times New Roman" w:hAnsiTheme="minorHAnsi" w:cstheme="minorHAnsi"/>
          <w:color w:val="000000" w:themeColor="text1"/>
          <w:sz w:val="24"/>
        </w:rPr>
        <w:t>ell</w:t>
      </w:r>
      <w:r w:rsidRPr="00811983">
        <w:rPr>
          <w:rFonts w:asciiTheme="minorHAnsi" w:eastAsia="Times New Roman" w:hAnsiTheme="minorHAnsi" w:cstheme="minorHAnsi"/>
          <w:color w:val="000000" w:themeColor="text1"/>
          <w:sz w:val="24"/>
        </w:rPr>
        <w:t xml:space="preserve"> defusing to the classroom and surrounding environment. Additionally, the sanitary facilities should be in areas that can be easily supervised and evenly distributed throughout the school</w:t>
      </w:r>
      <w:r>
        <w:rPr>
          <w:rFonts w:asciiTheme="minorHAnsi" w:eastAsia="Times New Roman" w:hAnsiTheme="minorHAnsi" w:cstheme="minorHAnsi"/>
          <w:color w:val="000000" w:themeColor="text1"/>
          <w:sz w:val="24"/>
        </w:rPr>
        <w:t xml:space="preserve"> operation</w:t>
      </w:r>
      <w:r w:rsidRPr="00811983">
        <w:rPr>
          <w:rFonts w:asciiTheme="minorHAnsi" w:eastAsia="Times New Roman" w:hAnsiTheme="minorHAnsi" w:cstheme="minorHAnsi"/>
          <w:color w:val="000000" w:themeColor="text1"/>
          <w:sz w:val="24"/>
        </w:rPr>
        <w:t>.</w:t>
      </w:r>
    </w:p>
    <w:p w14:paraId="0A969C3B"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4EF43290" w14:textId="6EC6F1AB" w:rsidR="009E16EA" w:rsidRPr="002B7627"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shall  ensure that the project's operations won't result in the cutting down of trees or the mutilation, slashing, or tampering with of the surrounding environment. In the event that there is not sufficient space, the contractor shall plant three trees in the current school's footprint in place of each cut tree.</w:t>
      </w:r>
    </w:p>
    <w:p w14:paraId="486ABDF5" w14:textId="77777777" w:rsidR="002B7627" w:rsidRPr="002B7627" w:rsidRDefault="002B7627" w:rsidP="002B7627">
      <w:pPr>
        <w:pStyle w:val="ListParagraph"/>
        <w:rPr>
          <w:rFonts w:asciiTheme="minorHAnsi" w:eastAsia="Times New Roman" w:hAnsiTheme="minorHAnsi" w:cstheme="minorHAnsi"/>
          <w:bCs/>
          <w:color w:val="000000" w:themeColor="text1"/>
          <w:sz w:val="24"/>
        </w:rPr>
      </w:pPr>
    </w:p>
    <w:p w14:paraId="2900B129" w14:textId="6132309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save all existing structures, pipes, cables, sewers, or other services or installations during the project implementation. </w:t>
      </w:r>
    </w:p>
    <w:p w14:paraId="1A992A65"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00FC1686" w14:textId="5D801535" w:rsidR="009E16EA" w:rsidRPr="002F07D0"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6F6E7B">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D30C7D">
        <w:rPr>
          <w:rFonts w:asciiTheme="minorHAnsi" w:eastAsia="Times New Roman" w:hAnsiTheme="minorHAnsi" w:cstheme="minorHAnsi"/>
          <w:color w:val="000000" w:themeColor="text1"/>
          <w:sz w:val="24"/>
        </w:rPr>
        <w:t>that all waste generated by contractor camp operations, excavation, and construction activities is managed properly and disposed of appropriately in the designated site by the local governor or municipalities.</w:t>
      </w:r>
    </w:p>
    <w:p w14:paraId="2553DADC" w14:textId="77777777" w:rsidR="002F07D0" w:rsidRPr="002F07D0" w:rsidRDefault="002F07D0" w:rsidP="002F07D0">
      <w:pPr>
        <w:pStyle w:val="ListParagraph"/>
        <w:rPr>
          <w:rFonts w:asciiTheme="minorHAnsi" w:eastAsia="Times New Roman" w:hAnsiTheme="minorHAnsi" w:cstheme="minorHAnsi"/>
          <w:bCs/>
          <w:color w:val="000000" w:themeColor="text1"/>
          <w:sz w:val="24"/>
        </w:rPr>
      </w:pPr>
    </w:p>
    <w:p w14:paraId="1EA32C0B" w14:textId="352FEC4A" w:rsidR="009E16EA" w:rsidRPr="00531A15"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242273">
        <w:rPr>
          <w:rFonts w:asciiTheme="minorHAnsi" w:eastAsia="Times New Roman" w:hAnsiTheme="minorHAnsi" w:cstheme="minorHAnsi"/>
          <w:color w:val="000000" w:themeColor="text1"/>
          <w:sz w:val="24"/>
        </w:rPr>
        <w:t xml:space="preserve">shall ensure that the environmental, social, health, and safety (ESHS) </w:t>
      </w:r>
      <w:r w:rsidRPr="0008567C">
        <w:rPr>
          <w:rFonts w:asciiTheme="minorHAnsi" w:eastAsia="Times New Roman" w:hAnsiTheme="minorHAnsi" w:cstheme="minorHAnsi"/>
          <w:color w:val="000000" w:themeColor="text1"/>
          <w:sz w:val="24"/>
        </w:rPr>
        <w:t xml:space="preserve">requirements </w:t>
      </w:r>
      <w:r w:rsidRPr="00A36E55">
        <w:rPr>
          <w:rFonts w:asciiTheme="minorHAnsi" w:eastAsia="Times New Roman" w:hAnsiTheme="minorHAnsi" w:cstheme="minorHAnsi"/>
          <w:b/>
          <w:bCs/>
          <w:color w:val="000000" w:themeColor="text1"/>
          <w:sz w:val="24"/>
        </w:rPr>
        <w:t>(Annex-</w:t>
      </w:r>
      <w:r w:rsidR="003F75B6" w:rsidRPr="00A36E55">
        <w:rPr>
          <w:rFonts w:asciiTheme="minorHAnsi" w:eastAsia="Times New Roman" w:hAnsiTheme="minorHAnsi" w:cstheme="minorHAnsi"/>
          <w:b/>
          <w:bCs/>
          <w:color w:val="000000" w:themeColor="text1"/>
          <w:sz w:val="24"/>
        </w:rPr>
        <w:t>4</w:t>
      </w:r>
      <w:r w:rsidRPr="00A36E55">
        <w:rPr>
          <w:rFonts w:asciiTheme="minorHAnsi" w:eastAsia="Times New Roman" w:hAnsiTheme="minorHAnsi" w:cstheme="minorHAnsi"/>
          <w:b/>
          <w:bCs/>
          <w:color w:val="000000" w:themeColor="text1"/>
          <w:sz w:val="24"/>
        </w:rPr>
        <w:t>)</w:t>
      </w:r>
      <w:r w:rsidRPr="00242273">
        <w:rPr>
          <w:rFonts w:asciiTheme="minorHAnsi" w:eastAsia="Times New Roman" w:hAnsiTheme="minorHAnsi" w:cstheme="minorHAnsi"/>
          <w:color w:val="000000" w:themeColor="text1"/>
          <w:sz w:val="24"/>
        </w:rPr>
        <w:t xml:space="preserve"> and proposed mitigation measures are put into place during the construction activities in order to manage, mitigate, minimize, and reduce the pollution of the air, water, noise, and soil. </w:t>
      </w:r>
    </w:p>
    <w:p w14:paraId="5CA41531" w14:textId="77777777" w:rsidR="00531A15" w:rsidRPr="00531A15" w:rsidRDefault="00531A15" w:rsidP="00531A15">
      <w:pPr>
        <w:pStyle w:val="ListParagraph"/>
        <w:rPr>
          <w:rFonts w:asciiTheme="minorHAnsi" w:eastAsia="Times New Roman" w:hAnsiTheme="minorHAnsi" w:cstheme="minorHAnsi"/>
          <w:bCs/>
          <w:color w:val="000000" w:themeColor="text1"/>
          <w:sz w:val="24"/>
        </w:rPr>
      </w:pPr>
    </w:p>
    <w:p w14:paraId="74DD7371" w14:textId="637C42BF"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that </w:t>
      </w:r>
      <w:r w:rsidRPr="00A667CE">
        <w:rPr>
          <w:rFonts w:asciiTheme="minorHAnsi" w:eastAsia="Times New Roman" w:hAnsiTheme="minorHAnsi" w:cstheme="minorHAnsi"/>
          <w:color w:val="000000" w:themeColor="text1"/>
          <w:sz w:val="24"/>
        </w:rPr>
        <w:t xml:space="preserve">a site-specific occupational health and safety (OHS) management plan is developed and implemented during the project's construction phase. This plan should include information on the organization and capacity, roles and responsibilities, personnel protective equipment, compensation based on Afghanistan's national labor laws and regulations, training, and capacity building.  </w:t>
      </w:r>
    </w:p>
    <w:p w14:paraId="6EA2A0E5" w14:textId="77777777" w:rsidR="009E16EA" w:rsidRPr="00A63CAC" w:rsidRDefault="009E16EA" w:rsidP="009E16EA">
      <w:pPr>
        <w:rPr>
          <w:rFonts w:asciiTheme="minorHAnsi" w:eastAsia="Times New Roman" w:hAnsiTheme="minorHAnsi" w:cstheme="minorHAnsi"/>
          <w:bCs/>
          <w:color w:val="000000" w:themeColor="text1"/>
          <w:sz w:val="24"/>
        </w:rPr>
      </w:pPr>
    </w:p>
    <w:p w14:paraId="7003724A" w14:textId="7E55DED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AB6548">
        <w:rPr>
          <w:rFonts w:asciiTheme="minorHAnsi" w:eastAsia="Times New Roman" w:hAnsiTheme="minorHAnsi" w:cstheme="minorHAnsi"/>
          <w:color w:val="000000" w:themeColor="text1"/>
          <w:sz w:val="24"/>
        </w:rPr>
        <w:t>that</w:t>
      </w:r>
      <w:r>
        <w:rPr>
          <w:rFonts w:asciiTheme="minorHAnsi" w:eastAsia="Times New Roman" w:hAnsiTheme="minorHAnsi" w:cstheme="minorHAnsi"/>
          <w:color w:val="000000" w:themeColor="text1"/>
          <w:sz w:val="24"/>
        </w:rPr>
        <w:t xml:space="preserve"> </w:t>
      </w:r>
      <w:r w:rsidRPr="008C00D9">
        <w:rPr>
          <w:rFonts w:asciiTheme="minorHAnsi" w:eastAsia="Times New Roman" w:hAnsiTheme="minorHAnsi" w:cstheme="minorHAnsi"/>
          <w:color w:val="000000" w:themeColor="text1"/>
          <w:sz w:val="24"/>
        </w:rPr>
        <w:t>appropriate incident and accident reporting and handling procedures have been established, including those for internal and external reporting, first aid, compensation, and training for both technical and non-technical workers.</w:t>
      </w:r>
    </w:p>
    <w:p w14:paraId="4F447FE3"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1EAFCD0" w14:textId="79429DE3" w:rsidR="009E16EA" w:rsidRDefault="006A14A0"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009E16EA" w:rsidRPr="00F0242F">
        <w:rPr>
          <w:rFonts w:asciiTheme="minorHAnsi" w:eastAsia="Times New Roman" w:hAnsiTheme="minorHAnsi" w:cstheme="minorHAnsi"/>
          <w:color w:val="000000" w:themeColor="text1"/>
          <w:sz w:val="24"/>
        </w:rPr>
        <w:t>for the safety of their workers, locations, possessions, and operations. They shall ensure that their employees receive sufficient training on safety and security issues that are appropriate for the Afghan context, including conflict-sensitive communication, cultural awareness, implementation, and risk management, and they must immediately communicate to UNICEF any security-related issues that have a negative impact on program delivery or personnel.</w:t>
      </w:r>
    </w:p>
    <w:p w14:paraId="7EF166C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0E0057AE" w14:textId="4AABB9F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 xml:space="preserve">shall ensure </w:t>
      </w:r>
      <w:r w:rsidRPr="003C659C">
        <w:rPr>
          <w:rFonts w:asciiTheme="minorHAnsi" w:eastAsia="Times New Roman" w:hAnsiTheme="minorHAnsi" w:cstheme="minorHAnsi"/>
          <w:color w:val="000000" w:themeColor="text1"/>
          <w:sz w:val="24"/>
        </w:rPr>
        <w:t>that a site-specific Traffic Management Plan (TMP) is developed and implemented during the project construction phase and includes responsibilities and responsibilities, emergency response and reporting procedures, compensation based on Afghanistan's national labor laws and regulations, training, and capacity building for all drivers and other relevant employees.</w:t>
      </w:r>
    </w:p>
    <w:p w14:paraId="3E306608"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1C7271B" w14:textId="7F00D9C5"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0C20B5">
        <w:rPr>
          <w:rFonts w:asciiTheme="minorHAnsi" w:eastAsia="Times New Roman" w:hAnsiTheme="minorHAnsi" w:cstheme="minorHAnsi"/>
          <w:color w:val="000000" w:themeColor="text1"/>
          <w:sz w:val="24"/>
        </w:rPr>
        <w:t>that a site-specific emergency preparedness and response (EPR) plan is developed and implemented, all technical and non-technical employees and staff are trained. The plan should include roles and duties, emergency response procedures, internal and external reporting procedures.</w:t>
      </w:r>
    </w:p>
    <w:p w14:paraId="30342DB9" w14:textId="77777777" w:rsidR="009E16EA" w:rsidRPr="003C659C" w:rsidRDefault="009E16EA" w:rsidP="009E16EA"/>
    <w:p w14:paraId="5CCACFCC" w14:textId="5EAF5812"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implement a combination of behavioral and environmental modification to mitigate communicable disease risks and impacts.  </w:t>
      </w:r>
    </w:p>
    <w:p w14:paraId="6B92AAC9" w14:textId="77777777" w:rsidR="009E16EA" w:rsidRPr="00A63CAC" w:rsidRDefault="009E16EA" w:rsidP="009E16EA">
      <w:pPr>
        <w:rPr>
          <w:rFonts w:asciiTheme="minorHAnsi" w:eastAsia="Times New Roman" w:hAnsiTheme="minorHAnsi" w:cstheme="minorHAnsi"/>
          <w:bCs/>
          <w:color w:val="000000" w:themeColor="text1"/>
          <w:sz w:val="24"/>
        </w:rPr>
      </w:pPr>
    </w:p>
    <w:p w14:paraId="74AECD83" w14:textId="07D28DF9"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3C659C">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8A6CAE">
        <w:rPr>
          <w:rFonts w:asciiTheme="minorHAnsi" w:eastAsia="Times New Roman" w:hAnsiTheme="minorHAnsi" w:cstheme="minorHAnsi"/>
          <w:color w:val="000000" w:themeColor="text1"/>
          <w:sz w:val="24"/>
        </w:rPr>
        <w:t>that both the project site and the contractor camp have adequate lavatory facilities (toilets and washing places), and that portable and drinking water are properly provided for project workers. </w:t>
      </w:r>
    </w:p>
    <w:p w14:paraId="710F1B64"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6B9AAE75" w14:textId="2B562A18" w:rsidR="009E16EA" w:rsidRPr="00A63CAC"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that before, during, and after the project's implementation, every relevant stakeholder, including provincial and district level MoE directorates, community representatives, Schools Management Shuras (SMS), and school's principals, are engaged and involved.</w:t>
      </w:r>
    </w:p>
    <w:p w14:paraId="2823A455" w14:textId="77777777" w:rsidR="009E16EA" w:rsidRPr="00A63CAC" w:rsidRDefault="009E16EA" w:rsidP="009E16EA">
      <w:pPr>
        <w:pStyle w:val="ListParagraph"/>
        <w:rPr>
          <w:rFonts w:asciiTheme="minorHAnsi" w:eastAsia="Times New Roman" w:hAnsiTheme="minorHAnsi" w:cstheme="minorHAnsi"/>
          <w:color w:val="000000" w:themeColor="text1"/>
          <w:sz w:val="24"/>
        </w:rPr>
      </w:pPr>
    </w:p>
    <w:p w14:paraId="7A642505" w14:textId="7A5BB5B0"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7E7143">
        <w:rPr>
          <w:rFonts w:asciiTheme="minorHAnsi" w:eastAsia="Times New Roman" w:hAnsiTheme="minorHAnsi" w:cstheme="minorHAnsi"/>
          <w:color w:val="000000" w:themeColor="text1"/>
          <w:sz w:val="24"/>
        </w:rPr>
        <w:t xml:space="preserve">that </w:t>
      </w:r>
      <w:r w:rsidRPr="0095713E">
        <w:rPr>
          <w:rFonts w:asciiTheme="minorHAnsi" w:eastAsia="Times New Roman" w:hAnsiTheme="minorHAnsi" w:cstheme="minorHAnsi"/>
          <w:color w:val="000000" w:themeColor="text1"/>
          <w:sz w:val="24"/>
        </w:rPr>
        <w:t>a grievance system including the PSEA hotline and the PSEA confidential email address is set up at the project level and that all communities, teachers, and project workers (technical, skilled, and unskilled labor) are properly informed of the reporting channels and handling procedures. In addition, UNICEF will encourage the use of its innovative SMS-based mechanisms (U-Report and RapidPro), as well as the interagency system Awaaz, to receive feedback from impacted populations.</w:t>
      </w:r>
    </w:p>
    <w:p w14:paraId="6EED3058"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1C647FCE" w14:textId="2399A02E"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E01C4F">
        <w:rPr>
          <w:rFonts w:asciiTheme="minorHAnsi" w:eastAsia="Times New Roman" w:hAnsiTheme="minorHAnsi" w:cstheme="minorHAnsi"/>
          <w:color w:val="000000" w:themeColor="text1"/>
          <w:sz w:val="24"/>
        </w:rPr>
        <w:t xml:space="preserve">that a project labor management procedure is in place, that all technical and non-technical worker terms and conditions comply with Afghanistan labor laws and regulations, that they are informed of the project grievance procedure, and that no child or forced labor is employed in the project activities. </w:t>
      </w:r>
    </w:p>
    <w:p w14:paraId="5687C199" w14:textId="77777777" w:rsidR="009E16EA" w:rsidRDefault="009E16EA" w:rsidP="009E16EA">
      <w:pPr>
        <w:pStyle w:val="ListParagraph"/>
        <w:rPr>
          <w:rFonts w:asciiTheme="minorHAnsi" w:eastAsia="Times New Roman" w:hAnsiTheme="minorHAnsi" w:cstheme="minorHAnsi"/>
          <w:bCs/>
          <w:color w:val="000000" w:themeColor="text1"/>
          <w:sz w:val="24"/>
        </w:rPr>
      </w:pPr>
    </w:p>
    <w:p w14:paraId="519014CB" w14:textId="77777777" w:rsidR="007D6E4A" w:rsidRPr="00A63CAC" w:rsidRDefault="007D6E4A" w:rsidP="009E16EA">
      <w:pPr>
        <w:pStyle w:val="ListParagraph"/>
        <w:rPr>
          <w:rFonts w:asciiTheme="minorHAnsi" w:eastAsia="Times New Roman" w:hAnsiTheme="minorHAnsi" w:cstheme="minorHAnsi"/>
          <w:bCs/>
          <w:color w:val="000000" w:themeColor="text1"/>
          <w:sz w:val="24"/>
        </w:rPr>
      </w:pPr>
    </w:p>
    <w:p w14:paraId="311AFA87" w14:textId="4CDBA396"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7E7143">
        <w:rPr>
          <w:rFonts w:asciiTheme="minorHAnsi" w:eastAsia="Times New Roman" w:hAnsiTheme="minorHAnsi" w:cstheme="minorHAnsi"/>
          <w:color w:val="000000" w:themeColor="text1"/>
          <w:sz w:val="24"/>
        </w:rPr>
        <w:t xml:space="preserve">shall </w:t>
      </w:r>
      <w:r>
        <w:rPr>
          <w:rFonts w:asciiTheme="minorHAnsi" w:eastAsia="Times New Roman" w:hAnsiTheme="minorHAnsi" w:cstheme="minorHAnsi"/>
          <w:color w:val="000000" w:themeColor="text1"/>
          <w:sz w:val="24"/>
        </w:rPr>
        <w:t xml:space="preserve">ensure </w:t>
      </w:r>
      <w:r w:rsidRPr="0096666F">
        <w:rPr>
          <w:rFonts w:asciiTheme="minorHAnsi" w:eastAsia="Times New Roman" w:hAnsiTheme="minorHAnsi" w:cstheme="minorHAnsi"/>
          <w:color w:val="000000" w:themeColor="text1"/>
          <w:sz w:val="24"/>
        </w:rPr>
        <w:t>the availability of a functional grievance redressal mechanism at the project level that can be used as a reporting channel with specific referral pathways for GBV/SEA/SH. As well as ensure that all project workers (technical and non-technical staff) receive training on sexual exploitation and abuse and sign a code of conduct.</w:t>
      </w:r>
    </w:p>
    <w:p w14:paraId="7309CEC1" w14:textId="77777777" w:rsidR="009E16EA"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5A4DA76A" w14:textId="1F7A89BD" w:rsidR="009E16EA" w:rsidRDefault="009E16EA"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sidRPr="00B33B35">
        <w:rPr>
          <w:rFonts w:asciiTheme="minorHAnsi" w:eastAsia="Times New Roman" w:hAnsiTheme="minorHAnsi" w:cstheme="minorHAnsi"/>
          <w:color w:val="000000" w:themeColor="text1"/>
          <w:sz w:val="24"/>
        </w:rPr>
        <w:lastRenderedPageBreak/>
        <w:t>shall ensure that all project employees, both technical and non-technical, receive continuous capacity-building training on minimizing environmental and social risks and managing their effects.</w:t>
      </w:r>
    </w:p>
    <w:p w14:paraId="701C7D86" w14:textId="77777777" w:rsidR="009E16EA" w:rsidRPr="00A63CAC" w:rsidRDefault="009E16EA" w:rsidP="009E16EA">
      <w:pPr>
        <w:pStyle w:val="ListParagraph"/>
        <w:rPr>
          <w:rFonts w:asciiTheme="minorHAnsi" w:eastAsia="Times New Roman" w:hAnsiTheme="minorHAnsi" w:cstheme="minorHAnsi"/>
          <w:bCs/>
          <w:color w:val="000000" w:themeColor="text1"/>
          <w:sz w:val="24"/>
        </w:rPr>
      </w:pPr>
    </w:p>
    <w:p w14:paraId="10086CBA" w14:textId="74FF4AB1" w:rsidR="009E16EA" w:rsidRDefault="001E72BD" w:rsidP="009E16EA">
      <w:pPr>
        <w:pStyle w:val="ListParagraph"/>
        <w:numPr>
          <w:ilvl w:val="0"/>
          <w:numId w:val="18"/>
        </w:numPr>
        <w:spacing w:after="0" w:line="240" w:lineRule="auto"/>
        <w:ind w:right="0"/>
        <w:contextualSpacing w:val="0"/>
        <w:rPr>
          <w:rFonts w:asciiTheme="minorHAnsi" w:eastAsia="Times New Roman" w:hAnsiTheme="minorHAnsi" w:cstheme="minorHAnsi"/>
          <w:bCs/>
          <w:color w:val="000000" w:themeColor="text1"/>
          <w:sz w:val="24"/>
        </w:rPr>
      </w:pPr>
      <w:r>
        <w:rPr>
          <w:rFonts w:asciiTheme="minorHAnsi" w:eastAsia="Times New Roman" w:hAnsiTheme="minorHAnsi" w:cstheme="minorHAnsi"/>
          <w:color w:val="000000" w:themeColor="text1"/>
          <w:sz w:val="24"/>
        </w:rPr>
        <w:t>t</w:t>
      </w:r>
      <w:r w:rsidR="009E16EA" w:rsidRPr="007D39BE">
        <w:rPr>
          <w:rFonts w:asciiTheme="minorHAnsi" w:eastAsia="Times New Roman" w:hAnsiTheme="minorHAnsi" w:cstheme="minorHAnsi"/>
          <w:color w:val="000000" w:themeColor="text1"/>
          <w:sz w:val="24"/>
        </w:rPr>
        <w:t>he contractor will be in charge of setting up an ESS focal point and will be in charge of implementing the social and environmental safeguards instruments in the project site. </w:t>
      </w:r>
    </w:p>
    <w:p w14:paraId="2E3FD68A" w14:textId="77777777" w:rsidR="009E16EA" w:rsidRPr="00A63CAC" w:rsidRDefault="009E16EA" w:rsidP="009E16EA">
      <w:pPr>
        <w:pStyle w:val="ListParagraph"/>
        <w:ind w:left="360"/>
        <w:contextualSpacing w:val="0"/>
        <w:rPr>
          <w:rFonts w:asciiTheme="minorHAnsi" w:eastAsia="Times New Roman" w:hAnsiTheme="minorHAnsi" w:cstheme="minorHAnsi"/>
          <w:bCs/>
          <w:color w:val="000000" w:themeColor="text1"/>
          <w:sz w:val="24"/>
        </w:rPr>
      </w:pPr>
    </w:p>
    <w:p w14:paraId="26E97DD0" w14:textId="77777777" w:rsidR="009E16EA" w:rsidRPr="007E41EF" w:rsidRDefault="009E16EA" w:rsidP="00F00AD9">
      <w:pPr>
        <w:autoSpaceDE w:val="0"/>
        <w:autoSpaceDN w:val="0"/>
        <w:adjustRightInd w:val="0"/>
        <w:ind w:left="0" w:firstLine="0"/>
        <w:rPr>
          <w:rFonts w:asciiTheme="majorBidi" w:eastAsia="Times New Roman" w:hAnsiTheme="majorBidi" w:cstheme="majorBidi"/>
          <w:sz w:val="24"/>
          <w:szCs w:val="24"/>
        </w:rPr>
      </w:pPr>
    </w:p>
    <w:p w14:paraId="0610D795" w14:textId="77777777" w:rsidR="0042155E" w:rsidRDefault="0042155E" w:rsidP="00422151">
      <w:pPr>
        <w:widowControl w:val="0"/>
        <w:autoSpaceDE w:val="0"/>
        <w:autoSpaceDN w:val="0"/>
        <w:adjustRightInd w:val="0"/>
        <w:spacing w:after="0" w:line="276" w:lineRule="auto"/>
        <w:ind w:left="0" w:right="0" w:firstLine="0"/>
        <w:rPr>
          <w:rFonts w:asciiTheme="majorBidi" w:eastAsia="Times New Roman" w:hAnsiTheme="majorBidi" w:cstheme="majorBidi"/>
          <w:sz w:val="24"/>
          <w:szCs w:val="24"/>
        </w:rPr>
      </w:pPr>
    </w:p>
    <w:p w14:paraId="7C93549F" w14:textId="3B2250EC"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67E242" w14:textId="32025E23" w:rsidR="00BC5145" w:rsidRDefault="00BC5145"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FE22335" w14:textId="0AC7600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1DBB06B8" w14:textId="2DD23F3F"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5D12149" w14:textId="7C74CE33"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8176BBF" w14:textId="563B8D98"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6DB4377" w14:textId="77777777" w:rsidR="00DF702A" w:rsidRDefault="00DF702A"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7290009" w14:textId="77777777" w:rsidR="00DF702A" w:rsidRDefault="00DF702A"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B02F8A1" w14:textId="77777777" w:rsidR="00DF702A" w:rsidRDefault="00DF702A"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45B3DE2E" w14:textId="1DD615E2"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91234AD" w14:textId="405E8405"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4FB9407" w14:textId="41FC1A10"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F80AA61" w14:textId="59D02B44"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2218C7BE" w14:textId="042C6CCD"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7569777" w14:textId="556C8284"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ED7EE86" w14:textId="25A679D5" w:rsidR="00C41223" w:rsidRDefault="00C41223"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5A8B23BE" w14:textId="12D48F67" w:rsidR="00511A44" w:rsidRDefault="00511A44"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5EEF5D4" w14:textId="7B50AB6C" w:rsidR="00511A44" w:rsidRDefault="00511A44"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0CD430C" w14:textId="77777777" w:rsidR="00511A44" w:rsidRPr="005148C6" w:rsidRDefault="00511A44" w:rsidP="00784B4B">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5D477265" w14:textId="2F8154B1" w:rsidR="00641C24" w:rsidRPr="002C669D" w:rsidRDefault="00641C24" w:rsidP="00641C24">
      <w:pPr>
        <w:spacing w:after="240" w:line="240" w:lineRule="auto"/>
        <w:ind w:left="0" w:firstLine="0"/>
        <w:rPr>
          <w:rFonts w:asciiTheme="majorBidi" w:hAnsiTheme="majorBidi" w:cstheme="majorBidi"/>
          <w:b/>
          <w:color w:val="133469"/>
          <w:sz w:val="24"/>
        </w:rPr>
      </w:pPr>
    </w:p>
    <w:p w14:paraId="5FF42F06" w14:textId="73776DA6" w:rsidR="002C669D" w:rsidRPr="000D77A6" w:rsidRDefault="002C669D" w:rsidP="000D77A6">
      <w:pPr>
        <w:pStyle w:val="Para"/>
        <w:tabs>
          <w:tab w:val="clear" w:pos="284"/>
          <w:tab w:val="clear" w:pos="851"/>
          <w:tab w:val="left" w:pos="720"/>
        </w:tabs>
        <w:spacing w:after="120"/>
        <w:ind w:left="0" w:firstLine="0"/>
        <w:rPr>
          <w:rFonts w:asciiTheme="majorBidi" w:eastAsia="Calibri" w:hAnsiTheme="majorBidi" w:cstheme="majorBidi"/>
          <w:b/>
          <w:color w:val="133469"/>
          <w:szCs w:val="22"/>
          <w:lang w:val="en-US"/>
        </w:rPr>
      </w:pPr>
    </w:p>
    <w:p w14:paraId="726A8F25" w14:textId="7D026E15" w:rsidR="009E70D9" w:rsidRDefault="009E70D9" w:rsidP="00312055">
      <w:pPr>
        <w:pStyle w:val="Para"/>
        <w:tabs>
          <w:tab w:val="clear" w:pos="284"/>
          <w:tab w:val="clear" w:pos="851"/>
          <w:tab w:val="left" w:pos="720"/>
        </w:tabs>
        <w:spacing w:after="120"/>
        <w:ind w:left="0" w:firstLine="0"/>
        <w:rPr>
          <w:rFonts w:asciiTheme="majorBidi" w:hAnsiTheme="majorBidi" w:cstheme="majorBidi"/>
          <w:color w:val="000000"/>
          <w:lang w:val="en-US"/>
        </w:rPr>
      </w:pPr>
    </w:p>
    <w:p w14:paraId="61460E58" w14:textId="57A12367" w:rsidR="009E70D9" w:rsidRDefault="009E70D9" w:rsidP="00312055">
      <w:pPr>
        <w:pStyle w:val="Para"/>
        <w:tabs>
          <w:tab w:val="clear" w:pos="284"/>
          <w:tab w:val="clear" w:pos="851"/>
          <w:tab w:val="left" w:pos="720"/>
        </w:tabs>
        <w:spacing w:after="120"/>
        <w:ind w:left="0" w:firstLine="0"/>
        <w:rPr>
          <w:rFonts w:asciiTheme="majorBidi" w:hAnsiTheme="majorBidi" w:cstheme="majorBidi"/>
          <w:color w:val="000000"/>
          <w:lang w:val="en-US"/>
        </w:rPr>
      </w:pPr>
    </w:p>
    <w:p w14:paraId="5BD813A9" w14:textId="77777777" w:rsidR="009E70D9" w:rsidRPr="00B94634" w:rsidRDefault="009E70D9" w:rsidP="00312055">
      <w:pPr>
        <w:pStyle w:val="Para"/>
        <w:tabs>
          <w:tab w:val="clear" w:pos="284"/>
          <w:tab w:val="clear" w:pos="851"/>
          <w:tab w:val="left" w:pos="720"/>
        </w:tabs>
        <w:spacing w:after="120"/>
        <w:ind w:left="0" w:firstLine="0"/>
        <w:rPr>
          <w:rFonts w:asciiTheme="majorBidi" w:hAnsiTheme="majorBidi" w:cstheme="majorBidi"/>
          <w:color w:val="000000"/>
          <w:lang w:val="en-US"/>
        </w:rPr>
      </w:pPr>
    </w:p>
    <w:p w14:paraId="42BCBA87" w14:textId="2FD94AC7" w:rsidR="00B94634" w:rsidRPr="00B94634" w:rsidRDefault="00B94634" w:rsidP="00B94634">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543051D3" w14:textId="42BEF29A" w:rsidR="00B94634" w:rsidRDefault="00B94634" w:rsidP="001650F6">
      <w:pPr>
        <w:widowControl w:val="0"/>
        <w:overflowPunct w:val="0"/>
        <w:autoSpaceDE w:val="0"/>
        <w:autoSpaceDN w:val="0"/>
        <w:adjustRightInd w:val="0"/>
        <w:spacing w:after="0" w:line="276" w:lineRule="auto"/>
        <w:ind w:left="0" w:right="160" w:firstLine="0"/>
        <w:rPr>
          <w:ins w:id="139" w:author="MRT www.Win2Farsi.com" w:date="2023-09-25T19:15:00Z"/>
          <w:rFonts w:asciiTheme="majorBidi" w:eastAsia="Times New Roman" w:hAnsiTheme="majorBidi" w:cstheme="majorBidi"/>
          <w:sz w:val="24"/>
          <w:szCs w:val="24"/>
        </w:rPr>
      </w:pPr>
    </w:p>
    <w:p w14:paraId="0A604940" w14:textId="77777777" w:rsidR="0022570A" w:rsidRDefault="0022570A" w:rsidP="001650F6">
      <w:pPr>
        <w:widowControl w:val="0"/>
        <w:overflowPunct w:val="0"/>
        <w:autoSpaceDE w:val="0"/>
        <w:autoSpaceDN w:val="0"/>
        <w:adjustRightInd w:val="0"/>
        <w:spacing w:after="0" w:line="276" w:lineRule="auto"/>
        <w:ind w:left="0" w:right="160" w:firstLine="0"/>
        <w:rPr>
          <w:ins w:id="140" w:author="MRT www.Win2Farsi.com" w:date="2023-09-25T19:15:00Z"/>
          <w:rFonts w:asciiTheme="majorBidi" w:eastAsia="Times New Roman" w:hAnsiTheme="majorBidi" w:cstheme="majorBidi"/>
          <w:sz w:val="24"/>
          <w:szCs w:val="24"/>
        </w:rPr>
      </w:pPr>
    </w:p>
    <w:p w14:paraId="2AE6D054" w14:textId="77777777" w:rsidR="0022570A" w:rsidRDefault="0022570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326DCFEB" w14:textId="39CE3945" w:rsidR="00D27489" w:rsidRDefault="00D27489"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7A7A2920"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039601FB" w14:textId="77777777" w:rsidR="00DF702A" w:rsidRDefault="00DF702A" w:rsidP="001650F6">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sz w:val="24"/>
          <w:szCs w:val="24"/>
        </w:rPr>
      </w:pPr>
    </w:p>
    <w:p w14:paraId="6B481301" w14:textId="77777777" w:rsidR="003F75B6" w:rsidRP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 xml:space="preserve">ANNEX-1  </w:t>
      </w:r>
    </w:p>
    <w:p w14:paraId="47BED752" w14:textId="5DE31276" w:rsidR="00621B5E" w:rsidRPr="003F75B6" w:rsidRDefault="0011634F" w:rsidP="00621B5E">
      <w:pPr>
        <w:pStyle w:val="Para"/>
        <w:tabs>
          <w:tab w:val="clear" w:pos="284"/>
          <w:tab w:val="clear" w:pos="851"/>
          <w:tab w:val="left" w:pos="720"/>
        </w:tabs>
        <w:spacing w:after="120"/>
        <w:ind w:left="0" w:firstLine="0"/>
        <w:jc w:val="center"/>
        <w:rPr>
          <w:rFonts w:asciiTheme="majorBidi" w:hAnsiTheme="majorBidi" w:cstheme="majorBidi"/>
          <w:b/>
          <w:bCs/>
          <w:color w:val="5B9BD5" w:themeColor="accent1"/>
          <w:sz w:val="28"/>
          <w:szCs w:val="28"/>
          <w:lang w:val="en-US"/>
        </w:rPr>
      </w:pPr>
      <w:r w:rsidRPr="003F75B6">
        <w:rPr>
          <w:rFonts w:asciiTheme="majorBidi" w:hAnsiTheme="majorBidi" w:cstheme="majorBidi"/>
          <w:b/>
          <w:bCs/>
          <w:color w:val="5B9BD5" w:themeColor="accent1"/>
          <w:sz w:val="28"/>
          <w:szCs w:val="28"/>
          <w:lang w:val="en-US"/>
        </w:rPr>
        <w:t>B</w:t>
      </w:r>
      <w:r w:rsidR="00DF702A" w:rsidRPr="003F75B6">
        <w:rPr>
          <w:rFonts w:asciiTheme="majorBidi" w:hAnsiTheme="majorBidi" w:cstheme="majorBidi"/>
          <w:b/>
          <w:bCs/>
          <w:color w:val="5B9BD5" w:themeColor="accent1"/>
          <w:sz w:val="28"/>
          <w:szCs w:val="28"/>
          <w:lang w:val="en-US"/>
        </w:rPr>
        <w:t>ill of Quantities (B</w:t>
      </w:r>
      <w:r w:rsidRPr="003F75B6">
        <w:rPr>
          <w:rFonts w:asciiTheme="majorBidi" w:hAnsiTheme="majorBidi" w:cstheme="majorBidi"/>
          <w:b/>
          <w:bCs/>
          <w:color w:val="5B9BD5" w:themeColor="accent1"/>
          <w:sz w:val="28"/>
          <w:szCs w:val="28"/>
          <w:lang w:val="en-US"/>
        </w:rPr>
        <w:t>oQ</w:t>
      </w:r>
      <w:r w:rsidR="00DF702A" w:rsidRPr="003F75B6">
        <w:rPr>
          <w:rFonts w:asciiTheme="majorBidi" w:hAnsiTheme="majorBidi" w:cstheme="majorBidi"/>
          <w:b/>
          <w:bCs/>
          <w:color w:val="5B9BD5" w:themeColor="accent1"/>
          <w:sz w:val="28"/>
          <w:szCs w:val="28"/>
          <w:lang w:val="en-US"/>
        </w:rPr>
        <w:t>)</w:t>
      </w:r>
    </w:p>
    <w:p w14:paraId="645A9F66" w14:textId="77777777" w:rsidR="003F75B6" w:rsidRDefault="003F75B6"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514C952F" w14:textId="77777777" w:rsidR="00621B5E" w:rsidRDefault="00621B5E" w:rsidP="00621B5E">
      <w:pPr>
        <w:pStyle w:val="Para"/>
        <w:tabs>
          <w:tab w:val="clear" w:pos="284"/>
          <w:tab w:val="clear" w:pos="851"/>
          <w:tab w:val="left" w:pos="720"/>
        </w:tabs>
        <w:spacing w:after="120"/>
        <w:ind w:left="0" w:firstLine="0"/>
        <w:jc w:val="center"/>
        <w:rPr>
          <w:rFonts w:asciiTheme="majorBidi" w:hAnsiTheme="majorBidi" w:cstheme="majorBidi"/>
          <w:b/>
          <w:bCs/>
          <w:color w:val="000000"/>
          <w:sz w:val="28"/>
          <w:szCs w:val="28"/>
          <w:lang w:val="en-US"/>
        </w:rPr>
      </w:pPr>
    </w:p>
    <w:p w14:paraId="68B9EDCF" w14:textId="7F574059" w:rsidR="00D27489" w:rsidRPr="00621B5E" w:rsidRDefault="00AF2667" w:rsidP="00621B5E">
      <w:pPr>
        <w:pStyle w:val="Para"/>
        <w:tabs>
          <w:tab w:val="clear" w:pos="284"/>
          <w:tab w:val="clear" w:pos="851"/>
          <w:tab w:val="left" w:pos="720"/>
        </w:tabs>
        <w:spacing w:after="120"/>
        <w:ind w:left="0" w:firstLine="0"/>
        <w:jc w:val="center"/>
        <w:rPr>
          <w:rFonts w:asciiTheme="majorBidi" w:hAnsiTheme="majorBidi" w:cstheme="majorBidi"/>
          <w:b/>
          <w:bCs/>
          <w:color w:val="000000"/>
          <w:lang w:val="en-US"/>
        </w:rPr>
      </w:pPr>
      <w:r>
        <w:rPr>
          <w:rFonts w:asciiTheme="majorBidi" w:hAnsiTheme="majorBidi" w:cstheme="majorBidi"/>
        </w:rPr>
        <w:t>Please Fill the BoQ properly and give your rate for each item</w:t>
      </w:r>
      <w:r w:rsidR="00ED42CF">
        <w:rPr>
          <w:rFonts w:asciiTheme="majorBidi" w:hAnsiTheme="majorBidi" w:cstheme="majorBidi"/>
        </w:rPr>
        <w:t>.</w:t>
      </w:r>
      <w:r>
        <w:rPr>
          <w:rFonts w:asciiTheme="majorBidi" w:hAnsiTheme="majorBidi" w:cstheme="majorBidi"/>
        </w:rPr>
        <w:t xml:space="preserve"> The contractors are requested to visit the site prior to fill the BoQ </w:t>
      </w:r>
    </w:p>
    <w:p w14:paraId="1432D2B9" w14:textId="5F9528CA" w:rsidR="002705A5"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begin"/>
      </w:r>
      <w:r>
        <w:rPr>
          <w:rFonts w:asciiTheme="majorBidi" w:eastAsia="Times New Roman" w:hAnsiTheme="majorBidi" w:cstheme="majorBidi"/>
          <w:sz w:val="24"/>
          <w:szCs w:val="24"/>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rPr>
        <w:instrText>لیسه گل نظر شهید تالقان</w:instrText>
      </w:r>
      <w:r>
        <w:rPr>
          <w:rFonts w:asciiTheme="majorBidi" w:eastAsia="Times New Roman" w:hAnsiTheme="majorBidi" w:cstheme="majorBidi"/>
          <w:sz w:val="24"/>
          <w:szCs w:val="24"/>
        </w:rPr>
        <w:instrText xml:space="preserve"> !R7C1:R16C8" \a \f 5 \h </w:instrText>
      </w:r>
      <w:r w:rsidR="00D862B2">
        <w:rPr>
          <w:rFonts w:asciiTheme="majorBidi" w:eastAsia="Times New Roman" w:hAnsiTheme="majorBidi" w:cstheme="majorBidi"/>
          <w:sz w:val="24"/>
          <w:szCs w:val="24"/>
        </w:rPr>
        <w:instrText xml:space="preserve"> \* MERGEFORMAT </w:instrText>
      </w:r>
      <w:r>
        <w:rPr>
          <w:rFonts w:asciiTheme="majorBidi" w:eastAsia="Times New Roman" w:hAnsiTheme="majorBidi" w:cstheme="majorBidi"/>
          <w:sz w:val="24"/>
          <w:szCs w:val="24"/>
        </w:rPr>
        <w:fldChar w:fldCharType="separate"/>
      </w:r>
    </w:p>
    <w:p w14:paraId="31E3AF7F" w14:textId="5EF9975B" w:rsidR="001945B9" w:rsidRDefault="002705A5"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rPr>
        <w:fldChar w:fldCharType="end"/>
      </w:r>
      <w:r w:rsidR="001945B9">
        <w:rPr>
          <w:rFonts w:asciiTheme="majorBidi" w:eastAsia="Times New Roman" w:hAnsiTheme="majorBidi" w:cstheme="majorBidi"/>
          <w:sz w:val="24"/>
          <w:szCs w:val="24"/>
          <w:lang w:bidi="ps-AF"/>
        </w:rPr>
        <w:fldChar w:fldCharType="begin"/>
      </w:r>
      <w:r w:rsidR="001945B9">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sidR="001945B9">
        <w:rPr>
          <w:rFonts w:asciiTheme="majorBidi" w:eastAsia="Times New Roman" w:hAnsiTheme="majorBidi" w:cstheme="majorBidi"/>
          <w:sz w:val="24"/>
          <w:szCs w:val="24"/>
          <w:rtl/>
          <w:lang w:bidi="ps-AF"/>
        </w:rPr>
        <w:instrText>لیسه آق مسجد تالقان</w:instrText>
      </w:r>
      <w:r w:rsidR="001945B9">
        <w:rPr>
          <w:rFonts w:asciiTheme="majorBidi" w:eastAsia="Times New Roman" w:hAnsiTheme="majorBidi" w:cstheme="majorBidi"/>
          <w:sz w:val="24"/>
          <w:szCs w:val="24"/>
          <w:lang w:bidi="ps-AF"/>
        </w:rPr>
        <w:instrText xml:space="preserve">!R7C1:R20C8" \a \f 5 \h  \* MERGEFORMAT </w:instrText>
      </w:r>
      <w:r w:rsidR="001945B9">
        <w:rPr>
          <w:rFonts w:asciiTheme="majorBidi" w:eastAsia="Times New Roman" w:hAnsiTheme="majorBidi" w:cstheme="majorBidi"/>
          <w:sz w:val="24"/>
          <w:szCs w:val="24"/>
          <w:lang w:bidi="ps-AF"/>
        </w:rPr>
        <w:fldChar w:fldCharType="separate"/>
      </w:r>
    </w:p>
    <w:p w14:paraId="725B1937" w14:textId="703BEF89" w:rsidR="001945B9" w:rsidRDefault="001945B9"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8D88A0F"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1F8D0175" w14:textId="77777777"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p>
    <w:p w14:paraId="0F99BD36" w14:textId="66352302" w:rsidR="00111AB1" w:rsidRDefault="00111AB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سرای سنگ تالقان</w:instrText>
      </w:r>
      <w:r>
        <w:rPr>
          <w:rFonts w:asciiTheme="majorBidi" w:eastAsia="Times New Roman" w:hAnsiTheme="majorBidi" w:cstheme="majorBidi"/>
          <w:sz w:val="24"/>
          <w:szCs w:val="24"/>
          <w:lang w:bidi="ps-AF"/>
        </w:rPr>
        <w:instrText xml:space="preserve"> !R7C1:R18C8" \a \f 5 \h  \* MERGEFORMAT </w:instrText>
      </w:r>
      <w:r>
        <w:rPr>
          <w:rFonts w:asciiTheme="majorBidi" w:eastAsia="Times New Roman" w:hAnsiTheme="majorBidi" w:cstheme="majorBidi"/>
          <w:sz w:val="24"/>
          <w:szCs w:val="24"/>
          <w:lang w:bidi="ps-AF"/>
        </w:rPr>
        <w:fldChar w:fldCharType="separate"/>
      </w:r>
    </w:p>
    <w:p w14:paraId="4D7CACA2" w14:textId="77777777" w:rsid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3F1BC2E3" w14:textId="103E9F94" w:rsidR="00111AB1" w:rsidRPr="00A16C7D" w:rsidRDefault="00111AB1" w:rsidP="00A16C7D">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ذکور سید حسین تالقان</w:instrText>
      </w:r>
      <w:r>
        <w:rPr>
          <w:rFonts w:asciiTheme="majorBidi" w:eastAsia="Times New Roman" w:hAnsiTheme="majorBidi" w:cstheme="majorBidi"/>
          <w:sz w:val="24"/>
          <w:szCs w:val="24"/>
          <w:lang w:bidi="ps-AF"/>
        </w:rPr>
        <w:instrText xml:space="preserve"> !R7C1:R19C8" \a \f 5 \h  \* MERGEFORMAT </w:instrText>
      </w:r>
      <w:r>
        <w:rPr>
          <w:rFonts w:asciiTheme="majorBidi" w:eastAsia="Times New Roman" w:hAnsiTheme="majorBidi" w:cstheme="majorBidi"/>
          <w:sz w:val="24"/>
          <w:szCs w:val="24"/>
          <w:lang w:bidi="ps-AF"/>
        </w:rPr>
        <w:fldChar w:fldCharType="separate"/>
      </w:r>
    </w:p>
    <w:p w14:paraId="27E872CE" w14:textId="60805CF9" w:rsidR="00111AB1" w:rsidRDefault="00111AB1"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068B3635" w14:textId="173FD675" w:rsidR="00884B01" w:rsidRDefault="00884B0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چپدره اشکمش</w:instrText>
      </w:r>
      <w:r>
        <w:rPr>
          <w:rFonts w:asciiTheme="majorBidi" w:eastAsia="Times New Roman" w:hAnsiTheme="majorBidi" w:cstheme="majorBidi"/>
          <w:sz w:val="24"/>
          <w:szCs w:val="24"/>
          <w:lang w:bidi="ps-AF"/>
        </w:rPr>
        <w:instrText xml:space="preserve"> !R7C1:R16C8" \a \f 5 \h  \* MERGEFORMAT </w:instrText>
      </w:r>
      <w:r>
        <w:rPr>
          <w:rFonts w:asciiTheme="majorBidi" w:eastAsia="Times New Roman" w:hAnsiTheme="majorBidi" w:cstheme="majorBidi"/>
          <w:sz w:val="24"/>
          <w:szCs w:val="24"/>
          <w:lang w:bidi="ps-AF"/>
        </w:rPr>
        <w:fldChar w:fldCharType="separate"/>
      </w:r>
    </w:p>
    <w:p w14:paraId="377B9CD1" w14:textId="560F271F" w:rsidR="00884B01"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0CBF766B" w14:textId="1FA7A7CD" w:rsidR="00884B01" w:rsidRDefault="00884B01"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نسوان فخرک اشکمش</w:instrText>
      </w:r>
      <w:r>
        <w:rPr>
          <w:rFonts w:asciiTheme="majorBidi" w:eastAsia="Times New Roman" w:hAnsiTheme="majorBidi" w:cstheme="majorBidi"/>
          <w:sz w:val="24"/>
          <w:szCs w:val="24"/>
          <w:lang w:bidi="ps-AF"/>
        </w:rPr>
        <w:instrText xml:space="preserve">!R7C1:R16C8" \a \f 5 \h  \* MERGEFORMAT </w:instrText>
      </w:r>
      <w:r>
        <w:rPr>
          <w:rFonts w:asciiTheme="majorBidi" w:eastAsia="Times New Roman" w:hAnsiTheme="majorBidi" w:cstheme="majorBidi"/>
          <w:sz w:val="24"/>
          <w:szCs w:val="24"/>
          <w:lang w:bidi="ps-AF"/>
        </w:rPr>
        <w:fldChar w:fldCharType="separate"/>
      </w:r>
    </w:p>
    <w:p w14:paraId="1E5CBFD5" w14:textId="2A8954BA" w:rsidR="00884B01" w:rsidRDefault="00884B01"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73E925C9" w14:textId="77777777" w:rsidR="00A82D5C"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1C17DF49" w14:textId="77777777" w:rsidR="00A82D5C" w:rsidRDefault="00A82D5C" w:rsidP="00B41595">
      <w:pPr>
        <w:spacing w:after="160" w:line="259" w:lineRule="auto"/>
        <w:ind w:left="0" w:right="0" w:firstLine="0"/>
        <w:jc w:val="left"/>
        <w:rPr>
          <w:rFonts w:asciiTheme="majorBidi" w:eastAsia="Times New Roman" w:hAnsiTheme="majorBidi" w:cstheme="majorBidi"/>
          <w:sz w:val="24"/>
          <w:szCs w:val="24"/>
          <w:lang w:bidi="ps-AF"/>
        </w:rPr>
      </w:pPr>
    </w:p>
    <w:p w14:paraId="42FB68F2" w14:textId="77777777" w:rsidR="00A82D5C" w:rsidRDefault="00A82D5C"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 </w:instrText>
      </w:r>
      <w:r>
        <w:rPr>
          <w:rFonts w:asciiTheme="majorBidi" w:eastAsia="Times New Roman" w:hAnsiTheme="majorBidi" w:cstheme="majorBidi"/>
          <w:sz w:val="24"/>
          <w:szCs w:val="24"/>
          <w:rtl/>
          <w:lang w:bidi="ps-AF"/>
        </w:rPr>
        <w:instrText>لیسه خواجه گلگون اشکمش</w:instrText>
      </w:r>
      <w:r>
        <w:rPr>
          <w:rFonts w:asciiTheme="majorBidi" w:eastAsia="Times New Roman" w:hAnsiTheme="majorBidi" w:cstheme="majorBidi"/>
          <w:sz w:val="24"/>
          <w:szCs w:val="24"/>
          <w:lang w:bidi="ps-AF"/>
        </w:rPr>
        <w:instrText xml:space="preserve">!R7C1:R16C8" \a \f 5 \h  \* MERGEFORMAT </w:instrText>
      </w:r>
      <w:r>
        <w:rPr>
          <w:rFonts w:asciiTheme="majorBidi" w:eastAsia="Times New Roman" w:hAnsiTheme="majorBidi" w:cstheme="majorBidi"/>
          <w:sz w:val="24"/>
          <w:szCs w:val="24"/>
          <w:lang w:bidi="ps-AF"/>
        </w:rPr>
        <w:fldChar w:fldCharType="separate"/>
      </w:r>
    </w:p>
    <w:p w14:paraId="7184237B" w14:textId="5BBDA007" w:rsidR="00A82D5C" w:rsidRDefault="00A82D5C"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017B12AC" w14:textId="31396362" w:rsidR="00A82D5C" w:rsidRDefault="00A82D5C" w:rsidP="00B41595">
      <w:pPr>
        <w:spacing w:after="160" w:line="259" w:lineRule="auto"/>
        <w:ind w:left="0" w:right="0" w:firstLine="0"/>
        <w:jc w:val="left"/>
        <w:rPr>
          <w:rFonts w:asciiTheme="minorHAnsi" w:eastAsiaTheme="minorHAnsi" w:hAnsiTheme="minorHAnsi" w:cstheme="minorBidi"/>
          <w:color w:val="auto"/>
        </w:rPr>
      </w:pPr>
      <w:r>
        <w:rPr>
          <w:rFonts w:asciiTheme="majorBidi" w:eastAsia="Times New Roman" w:hAnsiTheme="majorBidi" w:cstheme="majorBidi"/>
          <w:sz w:val="24"/>
          <w:szCs w:val="24"/>
          <w:lang w:bidi="ps-AF"/>
        </w:rPr>
        <w:fldChar w:fldCharType="begin"/>
      </w:r>
      <w:r>
        <w:rPr>
          <w:rFonts w:asciiTheme="majorBidi" w:eastAsia="Times New Roman" w:hAnsiTheme="majorBidi" w:cstheme="majorBidi"/>
          <w:sz w:val="24"/>
          <w:szCs w:val="24"/>
          <w:lang w:bidi="ps-AF"/>
        </w:rPr>
        <w:instrText xml:space="preserve"> LINK Excel.Sheet.12 "D:\\ACDO Sep 10 2022\\ACDO-Donors\\UN-OCHA Takhar AHF\\(007) Hub School, CBE Classes and Bathroom Reparation\\Hub School reparation\\002- Final to be signed - Assessment of hub school reparation final final April 2023 Danish.xlsx" "</w:instrText>
      </w:r>
      <w:r>
        <w:rPr>
          <w:rFonts w:asciiTheme="majorBidi" w:eastAsia="Times New Roman" w:hAnsiTheme="majorBidi" w:cstheme="majorBidi"/>
          <w:sz w:val="24"/>
          <w:szCs w:val="24"/>
          <w:rtl/>
          <w:lang w:bidi="ps-AF"/>
        </w:rPr>
        <w:instrText>لیسه دین محمد شهید اشکمش</w:instrText>
      </w:r>
      <w:r>
        <w:rPr>
          <w:rFonts w:asciiTheme="majorBidi" w:eastAsia="Times New Roman" w:hAnsiTheme="majorBidi" w:cstheme="majorBidi"/>
          <w:sz w:val="24"/>
          <w:szCs w:val="24"/>
          <w:lang w:bidi="ps-AF"/>
        </w:rPr>
        <w:instrText xml:space="preserve"> !R7C1:R17C8" \a \f 5 \h  \* MERGEFORMAT </w:instrText>
      </w:r>
      <w:r>
        <w:rPr>
          <w:rFonts w:asciiTheme="majorBidi" w:eastAsia="Times New Roman" w:hAnsiTheme="majorBidi" w:cstheme="majorBidi"/>
          <w:sz w:val="24"/>
          <w:szCs w:val="24"/>
          <w:lang w:bidi="ps-AF"/>
        </w:rPr>
        <w:fldChar w:fldCharType="separate"/>
      </w:r>
    </w:p>
    <w:p w14:paraId="14B1179E" w14:textId="5EF08A86" w:rsidR="00A82D5C" w:rsidRDefault="00A82D5C" w:rsidP="00B41595">
      <w:pPr>
        <w:spacing w:after="160" w:line="259" w:lineRule="auto"/>
        <w:ind w:left="0" w:right="0" w:firstLine="0"/>
        <w:jc w:val="left"/>
        <w:rPr>
          <w:rFonts w:asciiTheme="majorBidi" w:eastAsia="Times New Roman" w:hAnsiTheme="majorBidi" w:cstheme="majorBidi"/>
          <w:sz w:val="24"/>
          <w:szCs w:val="24"/>
          <w:lang w:bidi="ps-AF"/>
        </w:rPr>
      </w:pPr>
      <w:r>
        <w:rPr>
          <w:rFonts w:asciiTheme="majorBidi" w:eastAsia="Times New Roman" w:hAnsiTheme="majorBidi" w:cstheme="majorBidi"/>
          <w:sz w:val="24"/>
          <w:szCs w:val="24"/>
          <w:lang w:bidi="ps-AF"/>
        </w:rPr>
        <w:fldChar w:fldCharType="end"/>
      </w:r>
    </w:p>
    <w:p w14:paraId="4CFF2653" w14:textId="736E15D1" w:rsidR="008A312F" w:rsidRDefault="008A312F" w:rsidP="00B41595">
      <w:pPr>
        <w:spacing w:after="160" w:line="259" w:lineRule="auto"/>
        <w:ind w:left="0" w:right="0" w:firstLine="0"/>
        <w:jc w:val="left"/>
        <w:rPr>
          <w:rFonts w:asciiTheme="majorBidi" w:eastAsia="Times New Roman" w:hAnsiTheme="majorBidi" w:cstheme="majorBidi"/>
          <w:sz w:val="24"/>
          <w:szCs w:val="24"/>
          <w:lang w:bidi="ps-AF"/>
        </w:rPr>
      </w:pPr>
    </w:p>
    <w:p w14:paraId="4115B9AA" w14:textId="2B82B5D4" w:rsidR="00D929CA" w:rsidRDefault="00D929CA" w:rsidP="0063747F">
      <w:pPr>
        <w:spacing w:after="160" w:line="259" w:lineRule="auto"/>
        <w:ind w:left="0" w:right="0" w:firstLine="0"/>
        <w:jc w:val="left"/>
        <w:rPr>
          <w:rFonts w:asciiTheme="majorBidi" w:eastAsia="Times New Roman" w:hAnsiTheme="majorBidi" w:cstheme="majorBidi"/>
          <w:sz w:val="24"/>
          <w:szCs w:val="24"/>
          <w:rtl/>
          <w:lang w:bidi="ps-AF"/>
        </w:rPr>
      </w:pPr>
    </w:p>
    <w:p w14:paraId="47E6636D" w14:textId="7C634709" w:rsidR="00D27489" w:rsidRDefault="002675D6" w:rsidP="00D333F5">
      <w:pPr>
        <w:widowControl w:val="0"/>
        <w:overflowPunct w:val="0"/>
        <w:autoSpaceDE w:val="0"/>
        <w:autoSpaceDN w:val="0"/>
        <w:adjustRightInd w:val="0"/>
        <w:spacing w:after="0" w:line="276" w:lineRule="auto"/>
        <w:ind w:left="0" w:right="160" w:firstLine="0"/>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lastRenderedPageBreak/>
        <w:t xml:space="preserve"> </w:t>
      </w:r>
    </w:p>
    <w:p w14:paraId="68379ECE" w14:textId="73D2E334" w:rsidR="002675D6" w:rsidRPr="000B53C1" w:rsidDel="0022570A" w:rsidRDefault="002675D6" w:rsidP="00D333F5">
      <w:pPr>
        <w:widowControl w:val="0"/>
        <w:overflowPunct w:val="0"/>
        <w:autoSpaceDE w:val="0"/>
        <w:autoSpaceDN w:val="0"/>
        <w:adjustRightInd w:val="0"/>
        <w:spacing w:after="0" w:line="276" w:lineRule="auto"/>
        <w:ind w:left="0" w:right="160" w:firstLine="0"/>
        <w:rPr>
          <w:del w:id="141" w:author="MRT www.Win2Farsi.com" w:date="2023-09-25T19:15:00Z"/>
          <w:rFonts w:asciiTheme="majorBidi" w:eastAsia="Times New Roman" w:hAnsiTheme="majorBidi" w:cstheme="majorBidi"/>
          <w:sz w:val="24"/>
          <w:szCs w:val="24"/>
        </w:rPr>
      </w:pPr>
    </w:p>
    <w:p w14:paraId="4278700A" w14:textId="77777777" w:rsidR="003F75B6" w:rsidRPr="003F75B6" w:rsidRDefault="003F75B6"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142" w:name="_Toc145512182"/>
      <w:bookmarkStart w:id="143" w:name="_Toc99524973"/>
      <w:bookmarkStart w:id="144" w:name="_Toc99531818"/>
      <w:bookmarkStart w:id="145" w:name="_Toc99625654"/>
      <w:bookmarkStart w:id="146" w:name="_Toc99625764"/>
      <w:r w:rsidRPr="003F75B6">
        <w:rPr>
          <w:rFonts w:asciiTheme="majorBidi" w:hAnsiTheme="majorBidi" w:cstheme="majorBidi"/>
          <w:color w:val="5B9BD5" w:themeColor="accent1"/>
          <w:sz w:val="36"/>
          <w:szCs w:val="32"/>
        </w:rPr>
        <w:t>ANNEX-2</w:t>
      </w:r>
      <w:bookmarkEnd w:id="142"/>
    </w:p>
    <w:p w14:paraId="0C28AEFB" w14:textId="7AB30FF7" w:rsidR="00641C24" w:rsidRPr="003F75B6" w:rsidRDefault="003D1E8B" w:rsidP="00641C24">
      <w:pPr>
        <w:pStyle w:val="Heading1"/>
        <w:numPr>
          <w:ilvl w:val="0"/>
          <w:numId w:val="0"/>
        </w:numPr>
        <w:pBdr>
          <w:bottom w:val="single" w:sz="6" w:space="1" w:color="auto"/>
        </w:pBdr>
        <w:spacing w:after="189" w:line="276" w:lineRule="auto"/>
        <w:jc w:val="center"/>
        <w:rPr>
          <w:rFonts w:asciiTheme="majorBidi" w:hAnsiTheme="majorBidi" w:cstheme="majorBidi"/>
          <w:color w:val="5B9BD5" w:themeColor="accent1"/>
          <w:sz w:val="36"/>
          <w:szCs w:val="32"/>
        </w:rPr>
      </w:pPr>
      <w:bookmarkStart w:id="147" w:name="_Toc145512183"/>
      <w:r w:rsidRPr="003F75B6">
        <w:rPr>
          <w:rFonts w:asciiTheme="majorBidi" w:hAnsiTheme="majorBidi" w:cstheme="majorBidi"/>
          <w:color w:val="5B9BD5" w:themeColor="accent1"/>
          <w:sz w:val="36"/>
          <w:szCs w:val="32"/>
        </w:rPr>
        <w:t>BIDDING FORM</w:t>
      </w:r>
      <w:bookmarkEnd w:id="143"/>
      <w:bookmarkEnd w:id="144"/>
      <w:bookmarkEnd w:id="145"/>
      <w:bookmarkEnd w:id="146"/>
      <w:bookmarkEnd w:id="147"/>
    </w:p>
    <w:p w14:paraId="058203BA" w14:textId="77777777" w:rsidR="00641C24" w:rsidRPr="00641C24" w:rsidRDefault="00641C24" w:rsidP="00641C24"/>
    <w:p w14:paraId="59A59FEA" w14:textId="137C8AC8" w:rsidR="003D1E8B" w:rsidRPr="00EA1BE5" w:rsidRDefault="00C7634E" w:rsidP="009B42AF">
      <w:pPr>
        <w:pStyle w:val="Heading1"/>
        <w:numPr>
          <w:ilvl w:val="0"/>
          <w:numId w:val="0"/>
        </w:numPr>
        <w:ind w:left="80"/>
        <w:rPr>
          <w:lang w:val="en-AU"/>
        </w:rPr>
      </w:pPr>
      <w:bookmarkStart w:id="148" w:name="_Toc99524974"/>
      <w:r>
        <w:rPr>
          <w:lang w:val="en-AU"/>
        </w:rPr>
        <w:t xml:space="preserve">        </w:t>
      </w:r>
      <w:bookmarkStart w:id="149" w:name="_Toc99531819"/>
      <w:bookmarkStart w:id="150" w:name="_Toc99625655"/>
      <w:bookmarkStart w:id="151" w:name="_Toc99625765"/>
      <w:bookmarkStart w:id="152" w:name="_Toc145512184"/>
      <w:r w:rsidR="0002591D" w:rsidRPr="00EA1BE5">
        <w:rPr>
          <w:lang w:val="en-AU"/>
        </w:rPr>
        <w:t>B</w:t>
      </w:r>
      <w:r w:rsidR="009B42AF">
        <w:rPr>
          <w:lang w:val="en-AU"/>
        </w:rPr>
        <w:t>idder’s</w:t>
      </w:r>
      <w:r w:rsidR="0002591D" w:rsidRPr="00EA1BE5">
        <w:rPr>
          <w:lang w:val="en-AU"/>
        </w:rPr>
        <w:t xml:space="preserve"> G</w:t>
      </w:r>
      <w:r w:rsidR="009B42AF">
        <w:rPr>
          <w:lang w:val="en-AU"/>
        </w:rPr>
        <w:t>eneral</w:t>
      </w:r>
      <w:r w:rsidR="0002591D" w:rsidRPr="00EA1BE5">
        <w:rPr>
          <w:lang w:val="en-AU"/>
        </w:rPr>
        <w:t xml:space="preserve"> D</w:t>
      </w:r>
      <w:bookmarkEnd w:id="148"/>
      <w:bookmarkEnd w:id="149"/>
      <w:bookmarkEnd w:id="150"/>
      <w:bookmarkEnd w:id="151"/>
      <w:r w:rsidR="009B42AF">
        <w:rPr>
          <w:lang w:val="en-AU"/>
        </w:rPr>
        <w:t>etails:</w:t>
      </w:r>
      <w:bookmarkEnd w:id="152"/>
    </w:p>
    <w:p w14:paraId="7871BD20" w14:textId="77777777" w:rsidR="0002591D" w:rsidRPr="0002591D" w:rsidRDefault="0002591D" w:rsidP="0002591D">
      <w:pPr>
        <w:pStyle w:val="ListParagraph"/>
        <w:widowControl w:val="0"/>
        <w:overflowPunct w:val="0"/>
        <w:autoSpaceDE w:val="0"/>
        <w:autoSpaceDN w:val="0"/>
        <w:adjustRightInd w:val="0"/>
        <w:spacing w:after="0" w:line="276" w:lineRule="auto"/>
        <w:ind w:left="360" w:right="0" w:firstLine="0"/>
        <w:rPr>
          <w:rFonts w:asciiTheme="majorBidi" w:hAnsiTheme="majorBidi" w:cstheme="majorBidi"/>
          <w:b/>
          <w:color w:val="002060"/>
          <w:sz w:val="6"/>
          <w:szCs w:val="6"/>
          <w:u w:val="single"/>
          <w:lang w:val="en-AU"/>
        </w:rPr>
      </w:pPr>
    </w:p>
    <w:p w14:paraId="07928E8D" w14:textId="77777777" w:rsidR="00FF7BFB" w:rsidRPr="00736F1C" w:rsidRDefault="00FF7BFB" w:rsidP="00FF7BFB">
      <w:pPr>
        <w:widowControl w:val="0"/>
        <w:overflowPunct w:val="0"/>
        <w:autoSpaceDE w:val="0"/>
        <w:autoSpaceDN w:val="0"/>
        <w:adjustRightInd w:val="0"/>
        <w:spacing w:after="0" w:line="276" w:lineRule="auto"/>
        <w:ind w:left="0" w:right="0" w:firstLine="0"/>
        <w:rPr>
          <w:rFonts w:asciiTheme="majorBidi" w:hAnsiTheme="majorBidi" w:cstheme="majorBidi"/>
          <w:b/>
          <w:sz w:val="10"/>
          <w:szCs w:val="10"/>
          <w:u w:val="single"/>
          <w:lang w:val="en-AU"/>
        </w:rPr>
      </w:pPr>
    </w:p>
    <w:p w14:paraId="41F4C094" w14:textId="1EFB1907" w:rsidR="003D1E8B" w:rsidRPr="0002591D"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sz w:val="24"/>
          <w:szCs w:val="24"/>
          <w:u w:val="single"/>
          <w:lang w:val="en-AU"/>
        </w:rPr>
      </w:pPr>
      <w:r w:rsidRPr="00736F1C">
        <w:rPr>
          <w:rFonts w:asciiTheme="majorBidi" w:hAnsiTheme="majorBidi" w:cstheme="majorBidi"/>
          <w:b/>
          <w:bCs/>
          <w:sz w:val="24"/>
          <w:szCs w:val="24"/>
          <w:lang w:val="en-AU"/>
        </w:rPr>
        <w:t>General information</w:t>
      </w:r>
      <w:r w:rsidR="0002591D">
        <w:rPr>
          <w:rFonts w:asciiTheme="majorBidi" w:hAnsiTheme="majorBidi" w:cstheme="majorBidi"/>
          <w:b/>
          <w:bCs/>
          <w:sz w:val="24"/>
          <w:szCs w:val="24"/>
          <w:lang w:val="en-AU"/>
        </w:rPr>
        <w:t>:</w:t>
      </w:r>
    </w:p>
    <w:p w14:paraId="21FBE0C9"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4"/>
          <w:szCs w:val="4"/>
          <w:u w:val="single"/>
          <w:lang w:val="en-AU"/>
        </w:rPr>
      </w:pPr>
    </w:p>
    <w:p w14:paraId="089A9EA2" w14:textId="77777777" w:rsidR="00FF7BFB" w:rsidRPr="00736F1C" w:rsidRDefault="00FF7BFB" w:rsidP="00FF7BFB">
      <w:pPr>
        <w:pStyle w:val="ListParagraph"/>
        <w:widowControl w:val="0"/>
        <w:overflowPunct w:val="0"/>
        <w:autoSpaceDE w:val="0"/>
        <w:autoSpaceDN w:val="0"/>
        <w:adjustRightInd w:val="0"/>
        <w:spacing w:after="0" w:line="276" w:lineRule="auto"/>
        <w:ind w:right="0" w:firstLine="0"/>
        <w:rPr>
          <w:rFonts w:asciiTheme="majorBidi" w:hAnsiTheme="majorBidi" w:cstheme="majorBidi"/>
          <w:b/>
          <w:sz w:val="12"/>
          <w:szCs w:val="12"/>
          <w:u w:val="single"/>
          <w:lang w:val="en-AU"/>
        </w:rPr>
      </w:pPr>
    </w:p>
    <w:p w14:paraId="35CE4B4B" w14:textId="77777777" w:rsidR="00736F1C"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8"/>
          <w:szCs w:val="28"/>
          <w:lang w:val="en-AU"/>
        </w:rPr>
        <w:tab/>
      </w:r>
      <w:r w:rsidR="006611E5" w:rsidRPr="00736F1C">
        <w:rPr>
          <w:rFonts w:asciiTheme="majorBidi" w:hAnsiTheme="majorBidi" w:cstheme="majorBidi"/>
          <w:sz w:val="24"/>
          <w:szCs w:val="24"/>
          <w:lang w:val="en-AU"/>
        </w:rPr>
        <w:t>Please fill in the below table with required information</w:t>
      </w:r>
    </w:p>
    <w:p w14:paraId="658CCF2C" w14:textId="159CA763" w:rsidR="003D1E8B" w:rsidRPr="007C4E7F"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0"/>
          <w:szCs w:val="20"/>
          <w:lang w:val="en-AU"/>
        </w:rPr>
      </w:pPr>
      <w:r w:rsidRPr="007C4E7F">
        <w:rPr>
          <w:rFonts w:asciiTheme="majorBidi" w:hAnsiTheme="majorBidi" w:cstheme="majorBidi"/>
          <w:lang w:val="en-AU"/>
        </w:rPr>
        <w:tab/>
      </w:r>
      <w:r w:rsidRPr="007C4E7F">
        <w:rPr>
          <w:rFonts w:asciiTheme="majorBidi" w:hAnsiTheme="majorBidi" w:cstheme="majorBidi"/>
          <w:lang w:val="en-AU"/>
        </w:rPr>
        <w:tab/>
      </w:r>
    </w:p>
    <w:tbl>
      <w:tblPr>
        <w:tblW w:w="9990" w:type="dxa"/>
        <w:tblLook w:val="01E0" w:firstRow="1" w:lastRow="1" w:firstColumn="1" w:lastColumn="1" w:noHBand="0" w:noVBand="0"/>
      </w:tblPr>
      <w:tblGrid>
        <w:gridCol w:w="3780"/>
        <w:gridCol w:w="6210"/>
      </w:tblGrid>
      <w:tr w:rsidR="003D1E8B" w:rsidRPr="007C4E7F" w14:paraId="12E79996" w14:textId="77777777" w:rsidTr="0002591D">
        <w:trPr>
          <w:trHeight w:val="386"/>
        </w:trPr>
        <w:tc>
          <w:tcPr>
            <w:tcW w:w="3780" w:type="dxa"/>
            <w:shd w:val="clear" w:color="auto" w:fill="D9D9D9" w:themeFill="background1" w:themeFillShade="D9"/>
          </w:tcPr>
          <w:p w14:paraId="65F4A9EB" w14:textId="12C3B8F8" w:rsidR="003D1E8B" w:rsidRPr="00736F1C" w:rsidRDefault="00CF14B6" w:rsidP="0002591D">
            <w:pPr>
              <w:pStyle w:val="BodyText"/>
              <w:rPr>
                <w:lang w:val="en-AU"/>
              </w:rPr>
            </w:pPr>
            <w:r w:rsidRPr="00736F1C">
              <w:rPr>
                <w:lang w:val="en-AU"/>
              </w:rPr>
              <w:t>Supplier/</w:t>
            </w:r>
            <w:r w:rsidR="003D1E8B" w:rsidRPr="00736F1C">
              <w:rPr>
                <w:lang w:val="en-AU"/>
              </w:rPr>
              <w:t xml:space="preserve">Company </w:t>
            </w:r>
            <w:r w:rsidR="00F5695B">
              <w:rPr>
                <w:lang w:val="en-AU"/>
              </w:rPr>
              <w:t>N</w:t>
            </w:r>
            <w:r w:rsidR="00F5695B" w:rsidRPr="00736F1C">
              <w:rPr>
                <w:lang w:val="en-AU"/>
              </w:rPr>
              <w:t>ame</w:t>
            </w:r>
            <w:r w:rsidR="003D1E8B" w:rsidRPr="00736F1C">
              <w:rPr>
                <w:lang w:val="en-AU"/>
              </w:rPr>
              <w:t>:</w:t>
            </w:r>
          </w:p>
        </w:tc>
        <w:tc>
          <w:tcPr>
            <w:tcW w:w="6210" w:type="dxa"/>
          </w:tcPr>
          <w:p w14:paraId="63BADE1B" w14:textId="684DE635" w:rsidR="003D1E8B" w:rsidRPr="00736F1C" w:rsidRDefault="003D1E8B" w:rsidP="0002591D">
            <w:pPr>
              <w:pStyle w:val="BodyText"/>
              <w:rPr>
                <w:lang w:val="en-AU"/>
              </w:rPr>
            </w:pPr>
          </w:p>
        </w:tc>
      </w:tr>
      <w:tr w:rsidR="003D1E8B" w:rsidRPr="007C4E7F" w14:paraId="6EA5F19B" w14:textId="77777777" w:rsidTr="0002591D">
        <w:trPr>
          <w:trHeight w:val="440"/>
        </w:trPr>
        <w:tc>
          <w:tcPr>
            <w:tcW w:w="3780" w:type="dxa"/>
            <w:shd w:val="clear" w:color="auto" w:fill="D9D9D9" w:themeFill="background1" w:themeFillShade="D9"/>
          </w:tcPr>
          <w:p w14:paraId="7708CF10" w14:textId="3D25E6F1" w:rsidR="003D1E8B" w:rsidRPr="00736F1C" w:rsidRDefault="00CF14B6" w:rsidP="0002591D">
            <w:pPr>
              <w:pStyle w:val="BodyText"/>
              <w:rPr>
                <w:lang w:val="en-AU"/>
              </w:rPr>
            </w:pPr>
            <w:r w:rsidRPr="00736F1C">
              <w:rPr>
                <w:lang w:val="en-AU"/>
              </w:rPr>
              <w:t>Tazkir</w:t>
            </w:r>
            <w:r w:rsidR="00DB58D2" w:rsidRPr="00736F1C">
              <w:rPr>
                <w:lang w:val="en-AU"/>
              </w:rPr>
              <w:t>a</w:t>
            </w:r>
            <w:r w:rsidRPr="00736F1C">
              <w:rPr>
                <w:lang w:val="en-AU"/>
              </w:rPr>
              <w:t xml:space="preserve"> </w:t>
            </w:r>
            <w:r w:rsidR="00F5695B">
              <w:rPr>
                <w:lang w:val="en-AU"/>
              </w:rPr>
              <w:t>No.</w:t>
            </w:r>
            <w:r w:rsidRPr="00736F1C">
              <w:rPr>
                <w:lang w:val="en-AU"/>
              </w:rPr>
              <w:t xml:space="preserve">/Company </w:t>
            </w:r>
            <w:r w:rsidR="00E36471">
              <w:rPr>
                <w:lang w:val="en-AU"/>
              </w:rPr>
              <w:t>R</w:t>
            </w:r>
            <w:r w:rsidRPr="00736F1C">
              <w:rPr>
                <w:lang w:val="en-AU"/>
              </w:rPr>
              <w:t>egistration No</w:t>
            </w:r>
            <w:r w:rsidR="00F5695B">
              <w:rPr>
                <w:lang w:val="en-AU"/>
              </w:rPr>
              <w:t>.</w:t>
            </w:r>
          </w:p>
        </w:tc>
        <w:tc>
          <w:tcPr>
            <w:tcW w:w="6210" w:type="dxa"/>
          </w:tcPr>
          <w:p w14:paraId="1E2E3B4E" w14:textId="1159A14E" w:rsidR="003D1E8B" w:rsidRPr="00736F1C" w:rsidRDefault="003D1E8B" w:rsidP="0002591D">
            <w:pPr>
              <w:pStyle w:val="BodyText"/>
              <w:rPr>
                <w:lang w:val="en-AU"/>
              </w:rPr>
            </w:pPr>
          </w:p>
        </w:tc>
      </w:tr>
      <w:tr w:rsidR="003D1E8B" w:rsidRPr="007C4E7F" w14:paraId="020A28EF" w14:textId="77777777" w:rsidTr="0002591D">
        <w:trPr>
          <w:trHeight w:val="431"/>
        </w:trPr>
        <w:tc>
          <w:tcPr>
            <w:tcW w:w="3780" w:type="dxa"/>
            <w:shd w:val="clear" w:color="auto" w:fill="D9D9D9" w:themeFill="background1" w:themeFillShade="D9"/>
          </w:tcPr>
          <w:p w14:paraId="6F32B214" w14:textId="1AB0B058" w:rsidR="003D1E8B" w:rsidRPr="00736F1C" w:rsidRDefault="00CF14B6" w:rsidP="0002591D">
            <w:pPr>
              <w:pStyle w:val="BodyText"/>
              <w:rPr>
                <w:lang w:val="en-AU"/>
              </w:rPr>
            </w:pPr>
            <w:r w:rsidRPr="00736F1C">
              <w:rPr>
                <w:lang w:val="en-AU"/>
              </w:rPr>
              <w:t>Tazkira Issued /</w:t>
            </w:r>
            <w:r w:rsidR="003D1E8B" w:rsidRPr="00736F1C">
              <w:rPr>
                <w:lang w:val="en-AU"/>
              </w:rPr>
              <w:t xml:space="preserve">Country </w:t>
            </w:r>
            <w:r w:rsidR="004A3D59" w:rsidRPr="00736F1C">
              <w:rPr>
                <w:lang w:val="en-AU"/>
              </w:rPr>
              <w:t>of Company</w:t>
            </w:r>
            <w:r w:rsidR="00F5695B" w:rsidRPr="00736F1C">
              <w:rPr>
                <w:lang w:val="en-AU"/>
              </w:rPr>
              <w:t xml:space="preserve"> </w:t>
            </w:r>
            <w:r w:rsidR="00F5695B">
              <w:rPr>
                <w:lang w:val="en-AU"/>
              </w:rPr>
              <w:t>R</w:t>
            </w:r>
            <w:r w:rsidR="00F5695B" w:rsidRPr="00736F1C">
              <w:rPr>
                <w:lang w:val="en-AU"/>
              </w:rPr>
              <w:t>egistration</w:t>
            </w:r>
          </w:p>
        </w:tc>
        <w:tc>
          <w:tcPr>
            <w:tcW w:w="6210" w:type="dxa"/>
          </w:tcPr>
          <w:p w14:paraId="06E6A354" w14:textId="77777777" w:rsidR="003D1E8B" w:rsidRPr="00736F1C" w:rsidRDefault="003D1E8B" w:rsidP="0002591D">
            <w:pPr>
              <w:pStyle w:val="BodyText"/>
              <w:rPr>
                <w:lang w:val="en-AU"/>
              </w:rPr>
            </w:pPr>
          </w:p>
          <w:p w14:paraId="59147CF2" w14:textId="77777777" w:rsidR="003D1E8B" w:rsidRPr="00736F1C" w:rsidRDefault="003D1E8B" w:rsidP="0002591D">
            <w:pPr>
              <w:pStyle w:val="BodyText"/>
              <w:rPr>
                <w:lang w:val="en-AU"/>
              </w:rPr>
            </w:pPr>
          </w:p>
        </w:tc>
      </w:tr>
      <w:tr w:rsidR="003D1E8B" w:rsidRPr="007C4E7F" w14:paraId="4C964380" w14:textId="77777777" w:rsidTr="0002591D">
        <w:trPr>
          <w:trHeight w:val="404"/>
        </w:trPr>
        <w:tc>
          <w:tcPr>
            <w:tcW w:w="3780" w:type="dxa"/>
            <w:shd w:val="clear" w:color="auto" w:fill="D9D9D9" w:themeFill="background1" w:themeFillShade="D9"/>
          </w:tcPr>
          <w:p w14:paraId="5AD10435" w14:textId="77777777" w:rsidR="003D1E8B" w:rsidRPr="00736F1C" w:rsidRDefault="003D1E8B" w:rsidP="0002591D">
            <w:pPr>
              <w:pStyle w:val="BodyText"/>
              <w:rPr>
                <w:lang w:val="en-AU"/>
              </w:rPr>
            </w:pPr>
            <w:r w:rsidRPr="00736F1C">
              <w:rPr>
                <w:lang w:val="en-AU"/>
              </w:rPr>
              <w:t>Nature of primary business/trade:</w:t>
            </w:r>
          </w:p>
        </w:tc>
        <w:tc>
          <w:tcPr>
            <w:tcW w:w="6210" w:type="dxa"/>
          </w:tcPr>
          <w:p w14:paraId="22CA7925" w14:textId="7254087C" w:rsidR="003D1E8B" w:rsidRPr="00736F1C" w:rsidRDefault="003D1E8B" w:rsidP="0002591D">
            <w:pPr>
              <w:pStyle w:val="BodyText"/>
              <w:rPr>
                <w:lang w:val="en-AU"/>
              </w:rPr>
            </w:pPr>
          </w:p>
        </w:tc>
      </w:tr>
      <w:tr w:rsidR="003D1E8B" w:rsidRPr="007C4E7F" w14:paraId="7E0A3D18" w14:textId="77777777" w:rsidTr="0002591D">
        <w:trPr>
          <w:trHeight w:val="431"/>
        </w:trPr>
        <w:tc>
          <w:tcPr>
            <w:tcW w:w="3780" w:type="dxa"/>
            <w:shd w:val="clear" w:color="auto" w:fill="D9D9D9" w:themeFill="background1" w:themeFillShade="D9"/>
          </w:tcPr>
          <w:p w14:paraId="5A5AF61A" w14:textId="19412C3E" w:rsidR="003D1E8B" w:rsidRPr="00736F1C" w:rsidRDefault="003D1E8B" w:rsidP="00C56F06">
            <w:pPr>
              <w:pStyle w:val="BodyText"/>
              <w:rPr>
                <w:lang w:val="en-AU"/>
              </w:rPr>
            </w:pPr>
            <w:r w:rsidRPr="00736F1C">
              <w:rPr>
                <w:lang w:val="en-AU"/>
              </w:rPr>
              <w:t>Registration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18A346F" w14:textId="2FA82810" w:rsidR="003D1E8B" w:rsidRPr="00736F1C" w:rsidRDefault="003D1E8B" w:rsidP="0002591D">
            <w:pPr>
              <w:pStyle w:val="BodyText"/>
              <w:rPr>
                <w:lang w:val="en-AU"/>
              </w:rPr>
            </w:pPr>
          </w:p>
        </w:tc>
      </w:tr>
      <w:tr w:rsidR="003D1E8B" w:rsidRPr="007C4E7F" w14:paraId="7C40D23A" w14:textId="77777777" w:rsidTr="0002591D">
        <w:trPr>
          <w:trHeight w:val="440"/>
        </w:trPr>
        <w:tc>
          <w:tcPr>
            <w:tcW w:w="3780" w:type="dxa"/>
            <w:shd w:val="clear" w:color="auto" w:fill="D9D9D9" w:themeFill="background1" w:themeFillShade="D9"/>
          </w:tcPr>
          <w:p w14:paraId="69D6B974" w14:textId="2D16C492" w:rsidR="003D1E8B" w:rsidRPr="00736F1C" w:rsidRDefault="003D1E8B" w:rsidP="0002591D">
            <w:pPr>
              <w:pStyle w:val="BodyText"/>
              <w:rPr>
                <w:lang w:val="en-AU"/>
              </w:rPr>
            </w:pPr>
            <w:r w:rsidRPr="00736F1C">
              <w:rPr>
                <w:lang w:val="en-AU"/>
              </w:rPr>
              <w:t>Expiry date:</w:t>
            </w:r>
            <w:r w:rsidR="00DB58D2" w:rsidRPr="00736F1C">
              <w:rPr>
                <w:lang w:val="en-AU"/>
              </w:rPr>
              <w:t xml:space="preserve"> (</w:t>
            </w:r>
            <w:r w:rsidR="00C56F06">
              <w:rPr>
                <w:lang w:val="en-AU"/>
              </w:rPr>
              <w:t>only for Company</w:t>
            </w:r>
            <w:r w:rsidR="00DB58D2" w:rsidRPr="00736F1C">
              <w:rPr>
                <w:lang w:val="en-AU"/>
              </w:rPr>
              <w:t>)</w:t>
            </w:r>
          </w:p>
        </w:tc>
        <w:tc>
          <w:tcPr>
            <w:tcW w:w="6210" w:type="dxa"/>
          </w:tcPr>
          <w:p w14:paraId="1AA30D45" w14:textId="6C677564" w:rsidR="003D1E8B" w:rsidRPr="00736F1C" w:rsidRDefault="003D1E8B" w:rsidP="0002591D">
            <w:pPr>
              <w:pStyle w:val="BodyText"/>
              <w:rPr>
                <w:lang w:val="en-AU"/>
              </w:rPr>
            </w:pPr>
          </w:p>
        </w:tc>
      </w:tr>
      <w:tr w:rsidR="003D1E8B" w:rsidRPr="007C4E7F" w14:paraId="1239CCCD" w14:textId="77777777" w:rsidTr="0002591D">
        <w:trPr>
          <w:trHeight w:val="494"/>
        </w:trPr>
        <w:tc>
          <w:tcPr>
            <w:tcW w:w="3780" w:type="dxa"/>
            <w:shd w:val="clear" w:color="auto" w:fill="D9D9D9" w:themeFill="background1" w:themeFillShade="D9"/>
          </w:tcPr>
          <w:p w14:paraId="5DCDE3D2" w14:textId="2CFF8759" w:rsidR="003D1E8B" w:rsidRPr="00736F1C" w:rsidRDefault="003D1E8B" w:rsidP="0002591D">
            <w:pPr>
              <w:pStyle w:val="BodyText"/>
              <w:rPr>
                <w:lang w:val="en-AU"/>
              </w:rPr>
            </w:pPr>
            <w:r w:rsidRPr="00736F1C">
              <w:rPr>
                <w:lang w:val="en-AU"/>
              </w:rPr>
              <w:t>Legal status of company (eg. partnership</w:t>
            </w:r>
            <w:r w:rsidR="00FF7BFB" w:rsidRPr="00736F1C">
              <w:rPr>
                <w:lang w:val="en-AU"/>
              </w:rPr>
              <w:t>, private limited company)</w:t>
            </w:r>
          </w:p>
        </w:tc>
        <w:tc>
          <w:tcPr>
            <w:tcW w:w="6210" w:type="dxa"/>
          </w:tcPr>
          <w:p w14:paraId="3EA9C6BB" w14:textId="77777777" w:rsidR="003D1E8B" w:rsidRPr="00736F1C" w:rsidRDefault="003D1E8B" w:rsidP="0002591D">
            <w:pPr>
              <w:pStyle w:val="BodyText"/>
              <w:rPr>
                <w:lang w:val="en-AU"/>
              </w:rPr>
            </w:pPr>
          </w:p>
        </w:tc>
      </w:tr>
      <w:tr w:rsidR="003D1E8B" w:rsidRPr="007C4E7F" w14:paraId="18E5078D" w14:textId="77777777" w:rsidTr="0002591D">
        <w:trPr>
          <w:trHeight w:val="395"/>
        </w:trPr>
        <w:tc>
          <w:tcPr>
            <w:tcW w:w="3780" w:type="dxa"/>
            <w:shd w:val="clear" w:color="auto" w:fill="D9D9D9" w:themeFill="background1" w:themeFillShade="D9"/>
          </w:tcPr>
          <w:p w14:paraId="4E729848" w14:textId="77777777" w:rsidR="003D1E8B" w:rsidRPr="00736F1C" w:rsidRDefault="003D1E8B" w:rsidP="0002591D">
            <w:pPr>
              <w:pStyle w:val="BodyText"/>
              <w:rPr>
                <w:lang w:val="en-AU"/>
              </w:rPr>
            </w:pPr>
            <w:r w:rsidRPr="00736F1C">
              <w:rPr>
                <w:lang w:val="en-AU"/>
              </w:rPr>
              <w:t>Primary contact name:</w:t>
            </w:r>
          </w:p>
        </w:tc>
        <w:tc>
          <w:tcPr>
            <w:tcW w:w="6210" w:type="dxa"/>
          </w:tcPr>
          <w:p w14:paraId="1162DDD6" w14:textId="3342AB1B" w:rsidR="003D1E8B" w:rsidRPr="00736F1C" w:rsidRDefault="003D1E8B" w:rsidP="0002591D">
            <w:pPr>
              <w:pStyle w:val="BodyText"/>
              <w:rPr>
                <w:lang w:val="en-AU"/>
              </w:rPr>
            </w:pPr>
          </w:p>
        </w:tc>
      </w:tr>
      <w:tr w:rsidR="003D1E8B" w:rsidRPr="007C4E7F" w14:paraId="71229293" w14:textId="77777777" w:rsidTr="0002591D">
        <w:trPr>
          <w:trHeight w:val="377"/>
        </w:trPr>
        <w:tc>
          <w:tcPr>
            <w:tcW w:w="3780" w:type="dxa"/>
            <w:shd w:val="clear" w:color="auto" w:fill="D9D9D9" w:themeFill="background1" w:themeFillShade="D9"/>
          </w:tcPr>
          <w:p w14:paraId="255F7787" w14:textId="1DEFF230" w:rsidR="003D1E8B" w:rsidRPr="00736F1C" w:rsidRDefault="00C56F06" w:rsidP="0002591D">
            <w:pPr>
              <w:pStyle w:val="BodyText"/>
              <w:rPr>
                <w:lang w:val="en-AU"/>
              </w:rPr>
            </w:pPr>
            <w:r>
              <w:rPr>
                <w:lang w:val="en-AU"/>
              </w:rPr>
              <w:t xml:space="preserve">Job title </w:t>
            </w:r>
            <w:r w:rsidRPr="00736F1C">
              <w:rPr>
                <w:lang w:val="en-AU"/>
              </w:rPr>
              <w:t>(</w:t>
            </w:r>
            <w:r>
              <w:rPr>
                <w:lang w:val="en-AU"/>
              </w:rPr>
              <w:t>only for Company</w:t>
            </w:r>
            <w:r w:rsidRPr="00736F1C">
              <w:rPr>
                <w:lang w:val="en-AU"/>
              </w:rPr>
              <w:t>)</w:t>
            </w:r>
            <w:r w:rsidR="00F5695B">
              <w:rPr>
                <w:lang w:val="en-AU"/>
              </w:rPr>
              <w:t>:</w:t>
            </w:r>
          </w:p>
        </w:tc>
        <w:tc>
          <w:tcPr>
            <w:tcW w:w="6210" w:type="dxa"/>
          </w:tcPr>
          <w:p w14:paraId="786260A5" w14:textId="623858F7" w:rsidR="003D1E8B" w:rsidRPr="00736F1C" w:rsidRDefault="003D1E8B" w:rsidP="0002591D">
            <w:pPr>
              <w:pStyle w:val="BodyText"/>
              <w:rPr>
                <w:lang w:val="en-AU"/>
              </w:rPr>
            </w:pPr>
          </w:p>
        </w:tc>
      </w:tr>
      <w:tr w:rsidR="003D1E8B" w:rsidRPr="007C4E7F" w14:paraId="10231C16" w14:textId="77777777" w:rsidTr="0002591D">
        <w:trPr>
          <w:trHeight w:val="458"/>
        </w:trPr>
        <w:tc>
          <w:tcPr>
            <w:tcW w:w="3780" w:type="dxa"/>
            <w:shd w:val="clear" w:color="auto" w:fill="D9D9D9" w:themeFill="background1" w:themeFillShade="D9"/>
          </w:tcPr>
          <w:p w14:paraId="6EA5DDC8" w14:textId="192AE64B" w:rsidR="003D1E8B" w:rsidRPr="00736F1C" w:rsidRDefault="006611E5" w:rsidP="0002591D">
            <w:pPr>
              <w:pStyle w:val="BodyText"/>
              <w:rPr>
                <w:lang w:val="en-AU"/>
              </w:rPr>
            </w:pPr>
            <w:r w:rsidRPr="00736F1C">
              <w:rPr>
                <w:lang w:val="en-AU"/>
              </w:rPr>
              <w:t>Primary contacts address</w:t>
            </w:r>
            <w:r w:rsidR="00F5695B">
              <w:rPr>
                <w:lang w:val="en-AU"/>
              </w:rPr>
              <w:t>:</w:t>
            </w:r>
          </w:p>
        </w:tc>
        <w:tc>
          <w:tcPr>
            <w:tcW w:w="6210" w:type="dxa"/>
          </w:tcPr>
          <w:p w14:paraId="6C3A357E" w14:textId="77777777" w:rsidR="003D1E8B" w:rsidRPr="00736F1C" w:rsidRDefault="003D1E8B" w:rsidP="0002591D">
            <w:pPr>
              <w:pStyle w:val="BodyText"/>
              <w:rPr>
                <w:lang w:val="en-AU"/>
              </w:rPr>
            </w:pPr>
          </w:p>
        </w:tc>
      </w:tr>
      <w:tr w:rsidR="003D1E8B" w:rsidRPr="007C4E7F" w14:paraId="5DD55D0E" w14:textId="77777777" w:rsidTr="0002591D">
        <w:trPr>
          <w:trHeight w:val="395"/>
        </w:trPr>
        <w:tc>
          <w:tcPr>
            <w:tcW w:w="3780" w:type="dxa"/>
            <w:shd w:val="clear" w:color="auto" w:fill="D9D9D9" w:themeFill="background1" w:themeFillShade="D9"/>
          </w:tcPr>
          <w:p w14:paraId="2DF92E77" w14:textId="77777777" w:rsidR="003D1E8B" w:rsidRPr="00736F1C" w:rsidRDefault="003D1E8B" w:rsidP="0002591D">
            <w:pPr>
              <w:pStyle w:val="BodyText"/>
              <w:rPr>
                <w:lang w:val="en-AU"/>
              </w:rPr>
            </w:pPr>
            <w:r w:rsidRPr="00736F1C">
              <w:rPr>
                <w:lang w:val="en-AU"/>
              </w:rPr>
              <w:t>Phone:</w:t>
            </w:r>
          </w:p>
        </w:tc>
        <w:tc>
          <w:tcPr>
            <w:tcW w:w="6210" w:type="dxa"/>
          </w:tcPr>
          <w:p w14:paraId="6517D1B8" w14:textId="4455AC26" w:rsidR="003D1E8B" w:rsidRPr="00736F1C" w:rsidRDefault="003D1E8B" w:rsidP="0002591D">
            <w:pPr>
              <w:pStyle w:val="BodyText"/>
              <w:rPr>
                <w:lang w:val="en-AU"/>
              </w:rPr>
            </w:pPr>
          </w:p>
        </w:tc>
      </w:tr>
      <w:tr w:rsidR="003D1E8B" w:rsidRPr="007C4E7F" w14:paraId="323DCB2D" w14:textId="77777777" w:rsidTr="0002591D">
        <w:trPr>
          <w:trHeight w:val="368"/>
        </w:trPr>
        <w:tc>
          <w:tcPr>
            <w:tcW w:w="3780" w:type="dxa"/>
            <w:shd w:val="clear" w:color="auto" w:fill="D9D9D9" w:themeFill="background1" w:themeFillShade="D9"/>
          </w:tcPr>
          <w:p w14:paraId="5D5FBA6D" w14:textId="77777777" w:rsidR="003D1E8B" w:rsidRPr="00736F1C" w:rsidRDefault="003D1E8B" w:rsidP="0002591D">
            <w:pPr>
              <w:pStyle w:val="BodyText"/>
              <w:rPr>
                <w:lang w:val="en-AU"/>
              </w:rPr>
            </w:pPr>
            <w:r w:rsidRPr="00736F1C">
              <w:rPr>
                <w:lang w:val="en-AU"/>
              </w:rPr>
              <w:t>Email:</w:t>
            </w:r>
          </w:p>
        </w:tc>
        <w:tc>
          <w:tcPr>
            <w:tcW w:w="6210" w:type="dxa"/>
          </w:tcPr>
          <w:p w14:paraId="0D0FCD25" w14:textId="15E3B5CE" w:rsidR="003D1E8B" w:rsidRPr="00736F1C" w:rsidRDefault="003D1E8B" w:rsidP="0002591D">
            <w:pPr>
              <w:pStyle w:val="BodyText"/>
              <w:rPr>
                <w:lang w:val="en-AU"/>
              </w:rPr>
            </w:pPr>
          </w:p>
        </w:tc>
      </w:tr>
    </w:tbl>
    <w:p w14:paraId="07A842CF" w14:textId="77777777" w:rsidR="003D1E8B" w:rsidRPr="007C4E7F" w:rsidRDefault="003D1E8B" w:rsidP="003D1E8B">
      <w:pPr>
        <w:spacing w:after="0" w:line="240" w:lineRule="auto"/>
        <w:ind w:right="1350"/>
        <w:rPr>
          <w:rFonts w:asciiTheme="majorBidi" w:hAnsiTheme="majorBidi" w:cstheme="majorBidi"/>
          <w:b/>
          <w:bCs/>
          <w:i/>
          <w:sz w:val="16"/>
          <w:szCs w:val="16"/>
          <w:lang w:val="en-AU"/>
        </w:rPr>
      </w:pPr>
      <w:r w:rsidRPr="007C4E7F">
        <w:rPr>
          <w:rFonts w:asciiTheme="majorBidi" w:hAnsiTheme="majorBidi" w:cstheme="majorBidi"/>
          <w:i/>
          <w:sz w:val="16"/>
          <w:szCs w:val="16"/>
          <w:lang w:val="en-AU"/>
        </w:rPr>
        <w:tab/>
      </w:r>
    </w:p>
    <w:p w14:paraId="35BDDB17" w14:textId="77777777" w:rsidR="004735D3" w:rsidRPr="0002591D" w:rsidRDefault="004735D3" w:rsidP="004735D3">
      <w:pPr>
        <w:spacing w:after="0" w:line="276" w:lineRule="auto"/>
        <w:ind w:left="0" w:firstLine="0"/>
        <w:rPr>
          <w:rFonts w:asciiTheme="majorBidi" w:hAnsiTheme="majorBidi" w:cstheme="majorBidi"/>
          <w:b/>
          <w:bCs/>
          <w:sz w:val="12"/>
          <w:szCs w:val="12"/>
          <w:lang w:val="en-AU"/>
        </w:rPr>
      </w:pPr>
    </w:p>
    <w:p w14:paraId="606810ED" w14:textId="56EB3E2F" w:rsidR="006611E5" w:rsidRDefault="003D1E8B" w:rsidP="001150E7">
      <w:pPr>
        <w:pStyle w:val="ListParagraph"/>
        <w:widowControl w:val="0"/>
        <w:numPr>
          <w:ilvl w:val="0"/>
          <w:numId w:val="2"/>
        </w:numPr>
        <w:overflowPunct w:val="0"/>
        <w:autoSpaceDE w:val="0"/>
        <w:autoSpaceDN w:val="0"/>
        <w:adjustRightInd w:val="0"/>
        <w:spacing w:after="0" w:line="276" w:lineRule="auto"/>
        <w:ind w:right="0"/>
        <w:rPr>
          <w:rFonts w:asciiTheme="majorBidi" w:hAnsiTheme="majorBidi" w:cstheme="majorBidi"/>
          <w:b/>
          <w:bCs/>
          <w:sz w:val="24"/>
          <w:szCs w:val="24"/>
          <w:lang w:val="en-AU"/>
        </w:rPr>
      </w:pPr>
      <w:r w:rsidRPr="00736F1C">
        <w:rPr>
          <w:rFonts w:asciiTheme="majorBidi" w:hAnsiTheme="majorBidi" w:cstheme="majorBidi"/>
          <w:b/>
          <w:bCs/>
          <w:sz w:val="24"/>
          <w:szCs w:val="24"/>
          <w:lang w:val="en-AU"/>
        </w:rPr>
        <w:t>Owners/Managers</w:t>
      </w:r>
      <w:r w:rsidR="00D144FD" w:rsidRPr="00736F1C">
        <w:rPr>
          <w:rFonts w:asciiTheme="majorBidi" w:hAnsiTheme="majorBidi" w:cstheme="majorBidi"/>
          <w:b/>
          <w:bCs/>
          <w:sz w:val="24"/>
          <w:szCs w:val="24"/>
          <w:lang w:val="en-AU"/>
        </w:rPr>
        <w:t>:</w:t>
      </w:r>
    </w:p>
    <w:p w14:paraId="19BD6FA3" w14:textId="77777777" w:rsidR="0002591D" w:rsidRPr="0002591D" w:rsidRDefault="0002591D" w:rsidP="0002591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10"/>
          <w:szCs w:val="10"/>
          <w:lang w:val="en-AU"/>
        </w:rPr>
      </w:pPr>
    </w:p>
    <w:p w14:paraId="0B17CABC" w14:textId="77777777" w:rsidR="00D144FD" w:rsidRPr="00736F1C" w:rsidRDefault="00D144FD" w:rsidP="00D144FD">
      <w:pPr>
        <w:pStyle w:val="ListParagraph"/>
        <w:widowControl w:val="0"/>
        <w:overflowPunct w:val="0"/>
        <w:autoSpaceDE w:val="0"/>
        <w:autoSpaceDN w:val="0"/>
        <w:adjustRightInd w:val="0"/>
        <w:spacing w:after="0" w:line="276" w:lineRule="auto"/>
        <w:ind w:right="0" w:firstLine="0"/>
        <w:rPr>
          <w:rFonts w:asciiTheme="majorBidi" w:hAnsiTheme="majorBidi" w:cstheme="majorBidi"/>
          <w:b/>
          <w:bCs/>
          <w:sz w:val="2"/>
          <w:szCs w:val="2"/>
          <w:lang w:val="en-AU"/>
        </w:rPr>
      </w:pPr>
    </w:p>
    <w:p w14:paraId="1C0F3863" w14:textId="482D39A3" w:rsidR="003D1E8B" w:rsidRPr="00736F1C" w:rsidRDefault="003D1E8B" w:rsidP="006611E5">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10" w:right="986"/>
        <w:rPr>
          <w:rFonts w:asciiTheme="majorBidi" w:hAnsiTheme="majorBidi" w:cstheme="majorBidi"/>
          <w:sz w:val="24"/>
          <w:szCs w:val="24"/>
          <w:lang w:val="en-AU"/>
        </w:rPr>
      </w:pPr>
      <w:r w:rsidRPr="00736F1C">
        <w:rPr>
          <w:rFonts w:asciiTheme="majorBidi" w:hAnsiTheme="majorBidi" w:cstheme="majorBidi"/>
          <w:sz w:val="24"/>
          <w:szCs w:val="24"/>
          <w:lang w:val="en-AU"/>
        </w:rPr>
        <w:t xml:space="preserve">Please fill in the below table </w:t>
      </w:r>
      <w:r w:rsidR="006611E5" w:rsidRPr="00736F1C">
        <w:rPr>
          <w:rFonts w:asciiTheme="majorBidi" w:hAnsiTheme="majorBidi" w:cstheme="majorBidi"/>
          <w:sz w:val="24"/>
          <w:szCs w:val="24"/>
          <w:lang w:val="en-AU"/>
        </w:rPr>
        <w:t>with required information</w:t>
      </w:r>
    </w:p>
    <w:p w14:paraId="1EE2DBB6" w14:textId="77777777" w:rsidR="00DB58D2" w:rsidRPr="007C4E7F" w:rsidRDefault="00DB58D2" w:rsidP="003D1E8B">
      <w:pPr>
        <w:shd w:val="clear" w:color="auto" w:fill="FFFFFF" w:themeFill="background1"/>
        <w:tabs>
          <w:tab w:val="left" w:pos="709"/>
          <w:tab w:val="left" w:pos="1418"/>
          <w:tab w:val="left" w:pos="2126"/>
          <w:tab w:val="left" w:pos="2835"/>
          <w:tab w:val="left" w:pos="3544"/>
          <w:tab w:val="left" w:pos="4253"/>
          <w:tab w:val="left" w:pos="4961"/>
          <w:tab w:val="left" w:pos="5670"/>
        </w:tabs>
        <w:spacing w:after="0" w:line="240" w:lineRule="auto"/>
        <w:ind w:left="720" w:right="986"/>
        <w:rPr>
          <w:rFonts w:asciiTheme="majorBidi" w:hAnsiTheme="majorBidi" w:cstheme="majorBidi"/>
          <w:sz w:val="14"/>
          <w:szCs w:val="14"/>
          <w:lang w:val="en-AU"/>
        </w:rPr>
      </w:pPr>
    </w:p>
    <w:tbl>
      <w:tblPr>
        <w:tblW w:w="9990" w:type="dxa"/>
        <w:tblInd w:w="-5" w:type="dxa"/>
        <w:tblLook w:val="04A0" w:firstRow="1" w:lastRow="0" w:firstColumn="1" w:lastColumn="0" w:noHBand="0" w:noVBand="1"/>
      </w:tblPr>
      <w:tblGrid>
        <w:gridCol w:w="3711"/>
        <w:gridCol w:w="6279"/>
      </w:tblGrid>
      <w:tr w:rsidR="00DB58D2" w:rsidRPr="007C4E7F" w14:paraId="072EB43D" w14:textId="77777777" w:rsidTr="00CC2FAD">
        <w:tc>
          <w:tcPr>
            <w:tcW w:w="3711" w:type="dxa"/>
            <w:shd w:val="clear" w:color="auto" w:fill="D9D9D9" w:themeFill="background1" w:themeFillShade="D9"/>
          </w:tcPr>
          <w:p w14:paraId="3EF702AF" w14:textId="7EEE272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Full Name</w:t>
            </w:r>
          </w:p>
        </w:tc>
        <w:tc>
          <w:tcPr>
            <w:tcW w:w="6279" w:type="dxa"/>
          </w:tcPr>
          <w:p w14:paraId="252EC0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820C664" w14:textId="77777777" w:rsidTr="00CC2FAD">
        <w:tc>
          <w:tcPr>
            <w:tcW w:w="3711" w:type="dxa"/>
            <w:shd w:val="clear" w:color="auto" w:fill="D9D9D9" w:themeFill="background1" w:themeFillShade="D9"/>
          </w:tcPr>
          <w:p w14:paraId="10BB6A9C" w14:textId="08C9F4E7" w:rsidR="00DB58D2" w:rsidRPr="0002591D" w:rsidRDefault="00C56F06" w:rsidP="0002591D">
            <w:pPr>
              <w:pStyle w:val="BodyText"/>
              <w:rPr>
                <w:rFonts w:asciiTheme="majorBidi" w:hAnsiTheme="majorBidi" w:cstheme="majorBidi"/>
                <w:sz w:val="24"/>
                <w:szCs w:val="24"/>
                <w:lang w:val="en-AU"/>
              </w:rPr>
            </w:pPr>
            <w:r>
              <w:rPr>
                <w:rFonts w:asciiTheme="majorBidi" w:hAnsiTheme="majorBidi" w:cstheme="majorBidi"/>
                <w:sz w:val="24"/>
                <w:szCs w:val="24"/>
                <w:lang w:val="en-AU"/>
              </w:rPr>
              <w:t>Tazkira no</w:t>
            </w:r>
          </w:p>
        </w:tc>
        <w:tc>
          <w:tcPr>
            <w:tcW w:w="6279" w:type="dxa"/>
          </w:tcPr>
          <w:p w14:paraId="00F5934E"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612DDC91" w14:textId="77777777" w:rsidTr="00CC2FAD">
        <w:tc>
          <w:tcPr>
            <w:tcW w:w="3711" w:type="dxa"/>
            <w:shd w:val="clear" w:color="auto" w:fill="D9D9D9" w:themeFill="background1" w:themeFillShade="D9"/>
          </w:tcPr>
          <w:p w14:paraId="25C53B30" w14:textId="1D8621AB" w:rsidR="00DB58D2"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Year of birth</w:t>
            </w:r>
          </w:p>
        </w:tc>
        <w:tc>
          <w:tcPr>
            <w:tcW w:w="6279" w:type="dxa"/>
          </w:tcPr>
          <w:p w14:paraId="1A7C6EAA"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0666B6C2" w14:textId="77777777" w:rsidTr="00CC2FAD">
        <w:tc>
          <w:tcPr>
            <w:tcW w:w="3711" w:type="dxa"/>
            <w:shd w:val="clear" w:color="auto" w:fill="D9D9D9" w:themeFill="background1" w:themeFillShade="D9"/>
          </w:tcPr>
          <w:p w14:paraId="6318E454" w14:textId="00A39A7E"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Place of birth</w:t>
            </w:r>
          </w:p>
        </w:tc>
        <w:tc>
          <w:tcPr>
            <w:tcW w:w="6279" w:type="dxa"/>
          </w:tcPr>
          <w:p w14:paraId="4CFC4EC5"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8001BFA" w14:textId="77777777" w:rsidTr="00CC2FAD">
        <w:tc>
          <w:tcPr>
            <w:tcW w:w="3711" w:type="dxa"/>
            <w:shd w:val="clear" w:color="auto" w:fill="D9D9D9" w:themeFill="background1" w:themeFillShade="D9"/>
          </w:tcPr>
          <w:p w14:paraId="3C7D0B7A" w14:textId="55BF2951"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Permanent Address</w:t>
            </w:r>
          </w:p>
        </w:tc>
        <w:tc>
          <w:tcPr>
            <w:tcW w:w="6279" w:type="dxa"/>
          </w:tcPr>
          <w:p w14:paraId="242E1C4B" w14:textId="77777777" w:rsidR="00DB58D2" w:rsidRPr="0002591D" w:rsidRDefault="00DB58D2" w:rsidP="0002591D">
            <w:pPr>
              <w:pStyle w:val="BodyText"/>
              <w:rPr>
                <w:rFonts w:asciiTheme="majorBidi" w:hAnsiTheme="majorBidi" w:cstheme="majorBidi"/>
                <w:sz w:val="24"/>
                <w:szCs w:val="24"/>
                <w:lang w:val="en-AU"/>
              </w:rPr>
            </w:pPr>
          </w:p>
        </w:tc>
      </w:tr>
      <w:tr w:rsidR="00DB58D2" w:rsidRPr="007C4E7F" w14:paraId="164D3623" w14:textId="77777777" w:rsidTr="00CC2FAD">
        <w:tc>
          <w:tcPr>
            <w:tcW w:w="3711" w:type="dxa"/>
            <w:shd w:val="clear" w:color="auto" w:fill="D9D9D9" w:themeFill="background1" w:themeFillShade="D9"/>
          </w:tcPr>
          <w:p w14:paraId="7C607546" w14:textId="36D6CCAA" w:rsidR="00DB58D2" w:rsidRPr="0002591D" w:rsidRDefault="00DB58D2"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Current Address</w:t>
            </w:r>
          </w:p>
        </w:tc>
        <w:tc>
          <w:tcPr>
            <w:tcW w:w="6279" w:type="dxa"/>
          </w:tcPr>
          <w:p w14:paraId="1B7FF0FF" w14:textId="77777777" w:rsidR="00DB58D2" w:rsidRPr="0002591D" w:rsidRDefault="00DB58D2" w:rsidP="0002591D">
            <w:pPr>
              <w:pStyle w:val="BodyText"/>
              <w:rPr>
                <w:rFonts w:asciiTheme="majorBidi" w:hAnsiTheme="majorBidi" w:cstheme="majorBidi"/>
                <w:sz w:val="24"/>
                <w:szCs w:val="24"/>
                <w:lang w:val="en-AU"/>
              </w:rPr>
            </w:pPr>
          </w:p>
        </w:tc>
      </w:tr>
      <w:tr w:rsidR="001A7800" w:rsidRPr="007C4E7F" w14:paraId="16DB8F36" w14:textId="77777777" w:rsidTr="00CC2FAD">
        <w:tc>
          <w:tcPr>
            <w:tcW w:w="3711" w:type="dxa"/>
            <w:shd w:val="clear" w:color="auto" w:fill="D9D9D9" w:themeFill="background1" w:themeFillShade="D9"/>
          </w:tcPr>
          <w:p w14:paraId="3A97D8C8" w14:textId="6D3D3B7B" w:rsidR="001A7800" w:rsidRPr="0002591D" w:rsidRDefault="0002591D" w:rsidP="0002591D">
            <w:pPr>
              <w:pStyle w:val="BodyText"/>
              <w:rPr>
                <w:rFonts w:asciiTheme="majorBidi" w:hAnsiTheme="majorBidi" w:cstheme="majorBidi"/>
                <w:sz w:val="24"/>
                <w:szCs w:val="24"/>
                <w:lang w:val="en-AU"/>
              </w:rPr>
            </w:pPr>
            <w:r w:rsidRPr="0002591D">
              <w:rPr>
                <w:rFonts w:asciiTheme="majorBidi" w:hAnsiTheme="majorBidi" w:cstheme="majorBidi"/>
                <w:sz w:val="24"/>
                <w:szCs w:val="24"/>
                <w:lang w:val="en-AU"/>
              </w:rPr>
              <w:t>C</w:t>
            </w:r>
            <w:r w:rsidR="001A7800" w:rsidRPr="0002591D">
              <w:rPr>
                <w:rFonts w:asciiTheme="majorBidi" w:hAnsiTheme="majorBidi" w:cstheme="majorBidi"/>
                <w:sz w:val="24"/>
                <w:szCs w:val="24"/>
                <w:lang w:val="en-AU"/>
              </w:rPr>
              <w:t>ontact Detail (</w:t>
            </w:r>
            <w:r w:rsidR="005821D9" w:rsidRPr="0002591D">
              <w:rPr>
                <w:rFonts w:asciiTheme="majorBidi" w:hAnsiTheme="majorBidi" w:cstheme="majorBidi"/>
                <w:sz w:val="24"/>
                <w:szCs w:val="24"/>
                <w:lang w:val="en-AU"/>
              </w:rPr>
              <w:t>phone and</w:t>
            </w:r>
            <w:r w:rsidR="001A7800" w:rsidRPr="0002591D">
              <w:rPr>
                <w:rFonts w:asciiTheme="majorBidi" w:hAnsiTheme="majorBidi" w:cstheme="majorBidi"/>
                <w:sz w:val="24"/>
                <w:szCs w:val="24"/>
                <w:lang w:val="en-AU"/>
              </w:rPr>
              <w:t xml:space="preserve"> email address)</w:t>
            </w:r>
          </w:p>
        </w:tc>
        <w:tc>
          <w:tcPr>
            <w:tcW w:w="6279" w:type="dxa"/>
          </w:tcPr>
          <w:p w14:paraId="6E643F41" w14:textId="77777777" w:rsidR="001A7800" w:rsidRPr="0002591D" w:rsidRDefault="001A7800" w:rsidP="0002591D">
            <w:pPr>
              <w:pStyle w:val="BodyText"/>
              <w:rPr>
                <w:rFonts w:asciiTheme="majorBidi" w:hAnsiTheme="majorBidi" w:cstheme="majorBidi"/>
                <w:sz w:val="24"/>
                <w:szCs w:val="24"/>
                <w:lang w:val="en-AU"/>
              </w:rPr>
            </w:pPr>
          </w:p>
        </w:tc>
      </w:tr>
    </w:tbl>
    <w:p w14:paraId="7E4A8A1B" w14:textId="5AF4E907" w:rsidR="00CE154F" w:rsidRDefault="00CE154F" w:rsidP="00641C24">
      <w:pPr>
        <w:spacing w:after="240" w:line="240" w:lineRule="auto"/>
        <w:ind w:left="0" w:firstLine="0"/>
        <w:rPr>
          <w:rFonts w:asciiTheme="majorBidi" w:hAnsiTheme="majorBidi" w:cstheme="majorBidi"/>
          <w:b/>
          <w:color w:val="133469"/>
          <w:sz w:val="24"/>
        </w:rPr>
      </w:pPr>
    </w:p>
    <w:p w14:paraId="3AA5E034" w14:textId="77777777" w:rsidR="00641C24" w:rsidRDefault="00641C24"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155C68DC"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50763E66" w14:textId="77777777" w:rsidR="00B0538D" w:rsidRDefault="00B0538D" w:rsidP="0090656F">
      <w:pPr>
        <w:pStyle w:val="ListParagraph"/>
        <w:widowControl w:val="0"/>
        <w:overflowPunct w:val="0"/>
        <w:autoSpaceDE w:val="0"/>
        <w:autoSpaceDN w:val="0"/>
        <w:adjustRightInd w:val="0"/>
        <w:spacing w:after="0" w:line="276" w:lineRule="auto"/>
        <w:ind w:right="0" w:firstLine="0"/>
        <w:rPr>
          <w:rFonts w:asciiTheme="minorBidi" w:hAnsiTheme="minorBidi" w:cstheme="minorBidi"/>
          <w:b/>
          <w:bCs/>
          <w:lang w:val="en-AU"/>
        </w:rPr>
      </w:pPr>
    </w:p>
    <w:p w14:paraId="0BECC17C" w14:textId="3ABD0E2A" w:rsidR="0090656F" w:rsidRDefault="00AC1D8E"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r w:rsidRPr="00CE154F">
        <w:rPr>
          <w:rFonts w:asciiTheme="minorBidi" w:hAnsiTheme="minorBidi" w:cstheme="minorBidi"/>
          <w:b/>
          <w:bCs/>
          <w:lang w:val="en-AU"/>
        </w:rPr>
        <w:t>Beneficiaries</w:t>
      </w:r>
      <w:r w:rsidR="0090656F" w:rsidRPr="00CE154F">
        <w:rPr>
          <w:rFonts w:asciiTheme="minorBidi" w:hAnsiTheme="minorBidi" w:cstheme="minorBidi"/>
          <w:b/>
          <w:bCs/>
          <w:lang w:val="en-AU"/>
        </w:rPr>
        <w:t xml:space="preserve"> bank account details:</w:t>
      </w:r>
    </w:p>
    <w:p w14:paraId="01D53F86" w14:textId="77777777" w:rsidR="00CE154F" w:rsidRPr="00CE154F" w:rsidRDefault="00CE154F" w:rsidP="00CE154F">
      <w:pPr>
        <w:widowControl w:val="0"/>
        <w:overflowPunct w:val="0"/>
        <w:autoSpaceDE w:val="0"/>
        <w:autoSpaceDN w:val="0"/>
        <w:adjustRightInd w:val="0"/>
        <w:spacing w:after="0" w:line="276" w:lineRule="auto"/>
        <w:ind w:left="0" w:right="0" w:firstLine="0"/>
        <w:rPr>
          <w:rFonts w:asciiTheme="minorBidi" w:hAnsiTheme="minorBidi" w:cstheme="minorBidi"/>
          <w:b/>
          <w:bCs/>
          <w:lang w:val="en-AU"/>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7"/>
        <w:gridCol w:w="879"/>
        <w:gridCol w:w="5205"/>
      </w:tblGrid>
      <w:tr w:rsidR="0090656F" w:rsidRPr="00B11FF3" w14:paraId="11BFDFFA" w14:textId="77777777" w:rsidTr="003F75B6">
        <w:trPr>
          <w:trHeight w:val="344"/>
        </w:trPr>
        <w:tc>
          <w:tcPr>
            <w:tcW w:w="3681" w:type="dxa"/>
            <w:hideMark/>
          </w:tcPr>
          <w:p w14:paraId="14C7749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Beneficiary name:</w:t>
            </w:r>
          </w:p>
        </w:tc>
        <w:tc>
          <w:tcPr>
            <w:tcW w:w="644" w:type="dxa"/>
            <w:hideMark/>
          </w:tcPr>
          <w:p w14:paraId="42D05D5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c>
          <w:tcPr>
            <w:tcW w:w="5376" w:type="dxa"/>
            <w:hideMark/>
          </w:tcPr>
          <w:p w14:paraId="4E9A551C" w14:textId="77777777" w:rsidR="0090656F" w:rsidRPr="00B11FF3" w:rsidRDefault="0090656F" w:rsidP="00FF692B">
            <w:pPr>
              <w:rPr>
                <w:rFonts w:asciiTheme="minorBidi" w:hAnsiTheme="minorBidi" w:cstheme="minorBidi"/>
                <w:sz w:val="20"/>
                <w:szCs w:val="20"/>
                <w:lang w:val="en-AU"/>
              </w:rPr>
            </w:pPr>
          </w:p>
        </w:tc>
      </w:tr>
      <w:tr w:rsidR="0090656F" w:rsidRPr="00B11FF3" w14:paraId="5FB1B160" w14:textId="77777777" w:rsidTr="003F75B6">
        <w:trPr>
          <w:trHeight w:val="689"/>
        </w:trPr>
        <w:tc>
          <w:tcPr>
            <w:tcW w:w="3681" w:type="dxa"/>
            <w:hideMark/>
          </w:tcPr>
          <w:p w14:paraId="23E27BE5" w14:textId="77777777" w:rsidR="0090656F" w:rsidRDefault="00AC1D8E" w:rsidP="00FF692B">
            <w:pPr>
              <w:rPr>
                <w:rFonts w:asciiTheme="minorBidi" w:hAnsiTheme="minorBidi" w:cstheme="minorBidi"/>
                <w:sz w:val="20"/>
                <w:szCs w:val="20"/>
                <w:lang w:val="en-AU"/>
              </w:rPr>
            </w:pPr>
            <w:r>
              <w:rPr>
                <w:rFonts w:asciiTheme="minorBidi" w:hAnsiTheme="minorBidi" w:cstheme="minorBidi"/>
                <w:sz w:val="20"/>
                <w:szCs w:val="20"/>
                <w:lang w:val="en-AU"/>
              </w:rPr>
              <w:t>Beneficiary account Number</w:t>
            </w:r>
            <w:r w:rsidR="0090656F" w:rsidRPr="00B11FF3">
              <w:rPr>
                <w:rFonts w:asciiTheme="minorBidi" w:hAnsiTheme="minorBidi" w:cstheme="minorBidi"/>
                <w:sz w:val="20"/>
                <w:szCs w:val="20"/>
                <w:lang w:val="en-AU"/>
              </w:rPr>
              <w:t>:</w:t>
            </w:r>
          </w:p>
          <w:p w14:paraId="09003445" w14:textId="63B14CF7" w:rsidR="00B0538D" w:rsidRPr="00B11FF3" w:rsidRDefault="00B0538D" w:rsidP="00FF692B">
            <w:pPr>
              <w:rPr>
                <w:rFonts w:asciiTheme="minorBidi" w:hAnsiTheme="minorBidi" w:cstheme="minorBidi"/>
                <w:sz w:val="20"/>
                <w:szCs w:val="20"/>
                <w:lang w:val="en-AU"/>
              </w:rPr>
            </w:pPr>
          </w:p>
        </w:tc>
        <w:tc>
          <w:tcPr>
            <w:tcW w:w="6020" w:type="dxa"/>
            <w:gridSpan w:val="2"/>
            <w:hideMark/>
          </w:tcPr>
          <w:p w14:paraId="2853D0E4" w14:textId="77777777" w:rsidR="0090656F" w:rsidRDefault="0090656F" w:rsidP="00FF692B">
            <w:pPr>
              <w:rPr>
                <w:rFonts w:asciiTheme="minorBidi" w:hAnsiTheme="minorBidi" w:cstheme="minorBidi"/>
                <w:sz w:val="20"/>
                <w:szCs w:val="20"/>
                <w:lang w:val="en-AU"/>
              </w:rPr>
            </w:pPr>
          </w:p>
          <w:p w14:paraId="67E1E240" w14:textId="5013F2BB" w:rsidR="003F75B6" w:rsidRPr="00B11FF3" w:rsidRDefault="003F75B6" w:rsidP="00FF692B">
            <w:pPr>
              <w:rPr>
                <w:rFonts w:asciiTheme="minorBidi" w:hAnsiTheme="minorBidi" w:cstheme="minorBidi"/>
                <w:sz w:val="20"/>
                <w:szCs w:val="20"/>
                <w:lang w:val="en-AU"/>
              </w:rPr>
            </w:pPr>
          </w:p>
        </w:tc>
      </w:tr>
      <w:tr w:rsidR="0090656F" w:rsidRPr="00B11FF3" w14:paraId="369802AA" w14:textId="77777777" w:rsidTr="003F75B6">
        <w:trPr>
          <w:trHeight w:val="344"/>
        </w:trPr>
        <w:tc>
          <w:tcPr>
            <w:tcW w:w="3681" w:type="dxa"/>
            <w:hideMark/>
          </w:tcPr>
          <w:p w14:paraId="3EEEA0F1" w14:textId="295EFA24" w:rsidR="0090656F" w:rsidRPr="00B11FF3" w:rsidRDefault="0098708A" w:rsidP="00B0538D">
            <w:pPr>
              <w:ind w:left="0" w:firstLine="0"/>
              <w:rPr>
                <w:rFonts w:asciiTheme="minorBidi" w:hAnsiTheme="minorBidi" w:cstheme="minorBidi"/>
                <w:sz w:val="20"/>
                <w:szCs w:val="20"/>
                <w:lang w:val="en-AU"/>
              </w:rPr>
            </w:pPr>
            <w:r>
              <w:rPr>
                <w:rFonts w:asciiTheme="minorBidi" w:hAnsiTheme="minorBidi" w:cstheme="minorBidi"/>
                <w:sz w:val="20"/>
                <w:szCs w:val="20"/>
                <w:lang w:val="en-AU"/>
              </w:rPr>
              <w:t xml:space="preserve">          </w:t>
            </w:r>
            <w:r w:rsidR="0090656F" w:rsidRPr="00B11FF3">
              <w:rPr>
                <w:rFonts w:asciiTheme="minorBidi" w:hAnsiTheme="minorBidi" w:cstheme="minorBidi"/>
                <w:sz w:val="20"/>
                <w:szCs w:val="20"/>
                <w:lang w:val="en-AU"/>
              </w:rPr>
              <w:t>Beneficiary Bank</w:t>
            </w:r>
            <w:r w:rsidR="00AC1D8E">
              <w:rPr>
                <w:rFonts w:asciiTheme="minorBidi" w:hAnsiTheme="minorBidi" w:cstheme="minorBidi"/>
                <w:sz w:val="20"/>
                <w:szCs w:val="20"/>
                <w:lang w:val="en-AU"/>
              </w:rPr>
              <w:t xml:space="preserve"> Name</w:t>
            </w:r>
            <w:r w:rsidR="0090656F" w:rsidRPr="00B11FF3">
              <w:rPr>
                <w:rFonts w:asciiTheme="minorBidi" w:hAnsiTheme="minorBidi" w:cstheme="minorBidi"/>
                <w:sz w:val="20"/>
                <w:szCs w:val="20"/>
                <w:lang w:val="en-AU"/>
              </w:rPr>
              <w:t>:</w:t>
            </w:r>
          </w:p>
        </w:tc>
        <w:tc>
          <w:tcPr>
            <w:tcW w:w="6020" w:type="dxa"/>
            <w:gridSpan w:val="2"/>
            <w:hideMark/>
          </w:tcPr>
          <w:p w14:paraId="63A11B0F"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0A8ADC6D" w14:textId="77777777" w:rsidTr="003F75B6">
        <w:trPr>
          <w:trHeight w:val="344"/>
        </w:trPr>
        <w:tc>
          <w:tcPr>
            <w:tcW w:w="3681" w:type="dxa"/>
            <w:hideMark/>
          </w:tcPr>
          <w:p w14:paraId="00AB0309" w14:textId="431A4163"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branch</w:t>
            </w:r>
            <w:r w:rsidR="00AC1D8E">
              <w:rPr>
                <w:rFonts w:asciiTheme="minorBidi" w:hAnsiTheme="minorBidi" w:cstheme="minorBidi"/>
                <w:sz w:val="20"/>
                <w:szCs w:val="20"/>
                <w:lang w:val="en-AU"/>
              </w:rPr>
              <w:t xml:space="preserve"> Name</w:t>
            </w:r>
            <w:r w:rsidRPr="00B11FF3">
              <w:rPr>
                <w:rFonts w:asciiTheme="minorBidi" w:hAnsiTheme="minorBidi" w:cstheme="minorBidi"/>
                <w:sz w:val="20"/>
                <w:szCs w:val="20"/>
                <w:lang w:val="en-AU"/>
              </w:rPr>
              <w:t>:</w:t>
            </w:r>
          </w:p>
        </w:tc>
        <w:tc>
          <w:tcPr>
            <w:tcW w:w="6020" w:type="dxa"/>
            <w:gridSpan w:val="2"/>
            <w:hideMark/>
          </w:tcPr>
          <w:p w14:paraId="3BA02A7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623EC56E" w14:textId="77777777" w:rsidTr="003F75B6">
        <w:trPr>
          <w:trHeight w:val="194"/>
        </w:trPr>
        <w:tc>
          <w:tcPr>
            <w:tcW w:w="3681" w:type="dxa"/>
            <w:hideMark/>
          </w:tcPr>
          <w:p w14:paraId="0C36E677"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SWIFT:</w:t>
            </w:r>
          </w:p>
        </w:tc>
        <w:tc>
          <w:tcPr>
            <w:tcW w:w="6020" w:type="dxa"/>
            <w:gridSpan w:val="2"/>
            <w:hideMark/>
          </w:tcPr>
          <w:p w14:paraId="313424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3874571D"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r w:rsidR="0090656F" w:rsidRPr="00B11FF3" w14:paraId="45FA0C82" w14:textId="77777777" w:rsidTr="003F75B6">
        <w:trPr>
          <w:trHeight w:val="689"/>
        </w:trPr>
        <w:tc>
          <w:tcPr>
            <w:tcW w:w="3681" w:type="dxa"/>
            <w:hideMark/>
          </w:tcPr>
          <w:p w14:paraId="37A26CF6"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Bank address:</w:t>
            </w:r>
          </w:p>
        </w:tc>
        <w:tc>
          <w:tcPr>
            <w:tcW w:w="6020" w:type="dxa"/>
            <w:gridSpan w:val="2"/>
            <w:hideMark/>
          </w:tcPr>
          <w:p w14:paraId="6D3AE2CB"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p w14:paraId="071B8640" w14:textId="77777777" w:rsidR="0090656F" w:rsidRPr="00B11FF3" w:rsidRDefault="0090656F" w:rsidP="00FF692B">
            <w:pPr>
              <w:rPr>
                <w:rFonts w:asciiTheme="minorBidi" w:hAnsiTheme="minorBidi" w:cstheme="minorBidi"/>
                <w:sz w:val="20"/>
                <w:szCs w:val="20"/>
                <w:lang w:val="en-AU"/>
              </w:rPr>
            </w:pPr>
            <w:r w:rsidRPr="00B11FF3">
              <w:rPr>
                <w:rFonts w:asciiTheme="minorBidi" w:hAnsiTheme="minorBidi" w:cstheme="minorBidi"/>
                <w:sz w:val="20"/>
                <w:szCs w:val="20"/>
                <w:lang w:val="en-AU"/>
              </w:rPr>
              <w:t> </w:t>
            </w:r>
          </w:p>
        </w:tc>
      </w:tr>
    </w:tbl>
    <w:p w14:paraId="307072F3" w14:textId="77777777" w:rsidR="003F75B6" w:rsidRDefault="003F75B6" w:rsidP="00B0538D">
      <w:pPr>
        <w:pStyle w:val="Heading1"/>
        <w:numPr>
          <w:ilvl w:val="0"/>
          <w:numId w:val="0"/>
        </w:numPr>
        <w:rPr>
          <w:lang w:val="en-AU"/>
        </w:rPr>
      </w:pPr>
    </w:p>
    <w:p w14:paraId="46C55D58" w14:textId="32819651" w:rsidR="003D1E8B" w:rsidRPr="000217D4" w:rsidRDefault="003D1E8B" w:rsidP="00B0538D">
      <w:pPr>
        <w:pStyle w:val="Heading1"/>
        <w:numPr>
          <w:ilvl w:val="0"/>
          <w:numId w:val="0"/>
        </w:numPr>
        <w:rPr>
          <w:lang w:val="en-AU"/>
        </w:rPr>
      </w:pPr>
      <w:bookmarkStart w:id="153" w:name="_Toc145512185"/>
      <w:r w:rsidRPr="000217D4">
        <w:rPr>
          <w:lang w:val="en-AU"/>
        </w:rPr>
        <w:t>Confirmation of Bidder’s compliance</w:t>
      </w:r>
      <w:r w:rsidR="00C6353D" w:rsidRPr="000217D4">
        <w:rPr>
          <w:lang w:val="en-AU"/>
        </w:rPr>
        <w:t>:</w:t>
      </w:r>
      <w:bookmarkEnd w:id="153"/>
      <w:r w:rsidRPr="000217D4">
        <w:rPr>
          <w:lang w:val="en-AU"/>
        </w:rPr>
        <w:t xml:space="preserve"> </w:t>
      </w:r>
    </w:p>
    <w:p w14:paraId="2AAD084C" w14:textId="77777777" w:rsidR="00C6353D" w:rsidRPr="00C6353D"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10"/>
          <w:szCs w:val="10"/>
          <w:lang w:val="en-AU"/>
        </w:rPr>
      </w:pPr>
    </w:p>
    <w:p w14:paraId="1C9AD608" w14:textId="2D5C1ACE" w:rsidR="003D1E8B" w:rsidRDefault="00C6353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the Bidder, hereby certify that our tender is a genuine offer and intended to be competitive and we confirm we are eligible to participate in public procurement and meet the eligibility criteria specified in the Invitation to Bid. We confirm that the prices quoted are fixed and firm for the duration of the validity period and will not be subject to revision or variation. </w:t>
      </w:r>
    </w:p>
    <w:p w14:paraId="427CE355" w14:textId="77777777" w:rsidR="0098708A"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0506B5E4" w14:textId="699C40A5" w:rsidR="0098708A" w:rsidRPr="00C6353D" w:rsidRDefault="0098708A"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Pr>
          <w:rFonts w:asciiTheme="majorBidi" w:hAnsiTheme="majorBidi" w:cstheme="majorBidi"/>
          <w:sz w:val="24"/>
          <w:szCs w:val="24"/>
          <w:lang w:val="en-AU"/>
        </w:rPr>
        <w:t xml:space="preserve">I, also confirm that </w:t>
      </w:r>
      <w:r w:rsidR="00F95A34">
        <w:rPr>
          <w:rFonts w:asciiTheme="majorBidi" w:hAnsiTheme="majorBidi" w:cstheme="majorBidi"/>
          <w:sz w:val="24"/>
          <w:szCs w:val="24"/>
          <w:lang w:val="en-AU"/>
        </w:rPr>
        <w:t xml:space="preserve">I agree to all the terms and conditions specified in this bid. And also understand </w:t>
      </w:r>
      <w:r w:rsidR="0082133F">
        <w:rPr>
          <w:rFonts w:asciiTheme="majorBidi" w:hAnsiTheme="majorBidi" w:cstheme="majorBidi"/>
          <w:sz w:val="24"/>
          <w:szCs w:val="24"/>
          <w:lang w:val="en-AU"/>
        </w:rPr>
        <w:t xml:space="preserve">that </w:t>
      </w:r>
      <w:r w:rsidR="009F7879">
        <w:rPr>
          <w:rFonts w:asciiTheme="majorBidi" w:hAnsiTheme="majorBidi" w:cstheme="majorBidi"/>
          <w:sz w:val="24"/>
          <w:szCs w:val="24"/>
          <w:lang w:val="en-AU"/>
        </w:rPr>
        <w:t>these terms and conditions will apply to any subsequent contract that our company/firm will be signing in the event our bid is successful.</w:t>
      </w:r>
    </w:p>
    <w:p w14:paraId="5A7C88B2" w14:textId="77777777" w:rsidR="003D1E8B" w:rsidRPr="007C4E7F" w:rsidRDefault="003D1E8B" w:rsidP="003D1E8B">
      <w:pPr>
        <w:widowControl w:val="0"/>
        <w:autoSpaceDE w:val="0"/>
        <w:autoSpaceDN w:val="0"/>
        <w:adjustRightInd w:val="0"/>
        <w:spacing w:after="0" w:line="240" w:lineRule="auto"/>
        <w:rPr>
          <w:rFonts w:asciiTheme="majorBidi" w:hAnsiTheme="majorBidi" w:cstheme="majorBidi"/>
          <w:sz w:val="20"/>
          <w:szCs w:val="20"/>
          <w:lang w:val="en-AU"/>
        </w:rPr>
      </w:pPr>
    </w:p>
    <w:p w14:paraId="7694FE63" w14:textId="21A06A16" w:rsidR="003D1E8B" w:rsidRDefault="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r w:rsidRPr="00C6353D">
        <w:rPr>
          <w:rFonts w:asciiTheme="majorBidi" w:hAnsiTheme="majorBidi" w:cstheme="majorBidi"/>
          <w:sz w:val="24"/>
          <w:szCs w:val="24"/>
          <w:lang w:val="en-AU"/>
        </w:rPr>
        <w:t>I</w:t>
      </w:r>
      <w:r w:rsidR="003D1E8B" w:rsidRPr="00C6353D">
        <w:rPr>
          <w:rFonts w:asciiTheme="majorBidi" w:hAnsiTheme="majorBidi" w:cstheme="majorBidi"/>
          <w:sz w:val="24"/>
          <w:szCs w:val="24"/>
          <w:lang w:val="en-AU"/>
        </w:rPr>
        <w:t xml:space="preserve"> confirm that </w:t>
      </w:r>
      <w:r w:rsidR="0008567C">
        <w:rPr>
          <w:rFonts w:asciiTheme="majorBidi" w:hAnsiTheme="majorBidi" w:cstheme="majorBidi"/>
          <w:b/>
          <w:bCs/>
          <w:sz w:val="24"/>
          <w:szCs w:val="24"/>
          <w:lang w:val="en-AU"/>
        </w:rPr>
        <w:t>JACK</w:t>
      </w:r>
      <w:r w:rsidR="003D1E8B" w:rsidRPr="00C6353D">
        <w:rPr>
          <w:rFonts w:asciiTheme="majorBidi" w:hAnsiTheme="majorBidi" w:cstheme="majorBidi"/>
          <w:sz w:val="24"/>
          <w:szCs w:val="24"/>
          <w:lang w:val="en-AU"/>
        </w:rPr>
        <w:t xml:space="preserve"> may in its consideration of our offer, and subsequently, rely on the statements made herein.</w:t>
      </w:r>
    </w:p>
    <w:p w14:paraId="0A47F2F0" w14:textId="053FA394"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757315B1" w14:textId="77777777" w:rsidR="00CC2FAD" w:rsidRDefault="00CC2FAD" w:rsidP="00C6353D">
      <w:pPr>
        <w:pStyle w:val="ListParagraph"/>
        <w:widowControl w:val="0"/>
        <w:overflowPunct w:val="0"/>
        <w:autoSpaceDE w:val="0"/>
        <w:autoSpaceDN w:val="0"/>
        <w:adjustRightInd w:val="0"/>
        <w:spacing w:after="0"/>
        <w:ind w:left="10"/>
        <w:rPr>
          <w:rFonts w:asciiTheme="majorBidi" w:hAnsiTheme="majorBidi" w:cstheme="majorBidi"/>
          <w:sz w:val="24"/>
          <w:szCs w:val="24"/>
          <w:lang w:val="en-AU"/>
        </w:rPr>
      </w:pPr>
    </w:p>
    <w:p w14:paraId="1A57B479" w14:textId="306DA1D3"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Name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15B59A6F" w14:textId="6CE4BB29"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Title of signatory</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r w:rsidR="00CC2FAD">
        <w:rPr>
          <w:rFonts w:asciiTheme="majorBidi" w:hAnsiTheme="majorBidi" w:cstheme="majorBidi"/>
          <w:sz w:val="24"/>
          <w:szCs w:val="24"/>
          <w:lang w:val="en-AU"/>
        </w:rPr>
        <w:tab/>
      </w:r>
    </w:p>
    <w:p w14:paraId="22F71825" w14:textId="726A6145"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S</w:t>
      </w:r>
      <w:r w:rsidR="00CC2FAD">
        <w:rPr>
          <w:rFonts w:asciiTheme="majorBidi" w:hAnsiTheme="majorBidi" w:cstheme="majorBidi"/>
          <w:sz w:val="24"/>
          <w:szCs w:val="24"/>
          <w:lang w:val="en-AU"/>
        </w:rPr>
        <w:t>ignature:</w:t>
      </w:r>
      <w:r w:rsidR="00CC2FAD">
        <w:rPr>
          <w:rFonts w:asciiTheme="majorBidi" w:hAnsiTheme="majorBidi" w:cstheme="majorBidi"/>
          <w:sz w:val="24"/>
          <w:szCs w:val="24"/>
          <w:lang w:val="en-AU"/>
        </w:rPr>
        <w:tab/>
      </w:r>
      <w:r w:rsidR="00CC2FAD">
        <w:rPr>
          <w:rFonts w:asciiTheme="majorBidi" w:hAnsiTheme="majorBidi" w:cstheme="majorBidi"/>
          <w:sz w:val="24"/>
          <w:szCs w:val="24"/>
          <w:lang w:val="en-AU"/>
        </w:rPr>
        <w:tab/>
        <w:t>----------------------------------------</w:t>
      </w:r>
    </w:p>
    <w:p w14:paraId="3082A08F" w14:textId="0957278D" w:rsidR="00C6353D" w:rsidRDefault="00C6353D" w:rsidP="00CC2FAD">
      <w:pPr>
        <w:pStyle w:val="ListParagraph"/>
        <w:widowControl w:val="0"/>
        <w:overflowPunct w:val="0"/>
        <w:autoSpaceDE w:val="0"/>
        <w:autoSpaceDN w:val="0"/>
        <w:adjustRightInd w:val="0"/>
        <w:spacing w:after="0" w:line="720" w:lineRule="auto"/>
        <w:ind w:left="10"/>
        <w:rPr>
          <w:rFonts w:asciiTheme="majorBidi" w:hAnsiTheme="majorBidi" w:cstheme="majorBidi"/>
          <w:sz w:val="24"/>
          <w:szCs w:val="24"/>
          <w:lang w:val="en-AU"/>
        </w:rPr>
      </w:pPr>
      <w:r>
        <w:rPr>
          <w:rFonts w:asciiTheme="majorBidi" w:hAnsiTheme="majorBidi" w:cstheme="majorBidi"/>
          <w:sz w:val="24"/>
          <w:szCs w:val="24"/>
          <w:lang w:val="en-AU"/>
        </w:rPr>
        <w:t>Date of signing</w:t>
      </w:r>
      <w:r w:rsidR="00CC2FAD">
        <w:rPr>
          <w:rFonts w:asciiTheme="majorBidi" w:hAnsiTheme="majorBidi" w:cstheme="majorBidi"/>
          <w:sz w:val="24"/>
          <w:szCs w:val="24"/>
          <w:lang w:val="en-AU"/>
        </w:rPr>
        <w:t>:</w:t>
      </w:r>
      <w:r w:rsidR="00CC2FAD">
        <w:rPr>
          <w:rFonts w:asciiTheme="majorBidi" w:hAnsiTheme="majorBidi" w:cstheme="majorBidi"/>
          <w:sz w:val="24"/>
          <w:szCs w:val="24"/>
          <w:lang w:val="en-AU"/>
        </w:rPr>
        <w:tab/>
        <w:t>----------------------------------------</w:t>
      </w:r>
    </w:p>
    <w:p w14:paraId="39434A19" w14:textId="77777777" w:rsidR="00015FC1" w:rsidRDefault="00015FC1" w:rsidP="00031E4E">
      <w:pPr>
        <w:pStyle w:val="ListParagraph"/>
        <w:spacing w:after="240"/>
        <w:contextualSpacing w:val="0"/>
        <w:rPr>
          <w:rFonts w:asciiTheme="minorHAnsi" w:hAnsiTheme="minorHAnsi"/>
          <w:b/>
          <w:bCs/>
          <w:sz w:val="26"/>
          <w:szCs w:val="26"/>
        </w:rPr>
        <w:sectPr w:rsidR="00015FC1" w:rsidSect="00287E18">
          <w:headerReference w:type="even" r:id="rId12"/>
          <w:headerReference w:type="default" r:id="rId13"/>
          <w:footerReference w:type="even" r:id="rId14"/>
          <w:footerReference w:type="default" r:id="rId15"/>
          <w:headerReference w:type="first" r:id="rId16"/>
          <w:footerReference w:type="first" r:id="rId17"/>
          <w:pgSz w:w="12240" w:h="15840"/>
          <w:pgMar w:top="1862" w:right="1027" w:bottom="1157" w:left="1132" w:header="511" w:footer="892" w:gutter="0"/>
          <w:pgNumType w:start="0"/>
          <w:cols w:space="720"/>
          <w:titlePg/>
          <w:docGrid w:linePitch="299"/>
        </w:sectPr>
      </w:pPr>
    </w:p>
    <w:p w14:paraId="5D1B5793" w14:textId="77777777" w:rsidR="001E5E63" w:rsidRDefault="001E5E63" w:rsidP="001E5E63">
      <w:pPr>
        <w:pStyle w:val="Heading1"/>
        <w:numPr>
          <w:ilvl w:val="0"/>
          <w:numId w:val="0"/>
        </w:numPr>
        <w:ind w:left="80"/>
        <w:jc w:val="center"/>
      </w:pPr>
      <w:bookmarkStart w:id="154" w:name="_Toc99524975"/>
      <w:bookmarkStart w:id="155" w:name="_Toc99531820"/>
    </w:p>
    <w:p w14:paraId="488FE14A" w14:textId="52C2ADCC" w:rsidR="003F75B6" w:rsidRPr="003F75B6" w:rsidRDefault="001E5E63" w:rsidP="001E5E63">
      <w:pPr>
        <w:pStyle w:val="Heading1"/>
        <w:numPr>
          <w:ilvl w:val="0"/>
          <w:numId w:val="0"/>
        </w:numPr>
        <w:ind w:left="80"/>
        <w:jc w:val="center"/>
        <w:rPr>
          <w:color w:val="5B9BD5" w:themeColor="accent1"/>
          <w:sz w:val="28"/>
          <w:szCs w:val="28"/>
        </w:rPr>
      </w:pPr>
      <w:bookmarkStart w:id="156" w:name="_Toc145512186"/>
      <w:r w:rsidRPr="003F75B6">
        <w:rPr>
          <w:color w:val="5B9BD5" w:themeColor="accent1"/>
          <w:sz w:val="28"/>
          <w:szCs w:val="28"/>
        </w:rPr>
        <w:t>ANNEX</w:t>
      </w:r>
      <w:r w:rsidR="003F75B6" w:rsidRPr="003F75B6">
        <w:rPr>
          <w:color w:val="5B9BD5" w:themeColor="accent1"/>
          <w:sz w:val="28"/>
          <w:szCs w:val="28"/>
        </w:rPr>
        <w:t>-3</w:t>
      </w:r>
      <w:bookmarkEnd w:id="156"/>
      <w:r w:rsidR="003F75B6" w:rsidRPr="003F75B6">
        <w:rPr>
          <w:color w:val="5B9BD5" w:themeColor="accent1"/>
          <w:sz w:val="28"/>
          <w:szCs w:val="28"/>
        </w:rPr>
        <w:t xml:space="preserve"> </w:t>
      </w:r>
      <w:r w:rsidRPr="003F75B6">
        <w:rPr>
          <w:color w:val="5B9BD5" w:themeColor="accent1"/>
          <w:sz w:val="28"/>
          <w:szCs w:val="28"/>
        </w:rPr>
        <w:t xml:space="preserve"> </w:t>
      </w:r>
    </w:p>
    <w:p w14:paraId="2D075BA8" w14:textId="1CECEEBF" w:rsidR="001E5E63" w:rsidRPr="003F75B6" w:rsidRDefault="001E5E63" w:rsidP="001E5E63">
      <w:pPr>
        <w:pStyle w:val="Heading1"/>
        <w:numPr>
          <w:ilvl w:val="0"/>
          <w:numId w:val="0"/>
        </w:numPr>
        <w:ind w:left="80"/>
        <w:jc w:val="center"/>
        <w:rPr>
          <w:color w:val="5B9BD5" w:themeColor="accent1"/>
          <w:sz w:val="28"/>
          <w:szCs w:val="28"/>
        </w:rPr>
      </w:pPr>
      <w:bookmarkStart w:id="157" w:name="_Toc145512187"/>
      <w:r w:rsidRPr="003F75B6">
        <w:rPr>
          <w:color w:val="5B9BD5" w:themeColor="accent1"/>
          <w:sz w:val="28"/>
          <w:szCs w:val="28"/>
        </w:rPr>
        <w:t>TENDER COMPANY PROFILE AND PREVIOUS EXPERIENCE FORM</w:t>
      </w:r>
      <w:bookmarkEnd w:id="154"/>
      <w:bookmarkEnd w:id="155"/>
      <w:bookmarkEnd w:id="157"/>
    </w:p>
    <w:p w14:paraId="0E540C0F" w14:textId="0948BE45" w:rsidR="001E5E63" w:rsidRPr="003F75B6" w:rsidRDefault="001E5E63" w:rsidP="00774C7A">
      <w:pPr>
        <w:pStyle w:val="ListParagraph"/>
        <w:tabs>
          <w:tab w:val="left" w:pos="3996"/>
        </w:tabs>
        <w:spacing w:after="240"/>
        <w:contextualSpacing w:val="0"/>
        <w:rPr>
          <w:rFonts w:asciiTheme="minorHAnsi" w:hAnsiTheme="minorHAnsi"/>
          <w:b/>
          <w:bCs/>
          <w:color w:val="5B9BD5" w:themeColor="accent1"/>
          <w:sz w:val="26"/>
          <w:szCs w:val="26"/>
        </w:rPr>
      </w:pPr>
      <w:r w:rsidRPr="003F75B6">
        <w:rPr>
          <w:rFonts w:asciiTheme="minorHAnsi" w:hAnsiTheme="minorHAnsi"/>
          <w:b/>
          <w:bCs/>
          <w:color w:val="5B9BD5" w:themeColor="accent1"/>
          <w:sz w:val="26"/>
          <w:szCs w:val="26"/>
        </w:rPr>
        <w:tab/>
      </w:r>
    </w:p>
    <w:p w14:paraId="3F459E9F" w14:textId="77777777" w:rsidR="00AC6E3F" w:rsidRPr="009E5F74" w:rsidRDefault="00AC6E3F" w:rsidP="00AC6E3F">
      <w:pPr>
        <w:widowControl w:val="0"/>
        <w:overflowPunct w:val="0"/>
        <w:autoSpaceDE w:val="0"/>
        <w:autoSpaceDN w:val="0"/>
        <w:adjustRightInd w:val="0"/>
        <w:spacing w:after="120"/>
        <w:rPr>
          <w:rFonts w:asciiTheme="minorHAnsi" w:hAnsiTheme="minorHAnsi"/>
          <w:sz w:val="20"/>
          <w:szCs w:val="20"/>
        </w:rPr>
      </w:pPr>
      <w:r w:rsidRPr="009E5F74">
        <w:rPr>
          <w:rFonts w:asciiTheme="minorHAnsi" w:hAnsiTheme="minorHAnsi"/>
          <w:sz w:val="20"/>
          <w:szCs w:val="20"/>
        </w:rPr>
        <w:t xml:space="preserve">The Bidder is requested to: </w:t>
      </w:r>
    </w:p>
    <w:p w14:paraId="6CE2FCD2" w14:textId="77777777"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the </w:t>
      </w:r>
      <w:r w:rsidRPr="009E5F74">
        <w:rPr>
          <w:rFonts w:asciiTheme="minorHAnsi" w:hAnsiTheme="minorHAnsi"/>
          <w:b/>
          <w:sz w:val="20"/>
          <w:szCs w:val="20"/>
        </w:rPr>
        <w:t>Company Profile</w:t>
      </w:r>
    </w:p>
    <w:p w14:paraId="5B09F3EE" w14:textId="581E5973"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284" w:right="0" w:hanging="142"/>
        <w:rPr>
          <w:rFonts w:asciiTheme="minorHAnsi" w:hAnsiTheme="minorHAnsi"/>
          <w:sz w:val="20"/>
          <w:szCs w:val="20"/>
        </w:rPr>
      </w:pPr>
      <w:r>
        <w:rPr>
          <w:rFonts w:asciiTheme="minorHAnsi" w:hAnsiTheme="minorHAnsi"/>
          <w:sz w:val="20"/>
          <w:szCs w:val="20"/>
        </w:rPr>
        <w:t>Complete</w:t>
      </w:r>
      <w:r w:rsidRPr="009E5F74">
        <w:rPr>
          <w:rFonts w:asciiTheme="minorHAnsi" w:hAnsiTheme="minorHAnsi"/>
          <w:sz w:val="20"/>
          <w:szCs w:val="20"/>
        </w:rPr>
        <w:t xml:space="preserve"> the following </w:t>
      </w:r>
      <w:r w:rsidRPr="009E5F74">
        <w:rPr>
          <w:rFonts w:asciiTheme="minorHAnsi" w:hAnsiTheme="minorHAnsi"/>
          <w:b/>
          <w:sz w:val="20"/>
          <w:szCs w:val="20"/>
        </w:rPr>
        <w:t>Previous Experience</w:t>
      </w:r>
      <w:r w:rsidRPr="009E5F74">
        <w:rPr>
          <w:rFonts w:asciiTheme="minorHAnsi" w:hAnsiTheme="minorHAnsi"/>
          <w:sz w:val="20"/>
          <w:szCs w:val="20"/>
        </w:rPr>
        <w:t xml:space="preserve"> </w:t>
      </w:r>
      <w:r w:rsidRPr="009E5F74">
        <w:rPr>
          <w:rFonts w:asciiTheme="minorHAnsi" w:hAnsiTheme="minorHAnsi"/>
          <w:b/>
          <w:sz w:val="20"/>
          <w:szCs w:val="20"/>
        </w:rPr>
        <w:t>Table</w:t>
      </w:r>
      <w:r w:rsidRPr="009E5F74">
        <w:rPr>
          <w:rFonts w:asciiTheme="minorHAnsi" w:hAnsiTheme="minorHAnsi"/>
          <w:sz w:val="20"/>
          <w:szCs w:val="20"/>
        </w:rPr>
        <w:t xml:space="preserve"> listing</w:t>
      </w:r>
      <w:r>
        <w:rPr>
          <w:rFonts w:asciiTheme="minorHAnsi" w:hAnsiTheme="minorHAnsi"/>
          <w:sz w:val="20"/>
          <w:szCs w:val="20"/>
        </w:rPr>
        <w:t xml:space="preserve"> the work or contracts</w:t>
      </w:r>
      <w:r w:rsidRPr="009E5F74">
        <w:rPr>
          <w:rFonts w:asciiTheme="minorHAnsi" w:hAnsiTheme="minorHAnsi"/>
          <w:sz w:val="20"/>
          <w:szCs w:val="20"/>
        </w:rPr>
        <w:t xml:space="preserve"> undertaken in the </w:t>
      </w:r>
      <w:r>
        <w:rPr>
          <w:rFonts w:asciiTheme="minorHAnsi" w:hAnsiTheme="minorHAnsi"/>
          <w:sz w:val="20"/>
          <w:szCs w:val="20"/>
        </w:rPr>
        <w:t xml:space="preserve">last </w:t>
      </w:r>
      <w:r w:rsidRPr="009E5F74">
        <w:rPr>
          <w:rFonts w:asciiTheme="minorHAnsi" w:hAnsiTheme="minorHAnsi"/>
          <w:sz w:val="20"/>
          <w:szCs w:val="20"/>
        </w:rPr>
        <w:t xml:space="preserve">past </w:t>
      </w:r>
      <w:r w:rsidR="005730B2">
        <w:rPr>
          <w:rFonts w:asciiTheme="minorHAnsi" w:hAnsiTheme="minorHAnsi"/>
          <w:b/>
          <w:bCs/>
          <w:sz w:val="20"/>
          <w:szCs w:val="20"/>
        </w:rPr>
        <w:t>1</w:t>
      </w:r>
      <w:r w:rsidRPr="006E303E">
        <w:rPr>
          <w:rFonts w:asciiTheme="minorHAnsi" w:hAnsiTheme="minorHAnsi"/>
          <w:b/>
          <w:bCs/>
          <w:sz w:val="20"/>
          <w:szCs w:val="20"/>
        </w:rPr>
        <w:t xml:space="preserve"> years</w:t>
      </w:r>
      <w:r w:rsidRPr="009E5F74">
        <w:rPr>
          <w:rFonts w:asciiTheme="minorHAnsi" w:hAnsiTheme="minorHAnsi"/>
          <w:sz w:val="20"/>
          <w:szCs w:val="20"/>
        </w:rPr>
        <w:t xml:space="preserve"> similar to the </w:t>
      </w:r>
      <w:r>
        <w:rPr>
          <w:rFonts w:asciiTheme="minorHAnsi" w:hAnsiTheme="minorHAnsi"/>
          <w:sz w:val="20"/>
          <w:szCs w:val="20"/>
        </w:rPr>
        <w:t>works</w:t>
      </w:r>
      <w:r w:rsidRPr="009E5F74">
        <w:rPr>
          <w:rFonts w:asciiTheme="minorHAnsi" w:hAnsiTheme="minorHAnsi"/>
          <w:sz w:val="20"/>
          <w:szCs w:val="20"/>
        </w:rPr>
        <w:t xml:space="preserve"> required under this contract</w:t>
      </w:r>
    </w:p>
    <w:p w14:paraId="27DFE42E" w14:textId="1F659E79" w:rsidR="00AC6E3F" w:rsidRPr="009E5F74" w:rsidRDefault="00AC6E3F" w:rsidP="001150E7">
      <w:pPr>
        <w:pStyle w:val="ListParagraph"/>
        <w:widowControl w:val="0"/>
        <w:numPr>
          <w:ilvl w:val="0"/>
          <w:numId w:val="7"/>
        </w:numPr>
        <w:overflowPunct w:val="0"/>
        <w:autoSpaceDE w:val="0"/>
        <w:autoSpaceDN w:val="0"/>
        <w:adjustRightInd w:val="0"/>
        <w:spacing w:after="0" w:line="276" w:lineRule="auto"/>
        <w:ind w:left="709" w:right="0" w:hanging="567"/>
        <w:rPr>
          <w:rFonts w:asciiTheme="minorHAnsi" w:hAnsiTheme="minorHAnsi"/>
          <w:sz w:val="20"/>
          <w:szCs w:val="20"/>
        </w:rPr>
      </w:pPr>
      <w:r w:rsidRPr="009E5F74">
        <w:rPr>
          <w:rFonts w:asciiTheme="minorHAnsi" w:hAnsiTheme="minorHAnsi"/>
          <w:sz w:val="20"/>
          <w:szCs w:val="20"/>
        </w:rPr>
        <w:t xml:space="preserve">Submit </w:t>
      </w:r>
      <w:r w:rsidRPr="009E5F74">
        <w:rPr>
          <w:rFonts w:asciiTheme="minorHAnsi" w:hAnsiTheme="minorHAnsi"/>
          <w:b/>
          <w:sz w:val="20"/>
          <w:szCs w:val="20"/>
        </w:rPr>
        <w:t>evidences of previous experience</w:t>
      </w:r>
      <w:r w:rsidRPr="009E5F74">
        <w:rPr>
          <w:rFonts w:asciiTheme="minorHAnsi" w:hAnsiTheme="minorHAnsi"/>
          <w:sz w:val="20"/>
          <w:szCs w:val="20"/>
        </w:rPr>
        <w:t xml:space="preserve"> in form of Contracts, Completion Certificates, </w:t>
      </w:r>
      <w:r>
        <w:rPr>
          <w:rFonts w:asciiTheme="minorHAnsi" w:hAnsiTheme="minorHAnsi"/>
          <w:sz w:val="20"/>
          <w:szCs w:val="20"/>
        </w:rPr>
        <w:t xml:space="preserve">Handover Documents </w:t>
      </w:r>
      <w:r w:rsidRPr="009E5F74">
        <w:rPr>
          <w:rFonts w:asciiTheme="minorHAnsi" w:hAnsiTheme="minorHAnsi"/>
          <w:sz w:val="20"/>
          <w:szCs w:val="20"/>
        </w:rPr>
        <w:t>etc.</w:t>
      </w:r>
      <w:r w:rsidRPr="009E5F74">
        <w:rPr>
          <w:b/>
          <w:sz w:val="20"/>
          <w:szCs w:val="20"/>
        </w:rPr>
        <w:t xml:space="preserve"> </w:t>
      </w:r>
      <w:r w:rsidR="00842A26">
        <w:rPr>
          <w:b/>
          <w:sz w:val="20"/>
          <w:szCs w:val="20"/>
        </w:rPr>
        <w:t>for 5 years (2018-2022</w:t>
      </w:r>
      <w:r>
        <w:rPr>
          <w:b/>
          <w:sz w:val="20"/>
          <w:szCs w:val="20"/>
        </w:rPr>
        <w:t>)</w:t>
      </w:r>
    </w:p>
    <w:p w14:paraId="53416FB5" w14:textId="77777777" w:rsidR="00AC6E3F" w:rsidRPr="009E5F74" w:rsidRDefault="00AC6E3F" w:rsidP="00AC6E3F">
      <w:pPr>
        <w:pStyle w:val="ListParagraph"/>
        <w:widowControl w:val="0"/>
        <w:overflowPunct w:val="0"/>
        <w:autoSpaceDE w:val="0"/>
        <w:autoSpaceDN w:val="0"/>
        <w:adjustRightInd w:val="0"/>
        <w:spacing w:after="0"/>
        <w:ind w:left="567"/>
        <w:rPr>
          <w:rFonts w:asciiTheme="minorHAnsi" w:hAnsiTheme="minorHAnsi"/>
          <w:sz w:val="20"/>
          <w:szCs w:val="20"/>
        </w:rPr>
      </w:pPr>
    </w:p>
    <w:tbl>
      <w:tblPr>
        <w:tblW w:w="13534" w:type="dxa"/>
        <w:tblInd w:w="55" w:type="dxa"/>
        <w:tblLayout w:type="fixed"/>
        <w:tblCellMar>
          <w:top w:w="55" w:type="dxa"/>
          <w:left w:w="55" w:type="dxa"/>
          <w:bottom w:w="55" w:type="dxa"/>
          <w:right w:w="55" w:type="dxa"/>
        </w:tblCellMar>
        <w:tblLook w:val="0000" w:firstRow="0" w:lastRow="0" w:firstColumn="0" w:lastColumn="0" w:noHBand="0" w:noVBand="0"/>
      </w:tblPr>
      <w:tblGrid>
        <w:gridCol w:w="754"/>
        <w:gridCol w:w="2880"/>
        <w:gridCol w:w="1890"/>
        <w:gridCol w:w="2134"/>
        <w:gridCol w:w="1712"/>
        <w:gridCol w:w="1194"/>
        <w:gridCol w:w="1260"/>
        <w:gridCol w:w="1710"/>
      </w:tblGrid>
      <w:tr w:rsidR="00AC6E3F" w:rsidRPr="00B00A7B" w14:paraId="5E8CE9FB" w14:textId="77777777" w:rsidTr="00A20FD1">
        <w:trPr>
          <w:trHeight w:val="762"/>
        </w:trPr>
        <w:tc>
          <w:tcPr>
            <w:tcW w:w="754" w:type="dxa"/>
            <w:tcBorders>
              <w:top w:val="single" w:sz="1" w:space="0" w:color="000000"/>
              <w:left w:val="single" w:sz="1" w:space="0" w:color="000000"/>
              <w:bottom w:val="single" w:sz="1" w:space="0" w:color="000000"/>
            </w:tcBorders>
            <w:shd w:val="clear" w:color="auto" w:fill="D9D9D9" w:themeFill="background1" w:themeFillShade="D9"/>
            <w:vAlign w:val="center"/>
          </w:tcPr>
          <w:p w14:paraId="1067590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No.</w:t>
            </w:r>
          </w:p>
        </w:tc>
        <w:tc>
          <w:tcPr>
            <w:tcW w:w="2880" w:type="dxa"/>
            <w:tcBorders>
              <w:top w:val="single" w:sz="1" w:space="0" w:color="000000"/>
              <w:left w:val="single" w:sz="1" w:space="0" w:color="000000"/>
              <w:bottom w:val="single" w:sz="1" w:space="0" w:color="000000"/>
            </w:tcBorders>
            <w:shd w:val="clear" w:color="auto" w:fill="D9D9D9" w:themeFill="background1" w:themeFillShade="D9"/>
            <w:vAlign w:val="center"/>
          </w:tcPr>
          <w:p w14:paraId="67CF5F6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Name of Project / Type of work</w:t>
            </w:r>
          </w:p>
        </w:tc>
        <w:tc>
          <w:tcPr>
            <w:tcW w:w="1890"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tcPr>
          <w:p w14:paraId="198C9212" w14:textId="77777777" w:rsidR="00AC6E3F" w:rsidRDefault="00AC6E3F" w:rsidP="00A20FD1">
            <w:pPr>
              <w:suppressLineNumbers/>
              <w:suppressAutoHyphens/>
              <w:ind w:left="0" w:firstLine="0"/>
              <w:jc w:val="center"/>
              <w:rPr>
                <w:rFonts w:asciiTheme="minorHAnsi" w:hAnsiTheme="minorHAnsi"/>
                <w:b/>
                <w:bCs/>
                <w:sz w:val="20"/>
                <w:szCs w:val="20"/>
                <w:lang w:eastAsia="ar-SA"/>
              </w:rPr>
            </w:pPr>
          </w:p>
          <w:p w14:paraId="40CC7C3A" w14:textId="35583A03" w:rsidR="00AC6E3F" w:rsidRPr="00B00A7B" w:rsidRDefault="007D2306" w:rsidP="00A20FD1">
            <w:pPr>
              <w:suppressLineNumbers/>
              <w:suppressAutoHyphens/>
              <w:ind w:left="0" w:firstLine="0"/>
              <w:jc w:val="center"/>
              <w:rPr>
                <w:rFonts w:asciiTheme="minorHAnsi" w:hAnsiTheme="minorHAnsi"/>
                <w:b/>
                <w:bCs/>
                <w:sz w:val="20"/>
                <w:szCs w:val="20"/>
                <w:lang w:eastAsia="ar-SA"/>
              </w:rPr>
            </w:pPr>
            <w:r>
              <w:rPr>
                <w:rFonts w:asciiTheme="minorHAnsi" w:hAnsiTheme="minorHAnsi"/>
                <w:b/>
                <w:bCs/>
                <w:sz w:val="20"/>
                <w:szCs w:val="20"/>
                <w:lang w:eastAsia="ar-SA"/>
              </w:rPr>
              <w:t>Client name ,email.phone</w:t>
            </w:r>
          </w:p>
        </w:tc>
        <w:tc>
          <w:tcPr>
            <w:tcW w:w="2134" w:type="dxa"/>
            <w:tcBorders>
              <w:top w:val="single" w:sz="1" w:space="0" w:color="000000"/>
              <w:left w:val="single" w:sz="1" w:space="0" w:color="000000"/>
              <w:bottom w:val="single" w:sz="1" w:space="0" w:color="000000"/>
            </w:tcBorders>
            <w:shd w:val="clear" w:color="auto" w:fill="D9D9D9" w:themeFill="background1" w:themeFillShade="D9"/>
            <w:vAlign w:val="center"/>
          </w:tcPr>
          <w:p w14:paraId="7FC6A60B"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Total value of the performed works (.....)</w:t>
            </w:r>
          </w:p>
        </w:tc>
        <w:tc>
          <w:tcPr>
            <w:tcW w:w="1712" w:type="dxa"/>
            <w:tcBorders>
              <w:top w:val="single" w:sz="1" w:space="0" w:color="000000"/>
              <w:left w:val="single" w:sz="1" w:space="0" w:color="000000"/>
              <w:bottom w:val="single" w:sz="1" w:space="0" w:color="000000"/>
            </w:tcBorders>
            <w:shd w:val="clear" w:color="auto" w:fill="D9D9D9" w:themeFill="background1" w:themeFillShade="D9"/>
            <w:vAlign w:val="center"/>
          </w:tcPr>
          <w:p w14:paraId="02DCE032"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Duration of the works contract</w:t>
            </w:r>
          </w:p>
        </w:tc>
        <w:tc>
          <w:tcPr>
            <w:tcW w:w="1194" w:type="dxa"/>
            <w:tcBorders>
              <w:top w:val="single" w:sz="1" w:space="0" w:color="000000"/>
              <w:left w:val="single" w:sz="1" w:space="0" w:color="000000"/>
              <w:bottom w:val="single" w:sz="1" w:space="0" w:color="000000"/>
              <w:right w:val="single" w:sz="1" w:space="0" w:color="000000"/>
            </w:tcBorders>
            <w:shd w:val="clear" w:color="auto" w:fill="D9D9D9" w:themeFill="background1" w:themeFillShade="D9"/>
            <w:vAlign w:val="center"/>
          </w:tcPr>
          <w:p w14:paraId="6E919CBA"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Starting date</w:t>
            </w:r>
          </w:p>
        </w:tc>
        <w:tc>
          <w:tcPr>
            <w:tcW w:w="1260" w:type="dxa"/>
            <w:tcBorders>
              <w:top w:val="single" w:sz="1" w:space="0" w:color="000000"/>
              <w:left w:val="single" w:sz="1" w:space="0" w:color="000000"/>
              <w:bottom w:val="single" w:sz="1" w:space="0" w:color="000000"/>
              <w:right w:val="single" w:sz="4" w:space="0" w:color="auto"/>
            </w:tcBorders>
            <w:shd w:val="clear" w:color="auto" w:fill="D9D9D9" w:themeFill="background1" w:themeFillShade="D9"/>
            <w:vAlign w:val="center"/>
          </w:tcPr>
          <w:p w14:paraId="63367F1C"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Ending date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B74989" w14:textId="77777777" w:rsidR="00AC6E3F" w:rsidRPr="00B00A7B" w:rsidRDefault="00AC6E3F" w:rsidP="00A20FD1">
            <w:pPr>
              <w:suppressLineNumbers/>
              <w:suppressAutoHyphens/>
              <w:ind w:left="0" w:firstLine="0"/>
              <w:jc w:val="center"/>
              <w:rPr>
                <w:rFonts w:asciiTheme="minorHAnsi" w:hAnsiTheme="minorHAnsi"/>
                <w:b/>
                <w:bCs/>
                <w:sz w:val="20"/>
                <w:szCs w:val="20"/>
                <w:lang w:eastAsia="ar-SA"/>
              </w:rPr>
            </w:pPr>
            <w:r w:rsidRPr="00B00A7B">
              <w:rPr>
                <w:rFonts w:asciiTheme="minorHAnsi" w:hAnsiTheme="minorHAnsi"/>
                <w:b/>
                <w:bCs/>
                <w:sz w:val="20"/>
                <w:szCs w:val="20"/>
                <w:lang w:eastAsia="ar-SA"/>
              </w:rPr>
              <w:t>Contracting Authority and Place</w:t>
            </w:r>
          </w:p>
        </w:tc>
      </w:tr>
      <w:tr w:rsidR="00AC6E3F" w:rsidRPr="009E5F74" w14:paraId="5AC13A55" w14:textId="77777777" w:rsidTr="00A20FD1">
        <w:trPr>
          <w:trHeight w:val="675"/>
        </w:trPr>
        <w:tc>
          <w:tcPr>
            <w:tcW w:w="754" w:type="dxa"/>
            <w:tcBorders>
              <w:left w:val="single" w:sz="1" w:space="0" w:color="000000"/>
              <w:bottom w:val="single" w:sz="1" w:space="0" w:color="000000"/>
            </w:tcBorders>
            <w:vAlign w:val="center"/>
          </w:tcPr>
          <w:p w14:paraId="5EF91A8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1</w:t>
            </w:r>
          </w:p>
        </w:tc>
        <w:tc>
          <w:tcPr>
            <w:tcW w:w="2880" w:type="dxa"/>
            <w:tcBorders>
              <w:left w:val="single" w:sz="1" w:space="0" w:color="000000"/>
              <w:bottom w:val="single" w:sz="1" w:space="0" w:color="000000"/>
            </w:tcBorders>
            <w:shd w:val="clear" w:color="auto" w:fill="auto"/>
            <w:vAlign w:val="center"/>
          </w:tcPr>
          <w:p w14:paraId="157B66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A15B5C6"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6DEB33A9"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329C637"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24A61482"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126D81B1"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E151B33" w14:textId="77777777" w:rsidR="00AC6E3F" w:rsidRPr="00B00A7B" w:rsidRDefault="00AC6E3F" w:rsidP="00A20FD1">
            <w:pPr>
              <w:suppressLineNumbers/>
              <w:suppressAutoHyphens/>
              <w:snapToGrid w:val="0"/>
              <w:ind w:left="0" w:firstLine="0"/>
              <w:rPr>
                <w:rFonts w:asciiTheme="minorHAnsi" w:hAnsiTheme="minorHAnsi"/>
                <w:sz w:val="20"/>
                <w:szCs w:val="20"/>
                <w:lang w:eastAsia="ar-SA"/>
              </w:rPr>
            </w:pPr>
          </w:p>
        </w:tc>
      </w:tr>
      <w:tr w:rsidR="00AC6E3F" w:rsidRPr="009E5F74" w14:paraId="76FBDA64" w14:textId="77777777" w:rsidTr="00A20FD1">
        <w:trPr>
          <w:trHeight w:val="675"/>
        </w:trPr>
        <w:tc>
          <w:tcPr>
            <w:tcW w:w="754" w:type="dxa"/>
            <w:tcBorders>
              <w:left w:val="single" w:sz="1" w:space="0" w:color="000000"/>
              <w:bottom w:val="single" w:sz="1" w:space="0" w:color="000000"/>
            </w:tcBorders>
            <w:vAlign w:val="center"/>
          </w:tcPr>
          <w:p w14:paraId="41E7C1AB"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2</w:t>
            </w:r>
          </w:p>
        </w:tc>
        <w:tc>
          <w:tcPr>
            <w:tcW w:w="2880" w:type="dxa"/>
            <w:tcBorders>
              <w:left w:val="single" w:sz="1" w:space="0" w:color="000000"/>
              <w:bottom w:val="single" w:sz="1" w:space="0" w:color="000000"/>
            </w:tcBorders>
            <w:shd w:val="clear" w:color="auto" w:fill="auto"/>
            <w:vAlign w:val="center"/>
          </w:tcPr>
          <w:p w14:paraId="72FDA17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7279AF0"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56F9AD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7594FA8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6F5C22F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CB6962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3AA4A94"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7680F5C5" w14:textId="77777777" w:rsidTr="00A20FD1">
        <w:trPr>
          <w:trHeight w:val="675"/>
        </w:trPr>
        <w:tc>
          <w:tcPr>
            <w:tcW w:w="754" w:type="dxa"/>
            <w:tcBorders>
              <w:left w:val="single" w:sz="1" w:space="0" w:color="000000"/>
              <w:bottom w:val="single" w:sz="1" w:space="0" w:color="000000"/>
            </w:tcBorders>
            <w:vAlign w:val="center"/>
          </w:tcPr>
          <w:p w14:paraId="36F62B3C"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3</w:t>
            </w:r>
          </w:p>
        </w:tc>
        <w:tc>
          <w:tcPr>
            <w:tcW w:w="2880" w:type="dxa"/>
            <w:tcBorders>
              <w:left w:val="single" w:sz="1" w:space="0" w:color="000000"/>
              <w:bottom w:val="single" w:sz="1" w:space="0" w:color="000000"/>
            </w:tcBorders>
            <w:shd w:val="clear" w:color="auto" w:fill="auto"/>
            <w:vAlign w:val="center"/>
          </w:tcPr>
          <w:p w14:paraId="1CE56ED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28DA2A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5497053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40B04FB2"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46EE406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3D294FA3"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4E0FE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291E94C2" w14:textId="77777777" w:rsidTr="00A20FD1">
        <w:trPr>
          <w:trHeight w:val="675"/>
        </w:trPr>
        <w:tc>
          <w:tcPr>
            <w:tcW w:w="754" w:type="dxa"/>
            <w:tcBorders>
              <w:left w:val="single" w:sz="1" w:space="0" w:color="000000"/>
              <w:bottom w:val="single" w:sz="1" w:space="0" w:color="000000"/>
            </w:tcBorders>
            <w:vAlign w:val="center"/>
          </w:tcPr>
          <w:p w14:paraId="4C618DF6"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4</w:t>
            </w:r>
          </w:p>
        </w:tc>
        <w:tc>
          <w:tcPr>
            <w:tcW w:w="2880" w:type="dxa"/>
            <w:tcBorders>
              <w:left w:val="single" w:sz="1" w:space="0" w:color="000000"/>
              <w:bottom w:val="single" w:sz="1" w:space="0" w:color="000000"/>
            </w:tcBorders>
            <w:shd w:val="clear" w:color="auto" w:fill="auto"/>
            <w:vAlign w:val="center"/>
          </w:tcPr>
          <w:p w14:paraId="558FF8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0F4C63E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00A242CF"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6BE9AC2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7E7E53C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F609ED5"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8BA2B5E"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r w:rsidR="00AC6E3F" w:rsidRPr="009E5F74" w14:paraId="301221BA" w14:textId="77777777" w:rsidTr="00A20FD1">
        <w:trPr>
          <w:trHeight w:val="675"/>
        </w:trPr>
        <w:tc>
          <w:tcPr>
            <w:tcW w:w="754" w:type="dxa"/>
            <w:tcBorders>
              <w:left w:val="single" w:sz="1" w:space="0" w:color="000000"/>
              <w:bottom w:val="single" w:sz="1" w:space="0" w:color="000000"/>
            </w:tcBorders>
            <w:vAlign w:val="center"/>
          </w:tcPr>
          <w:p w14:paraId="153DA7A0" w14:textId="77777777" w:rsidR="00AC6E3F" w:rsidRPr="00B00A7B" w:rsidRDefault="00AC6E3F" w:rsidP="00A20FD1">
            <w:pPr>
              <w:suppressLineNumbers/>
              <w:suppressAutoHyphens/>
              <w:ind w:left="0" w:firstLine="0"/>
              <w:rPr>
                <w:rFonts w:asciiTheme="minorHAnsi" w:hAnsiTheme="minorHAnsi"/>
                <w:sz w:val="20"/>
                <w:szCs w:val="20"/>
                <w:lang w:eastAsia="ar-SA"/>
              </w:rPr>
            </w:pPr>
            <w:r w:rsidRPr="00B00A7B">
              <w:rPr>
                <w:rFonts w:asciiTheme="minorHAnsi" w:hAnsiTheme="minorHAnsi"/>
                <w:sz w:val="20"/>
                <w:szCs w:val="20"/>
                <w:lang w:eastAsia="ar-SA"/>
              </w:rPr>
              <w:t>5</w:t>
            </w:r>
          </w:p>
        </w:tc>
        <w:tc>
          <w:tcPr>
            <w:tcW w:w="2880" w:type="dxa"/>
            <w:tcBorders>
              <w:left w:val="single" w:sz="1" w:space="0" w:color="000000"/>
              <w:bottom w:val="single" w:sz="1" w:space="0" w:color="000000"/>
            </w:tcBorders>
            <w:shd w:val="clear" w:color="auto" w:fill="auto"/>
            <w:vAlign w:val="center"/>
          </w:tcPr>
          <w:p w14:paraId="79547419"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890" w:type="dxa"/>
            <w:tcBorders>
              <w:left w:val="single" w:sz="1" w:space="0" w:color="000000"/>
              <w:bottom w:val="single" w:sz="1" w:space="0" w:color="000000"/>
              <w:right w:val="single" w:sz="1" w:space="0" w:color="000000"/>
            </w:tcBorders>
          </w:tcPr>
          <w:p w14:paraId="37F6CE28"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2134" w:type="dxa"/>
            <w:tcBorders>
              <w:left w:val="single" w:sz="1" w:space="0" w:color="000000"/>
              <w:bottom w:val="single" w:sz="1" w:space="0" w:color="000000"/>
            </w:tcBorders>
            <w:shd w:val="clear" w:color="auto" w:fill="auto"/>
            <w:vAlign w:val="center"/>
          </w:tcPr>
          <w:p w14:paraId="124F9DBD"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2" w:type="dxa"/>
            <w:tcBorders>
              <w:left w:val="single" w:sz="1" w:space="0" w:color="000000"/>
              <w:bottom w:val="single" w:sz="1" w:space="0" w:color="000000"/>
            </w:tcBorders>
            <w:shd w:val="clear" w:color="auto" w:fill="auto"/>
            <w:vAlign w:val="center"/>
          </w:tcPr>
          <w:p w14:paraId="136320E6"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194" w:type="dxa"/>
            <w:tcBorders>
              <w:left w:val="single" w:sz="1" w:space="0" w:color="000000"/>
              <w:bottom w:val="single" w:sz="1" w:space="0" w:color="000000"/>
              <w:right w:val="single" w:sz="1" w:space="0" w:color="000000"/>
            </w:tcBorders>
            <w:vAlign w:val="center"/>
          </w:tcPr>
          <w:p w14:paraId="5CF1C4BC"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260" w:type="dxa"/>
            <w:tcBorders>
              <w:left w:val="single" w:sz="1" w:space="0" w:color="000000"/>
              <w:bottom w:val="single" w:sz="1" w:space="0" w:color="000000"/>
              <w:right w:val="single" w:sz="4" w:space="0" w:color="auto"/>
            </w:tcBorders>
            <w:shd w:val="clear" w:color="auto" w:fill="auto"/>
            <w:vAlign w:val="center"/>
          </w:tcPr>
          <w:p w14:paraId="42154E71" w14:textId="77777777" w:rsidR="00AC6E3F" w:rsidRPr="00B00A7B" w:rsidRDefault="00AC6E3F" w:rsidP="00A20FD1">
            <w:pPr>
              <w:suppressLineNumbers/>
              <w:suppressAutoHyphens/>
              <w:ind w:left="0" w:firstLine="0"/>
              <w:rPr>
                <w:rFonts w:asciiTheme="minorHAnsi" w:hAnsiTheme="minorHAnsi"/>
                <w:sz w:val="20"/>
                <w:szCs w:val="20"/>
                <w:lang w:eastAsia="ar-SA"/>
              </w:rPr>
            </w:pP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466F1F57" w14:textId="77777777" w:rsidR="00AC6E3F" w:rsidRPr="00B00A7B" w:rsidRDefault="00AC6E3F" w:rsidP="00A20FD1">
            <w:pPr>
              <w:suppressLineNumbers/>
              <w:suppressAutoHyphens/>
              <w:ind w:left="0" w:firstLine="0"/>
              <w:rPr>
                <w:rFonts w:asciiTheme="minorHAnsi" w:hAnsiTheme="minorHAnsi"/>
                <w:sz w:val="20"/>
                <w:szCs w:val="20"/>
                <w:lang w:eastAsia="ar-SA"/>
              </w:rPr>
            </w:pPr>
          </w:p>
        </w:tc>
      </w:tr>
    </w:tbl>
    <w:p w14:paraId="42A49D3C" w14:textId="0DDA37B9" w:rsidR="00AC6E3F" w:rsidRDefault="00AC6E3F">
      <w:pPr>
        <w:spacing w:before="240" w:after="0"/>
        <w:rPr>
          <w:sz w:val="20"/>
          <w:szCs w:val="20"/>
          <w:lang w:eastAsia="ar-SA"/>
        </w:rPr>
      </w:pPr>
      <w:r w:rsidRPr="009E5F74">
        <w:rPr>
          <w:b/>
          <w:bCs/>
          <w:sz w:val="20"/>
          <w:szCs w:val="20"/>
          <w:lang w:eastAsia="ar-SA"/>
        </w:rPr>
        <w:t>NOTE</w:t>
      </w:r>
      <w:r w:rsidRPr="009E5F74">
        <w:rPr>
          <w:sz w:val="20"/>
          <w:szCs w:val="20"/>
          <w:lang w:eastAsia="ar-SA"/>
        </w:rPr>
        <w:t xml:space="preserve">: A comprehensive list of the last </w:t>
      </w:r>
      <w:del w:id="158" w:author="MRT www.Win2Farsi.com" w:date="2023-10-11T13:52:00Z">
        <w:r w:rsidR="00AB432F" w:rsidDel="00EB1D57">
          <w:rPr>
            <w:sz w:val="20"/>
            <w:szCs w:val="20"/>
            <w:lang w:eastAsia="ar-SA"/>
          </w:rPr>
          <w:delText xml:space="preserve">4 </w:delText>
        </w:r>
      </w:del>
      <w:ins w:id="159" w:author="MRT www.Win2Farsi.com" w:date="2023-10-11T13:52:00Z">
        <w:r w:rsidR="00EB1D57">
          <w:rPr>
            <w:sz w:val="20"/>
            <w:szCs w:val="20"/>
            <w:lang w:eastAsia="ar-SA"/>
          </w:rPr>
          <w:t xml:space="preserve">6 </w:t>
        </w:r>
      </w:ins>
      <w:r w:rsidR="00AB432F">
        <w:rPr>
          <w:sz w:val="20"/>
          <w:szCs w:val="20"/>
          <w:lang w:eastAsia="ar-SA"/>
        </w:rPr>
        <w:t>years’ (201</w:t>
      </w:r>
      <w:ins w:id="160" w:author="MRT www.Win2Farsi.com" w:date="2023-10-11T13:51:00Z">
        <w:r w:rsidR="00727EB9">
          <w:rPr>
            <w:sz w:val="20"/>
            <w:szCs w:val="20"/>
            <w:lang w:eastAsia="ar-SA"/>
          </w:rPr>
          <w:t>7</w:t>
        </w:r>
      </w:ins>
      <w:del w:id="161" w:author="MRT www.Win2Farsi.com" w:date="2023-10-11T13:51:00Z">
        <w:r w:rsidR="00AB432F" w:rsidDel="00727EB9">
          <w:rPr>
            <w:sz w:val="20"/>
            <w:szCs w:val="20"/>
            <w:lang w:eastAsia="ar-SA"/>
          </w:rPr>
          <w:delText>8</w:delText>
        </w:r>
      </w:del>
      <w:r w:rsidR="008E0906">
        <w:rPr>
          <w:sz w:val="20"/>
          <w:szCs w:val="20"/>
          <w:lang w:eastAsia="ar-SA"/>
        </w:rPr>
        <w:t xml:space="preserve"> – </w:t>
      </w:r>
      <w:del w:id="162" w:author="MRT www.Win2Farsi.com" w:date="2023-10-11T13:51:00Z">
        <w:r w:rsidR="008E0906" w:rsidDel="00727EB9">
          <w:rPr>
            <w:sz w:val="20"/>
            <w:szCs w:val="20"/>
            <w:lang w:eastAsia="ar-SA"/>
          </w:rPr>
          <w:delText>2022</w:delText>
        </w:r>
      </w:del>
      <w:ins w:id="163" w:author="MRT www.Win2Farsi.com" w:date="2023-10-11T13:51:00Z">
        <w:r w:rsidR="00727EB9">
          <w:rPr>
            <w:sz w:val="20"/>
            <w:szCs w:val="20"/>
            <w:lang w:eastAsia="ar-SA"/>
          </w:rPr>
          <w:t>2023</w:t>
        </w:r>
      </w:ins>
      <w:r w:rsidRPr="008E0906">
        <w:rPr>
          <w:sz w:val="20"/>
          <w:szCs w:val="20"/>
          <w:lang w:eastAsia="ar-SA"/>
        </w:rPr>
        <w:t>)</w:t>
      </w:r>
      <w:r>
        <w:rPr>
          <w:sz w:val="20"/>
          <w:szCs w:val="20"/>
          <w:lang w:eastAsia="ar-SA"/>
        </w:rPr>
        <w:t xml:space="preserve"> </w:t>
      </w:r>
      <w:r w:rsidRPr="009E5F74">
        <w:rPr>
          <w:sz w:val="20"/>
          <w:szCs w:val="20"/>
          <w:lang w:eastAsia="ar-SA"/>
        </w:rPr>
        <w:t xml:space="preserve">experience has to be submitted adapting </w:t>
      </w:r>
      <w:r>
        <w:rPr>
          <w:sz w:val="20"/>
          <w:szCs w:val="20"/>
          <w:lang w:eastAsia="ar-SA"/>
        </w:rPr>
        <w:t>the Form to the necessary rows</w:t>
      </w:r>
      <w:r w:rsidRPr="007D2EE5">
        <w:rPr>
          <w:sz w:val="20"/>
          <w:szCs w:val="20"/>
          <w:lang w:eastAsia="ar-SA"/>
        </w:rPr>
        <w:t xml:space="preserve">. </w:t>
      </w:r>
      <w:del w:id="164" w:author="MRT www.Win2Farsi.com" w:date="2023-10-11T13:49:00Z">
        <w:r w:rsidRPr="007D2EE5" w:rsidDel="0034194B">
          <w:rPr>
            <w:sz w:val="20"/>
            <w:szCs w:val="20"/>
            <w:lang w:eastAsia="ar-SA"/>
          </w:rPr>
          <w:delText xml:space="preserve">ACDO </w:delText>
        </w:r>
        <w:r w:rsidRPr="007D2EE5" w:rsidDel="007D2EE5">
          <w:rPr>
            <w:sz w:val="20"/>
            <w:szCs w:val="20"/>
            <w:lang w:eastAsia="ar-SA"/>
          </w:rPr>
          <w:delText>may</w:delText>
        </w:r>
      </w:del>
      <w:ins w:id="165" w:author="MRT www.Win2Farsi.com" w:date="2023-10-11T13:49:00Z">
        <w:r w:rsidR="007D2EE5" w:rsidRPr="007D2EE5">
          <w:rPr>
            <w:sz w:val="20"/>
            <w:szCs w:val="20"/>
            <w:lang w:eastAsia="ar-SA"/>
            <w:rPrChange w:id="166" w:author="MRT www.Win2Farsi.com" w:date="2023-10-11T13:49:00Z">
              <w:rPr>
                <w:sz w:val="20"/>
                <w:szCs w:val="20"/>
                <w:highlight w:val="red"/>
                <w:lang w:eastAsia="ar-SA"/>
              </w:rPr>
            </w:rPrChange>
          </w:rPr>
          <w:t>JACK may</w:t>
        </w:r>
      </w:ins>
      <w:r w:rsidRPr="00015FC1">
        <w:rPr>
          <w:sz w:val="20"/>
          <w:szCs w:val="20"/>
          <w:lang w:eastAsia="ar-SA"/>
        </w:rPr>
        <w:t xml:space="preserve"> conduct reference checks for previous contracts complete</w:t>
      </w:r>
      <w:r>
        <w:rPr>
          <w:sz w:val="20"/>
          <w:szCs w:val="20"/>
          <w:lang w:eastAsia="ar-SA"/>
        </w:rPr>
        <w:t>.</w:t>
      </w:r>
    </w:p>
    <w:p w14:paraId="6F9506C7" w14:textId="0B036860" w:rsidR="00F81CE6" w:rsidRDefault="003F75B6" w:rsidP="0096716E">
      <w:pPr>
        <w:spacing w:after="240"/>
        <w:ind w:left="0" w:firstLine="0"/>
        <w:rPr>
          <w:b/>
          <w:bCs/>
          <w:color w:val="5B9BD5" w:themeColor="accent1"/>
          <w:sz w:val="28"/>
          <w:szCs w:val="28"/>
          <w:lang w:eastAsia="ar-SA"/>
        </w:rPr>
      </w:pPr>
      <w:r w:rsidRPr="003F75B6">
        <w:rPr>
          <w:b/>
          <w:bCs/>
          <w:color w:val="5B9BD5" w:themeColor="accent1"/>
          <w:sz w:val="28"/>
          <w:szCs w:val="28"/>
          <w:lang w:eastAsia="ar-SA"/>
        </w:rPr>
        <w:lastRenderedPageBreak/>
        <w:t>ANNEX-4</w:t>
      </w:r>
    </w:p>
    <w:p w14:paraId="7D248B4B" w14:textId="30288C93" w:rsidR="003F75B6" w:rsidRPr="003F75B6" w:rsidRDefault="003F75B6" w:rsidP="003F75B6">
      <w:pPr>
        <w:autoSpaceDE w:val="0"/>
        <w:autoSpaceDN w:val="0"/>
        <w:adjustRightInd w:val="0"/>
        <w:ind w:left="0" w:firstLine="0"/>
        <w:rPr>
          <w:rFonts w:asciiTheme="minorHAnsi" w:eastAsia="Times New Roman" w:hAnsiTheme="minorHAnsi" w:cstheme="minorHAnsi"/>
          <w:b/>
          <w:bCs/>
          <w:color w:val="5B9BD5" w:themeColor="accent1"/>
          <w:sz w:val="32"/>
          <w:szCs w:val="32"/>
        </w:rPr>
      </w:pPr>
      <w:r w:rsidRPr="003F75B6">
        <w:rPr>
          <w:rFonts w:asciiTheme="minorHAnsi" w:eastAsia="Times New Roman" w:hAnsiTheme="minorHAnsi" w:cstheme="minorHAnsi"/>
          <w:b/>
          <w:bCs/>
          <w:color w:val="5B9BD5" w:themeColor="accent1"/>
          <w:sz w:val="32"/>
          <w:szCs w:val="32"/>
        </w:rPr>
        <w:t>ENVIRONEMENTAL, SOCIAL, HEALTH &amp;  SAFETY (ESHS)</w:t>
      </w:r>
    </w:p>
    <w:p w14:paraId="5A6F5BE0" w14:textId="77777777" w:rsidR="003F75B6" w:rsidRDefault="003F75B6" w:rsidP="0096716E">
      <w:pPr>
        <w:spacing w:after="240"/>
        <w:ind w:left="0" w:firstLine="0"/>
        <w:rPr>
          <w:b/>
          <w:bCs/>
          <w:color w:val="5B9BD5" w:themeColor="accent1"/>
          <w:sz w:val="28"/>
          <w:szCs w:val="28"/>
          <w:lang w:eastAsia="ar-SA"/>
        </w:rPr>
      </w:pPr>
    </w:p>
    <w:p w14:paraId="2DBF4417" w14:textId="77777777" w:rsidR="003F75B6" w:rsidRDefault="003F75B6" w:rsidP="0096716E">
      <w:pPr>
        <w:spacing w:after="240"/>
        <w:ind w:left="0" w:firstLine="0"/>
        <w:rPr>
          <w:b/>
          <w:bCs/>
          <w:color w:val="5B9BD5" w:themeColor="accent1"/>
          <w:sz w:val="28"/>
          <w:szCs w:val="28"/>
          <w:lang w:eastAsia="ar-SA"/>
        </w:rPr>
      </w:pPr>
    </w:p>
    <w:p w14:paraId="4986EB73" w14:textId="09E84CC7" w:rsidR="003F75B6" w:rsidRPr="003F75B6" w:rsidRDefault="003F75B6" w:rsidP="0096716E">
      <w:pPr>
        <w:spacing w:after="240"/>
        <w:ind w:left="0" w:firstLine="0"/>
        <w:rPr>
          <w:b/>
          <w:bCs/>
          <w:color w:val="5B9BD5" w:themeColor="accent1"/>
          <w:sz w:val="28"/>
          <w:szCs w:val="28"/>
          <w:lang w:eastAsia="ar-SA"/>
        </w:rPr>
      </w:pPr>
      <w:r>
        <w:rPr>
          <w:b/>
          <w:bCs/>
          <w:color w:val="5B9BD5" w:themeColor="accent1"/>
          <w:sz w:val="28"/>
          <w:szCs w:val="28"/>
          <w:lang w:eastAsia="ar-SA"/>
        </w:rPr>
        <w:t>See attached annexure sent with the bid</w:t>
      </w:r>
    </w:p>
    <w:sectPr w:rsidR="003F75B6" w:rsidRPr="003F75B6" w:rsidSect="00015FC1">
      <w:pgSz w:w="15840" w:h="12240" w:orient="landscape"/>
      <w:pgMar w:top="1138" w:right="1858" w:bottom="1022" w:left="1152" w:header="504" w:footer="893" w:gutter="0"/>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5" w:author="Nematullah Noor" w:date="2023-09-23T12:15:00Z" w:initials="NN">
    <w:p w14:paraId="0EDC6226" w14:textId="5841C3AB" w:rsidR="009B605B" w:rsidRDefault="009B605B">
      <w:pPr>
        <w:pStyle w:val="CommentText"/>
      </w:pPr>
      <w:r>
        <w:rPr>
          <w:rStyle w:val="CommentReference"/>
        </w:rPr>
        <w:annotationRef/>
      </w:r>
      <w:r>
        <w:t xml:space="preserve">Since JACK is the client, bids should be addressed to it or its authorized representatives.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DC62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8B94C18" w16cex:dateUtc="2023-09-23T07:05:00Z"/>
  <w16cex:commentExtensible w16cex:durableId="28B94D06" w16cex:dateUtc="2023-09-23T07:09:00Z"/>
  <w16cex:commentExtensible w16cex:durableId="28B95004" w16cex:dateUtc="2023-09-23T07:22:00Z"/>
  <w16cex:commentExtensible w16cex:durableId="28B954C2" w16cex:dateUtc="2023-09-23T07:42:00Z"/>
  <w16cex:commentExtensible w16cex:durableId="28B95554" w16cex:dateUtc="2023-09-23T07:45:00Z"/>
  <w16cex:commentExtensible w16cex:durableId="28B95F2C" w16cex:dateUtc="2023-09-23T08:27:00Z"/>
  <w16cex:commentExtensible w16cex:durableId="28B95FBE" w16cex:dateUtc="2023-09-23T08: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D6E9B2" w16cid:durableId="28B94C18"/>
  <w16cid:commentId w16cid:paraId="42FE3FB1" w16cid:durableId="28B94D06"/>
  <w16cid:commentId w16cid:paraId="74B782B1" w16cid:durableId="28B95004"/>
  <w16cid:commentId w16cid:paraId="4C044909" w16cid:durableId="28B954C2"/>
  <w16cid:commentId w16cid:paraId="0EDC6226" w16cid:durableId="28B95554"/>
  <w16cid:commentId w16cid:paraId="53AF430E" w16cid:durableId="28B95F2C"/>
  <w16cid:commentId w16cid:paraId="6D454AF8" w16cid:durableId="28B95F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602BE6" w14:textId="77777777" w:rsidR="00AC31DF" w:rsidRDefault="00AC31DF">
      <w:pPr>
        <w:spacing w:after="0" w:line="240" w:lineRule="auto"/>
      </w:pPr>
      <w:r>
        <w:separator/>
      </w:r>
    </w:p>
  </w:endnote>
  <w:endnote w:type="continuationSeparator" w:id="0">
    <w:p w14:paraId="413985EB" w14:textId="77777777" w:rsidR="00AC31DF" w:rsidRDefault="00AC31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MTStd-Book">
    <w:altName w:val="Calibri"/>
    <w:panose1 w:val="00000000000000000000"/>
    <w:charset w:val="4D"/>
    <w:family w:val="auto"/>
    <w:notTrueType/>
    <w:pitch w:val="default"/>
    <w:sig w:usb0="00000003" w:usb1="00000000" w:usb2="00000000" w:usb3="00000000" w:csb0="00000001" w:csb1="00000000"/>
  </w:font>
  <w:font w:name="CG Times 12pt">
    <w:altName w:val="Impac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A2489" w14:textId="3908D5A5" w:rsidR="00224E85" w:rsidRDefault="00224E85">
    <w:pPr>
      <w:spacing w:after="0" w:line="240" w:lineRule="auto"/>
      <w:ind w:left="0" w:right="0" w:firstLine="0"/>
      <w:jc w:val="left"/>
    </w:pPr>
    <w:r>
      <w:rPr>
        <w:sz w:val="18"/>
      </w:rPr>
      <w:t xml:space="preserve">APS No. 216-6115-01-2021-029-APS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r w:rsidR="00D15101">
      <w:rPr>
        <w:noProof/>
        <w:sz w:val="18"/>
      </w:rPr>
      <w:fldChar w:fldCharType="begin"/>
    </w:r>
    <w:r w:rsidR="00D15101">
      <w:rPr>
        <w:noProof/>
        <w:sz w:val="18"/>
      </w:rPr>
      <w:instrText xml:space="preserve"> NUMPAGES   \* MERGEFORMAT </w:instrText>
    </w:r>
    <w:r w:rsidR="00D15101">
      <w:rPr>
        <w:noProof/>
        <w:sz w:val="18"/>
      </w:rPr>
      <w:fldChar w:fldCharType="separate"/>
    </w:r>
    <w:r w:rsidRPr="00FA4A32">
      <w:rPr>
        <w:noProof/>
        <w:sz w:val="18"/>
      </w:rPr>
      <w:t>18</w:t>
    </w:r>
    <w:r w:rsidR="00D15101">
      <w:rPr>
        <w:noProof/>
        <w:sz w:val="18"/>
      </w:rPr>
      <w:fldChar w:fldCharType="end"/>
    </w:r>
    <w:r>
      <w:rPr>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1893A" w14:textId="2D1B5D05" w:rsidR="00224E85" w:rsidRDefault="00224E85" w:rsidP="00304159">
    <w:pPr>
      <w:pStyle w:val="Footer"/>
      <w:pBdr>
        <w:bottom w:val="single" w:sz="6" w:space="1" w:color="auto"/>
      </w:pBdr>
      <w:jc w:val="right"/>
    </w:pPr>
  </w:p>
  <w:p w14:paraId="601C5764" w14:textId="66F4303F" w:rsidR="00224E85" w:rsidRDefault="00224E85" w:rsidP="00304159">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F9263C">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9263C">
      <w:rPr>
        <w:b/>
        <w:bCs/>
        <w:noProof/>
      </w:rPr>
      <w:t>18</w:t>
    </w:r>
    <w:r>
      <w:rPr>
        <w:b/>
        <w:bC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7A617" w14:textId="411A6336" w:rsidR="00224E85" w:rsidRDefault="00AC31DF" w:rsidP="00304159">
    <w:pPr>
      <w:pStyle w:val="NoSpacing"/>
      <w:jc w:val="center"/>
      <w:rPr>
        <w:caps/>
        <w:color w:val="262626" w:themeColor="text1" w:themeTint="D9"/>
        <w:sz w:val="20"/>
        <w:szCs w:val="20"/>
      </w:rPr>
    </w:pPr>
    <w:sdt>
      <w:sdtPr>
        <w:rPr>
          <w:color w:val="262626" w:themeColor="text1" w:themeTint="D9"/>
          <w:sz w:val="20"/>
          <w:szCs w:val="20"/>
        </w:rPr>
        <w:alias w:val="Address"/>
        <w:tag w:val=""/>
        <w:id w:val="1667828525"/>
        <w:showingPlcHdr/>
        <w:dataBinding w:prefixMappings="xmlns:ns0='http://schemas.microsoft.com/office/2006/coverPageProps' " w:xpath="/ns0:CoverPageProperties[1]/ns0:CompanyAddress[1]" w:storeItemID="{55AF091B-3C7A-41E3-B477-F2FDAA23CFDA}"/>
        <w:text/>
      </w:sdtPr>
      <w:sdtEndPr/>
      <w:sdtContent>
        <w:r w:rsidR="00224E85">
          <w:rPr>
            <w:color w:val="262626" w:themeColor="text1" w:themeTint="D9"/>
            <w:sz w:val="20"/>
            <w:szCs w:val="20"/>
          </w:rPr>
          <w:t xml:space="preserve">     </w:t>
        </w:r>
      </w:sdtContent>
    </w:sdt>
  </w:p>
  <w:p w14:paraId="452C8804" w14:textId="658B6343" w:rsidR="00224E85" w:rsidRDefault="00224E85" w:rsidP="00304159">
    <w:pPr>
      <w:pStyle w:val="Footer"/>
      <w:jc w:val="right"/>
    </w:pPr>
    <w:r>
      <w:rPr>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E0F3C" w14:textId="77777777" w:rsidR="00AC31DF" w:rsidRDefault="00AC31DF">
      <w:pPr>
        <w:spacing w:after="0" w:line="240" w:lineRule="auto"/>
      </w:pPr>
      <w:r>
        <w:separator/>
      </w:r>
    </w:p>
  </w:footnote>
  <w:footnote w:type="continuationSeparator" w:id="0">
    <w:p w14:paraId="3040C16D" w14:textId="77777777" w:rsidR="00AC31DF" w:rsidRDefault="00AC31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C7540F" w14:textId="77777777" w:rsidR="00224E85" w:rsidRDefault="00224E85">
    <w:pPr>
      <w:spacing w:after="0" w:line="276" w:lineRule="auto"/>
      <w:ind w:left="0" w:right="0" w:firstLine="0"/>
    </w:pPr>
    <w:r>
      <w:rPr>
        <w:noProof/>
      </w:rPr>
      <w:drawing>
        <wp:anchor distT="0" distB="0" distL="114300" distR="114300" simplePos="0" relativeHeight="251659264" behindDoc="0" locked="0" layoutInCell="1" allowOverlap="0" wp14:anchorId="666EA4AE" wp14:editId="3DB093A2">
          <wp:simplePos x="0" y="0"/>
          <wp:positionH relativeFrom="page">
            <wp:posOffset>5981066</wp:posOffset>
          </wp:positionH>
          <wp:positionV relativeFrom="page">
            <wp:posOffset>324612</wp:posOffset>
          </wp:positionV>
          <wp:extent cx="1125855" cy="711643"/>
          <wp:effectExtent l="0" t="0" r="0" b="0"/>
          <wp:wrapSquare wrapText="bothSides"/>
          <wp:docPr id="25" name="Picture 25"/>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a:blip r:embed="rId1"/>
                  <a:stretch>
                    <a:fillRect/>
                  </a:stretch>
                </pic:blipFill>
                <pic:spPr>
                  <a:xfrm>
                    <a:off x="0" y="0"/>
                    <a:ext cx="1125855" cy="711643"/>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EE5BB8" w14:textId="059EC78A" w:rsidR="00224E85" w:rsidRDefault="00224E85" w:rsidP="00304159">
    <w:pPr>
      <w:spacing w:after="0" w:line="276" w:lineRule="auto"/>
      <w:ind w:left="0" w:right="0" w:firstLine="0"/>
      <w:rPr>
        <w:rFonts w:asciiTheme="majorBidi" w:hAnsiTheme="majorBidi" w:cstheme="majorBidi"/>
        <w:b/>
        <w:caps/>
        <w:sz w:val="26"/>
        <w:szCs w:val="26"/>
        <w:u w:val="single"/>
      </w:rPr>
    </w:pPr>
  </w:p>
  <w:p w14:paraId="3D26A37E" w14:textId="06F9ADC5" w:rsidR="00224E85" w:rsidRDefault="00224E85" w:rsidP="00425BEB">
    <w:pPr>
      <w:spacing w:after="0" w:line="276" w:lineRule="auto"/>
      <w:ind w:left="0" w:right="0" w:firstLine="0"/>
      <w:rPr>
        <w:rFonts w:asciiTheme="majorBidi" w:hAnsiTheme="majorBidi" w:cstheme="majorBidi"/>
        <w:b/>
        <w:caps/>
        <w:sz w:val="26"/>
        <w:szCs w:val="26"/>
        <w:u w:val="single"/>
      </w:rPr>
    </w:pPr>
  </w:p>
  <w:p w14:paraId="7F10D954" w14:textId="06CB1834" w:rsidR="00224E85" w:rsidRPr="00425BEB" w:rsidRDefault="00224E85" w:rsidP="00425BEB">
    <w:pPr>
      <w:spacing w:after="0" w:line="276" w:lineRule="auto"/>
      <w:ind w:left="0" w:right="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44785" w14:textId="61BE0067" w:rsidR="00224E85" w:rsidRDefault="00224E85">
    <w:pPr>
      <w:spacing w:after="0" w:line="276" w:lineRule="auto"/>
      <w:ind w:left="0" w:righ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93994"/>
    <w:multiLevelType w:val="multilevel"/>
    <w:tmpl w:val="5EC04DAE"/>
    <w:lvl w:ilvl="0">
      <w:start w:val="7"/>
      <w:numFmt w:val="decimal"/>
      <w:lvlText w:val="%1"/>
      <w:lvlJc w:val="left"/>
      <w:pPr>
        <w:ind w:left="360" w:hanging="360"/>
      </w:pPr>
      <w:rPr>
        <w:rFonts w:hint="default"/>
      </w:rPr>
    </w:lvl>
    <w:lvl w:ilvl="1">
      <w:start w:val="1"/>
      <w:numFmt w:val="decimal"/>
      <w:lvlText w:val="%1.%2"/>
      <w:lvlJc w:val="left"/>
      <w:pPr>
        <w:ind w:left="799" w:hanging="360"/>
      </w:pPr>
      <w:rPr>
        <w:rFonts w:hint="default"/>
      </w:rPr>
    </w:lvl>
    <w:lvl w:ilvl="2">
      <w:start w:val="1"/>
      <w:numFmt w:val="decimal"/>
      <w:lvlText w:val="%1.%2.%3"/>
      <w:lvlJc w:val="left"/>
      <w:pPr>
        <w:ind w:left="1598" w:hanging="720"/>
      </w:pPr>
      <w:rPr>
        <w:rFonts w:hint="default"/>
      </w:rPr>
    </w:lvl>
    <w:lvl w:ilvl="3">
      <w:start w:val="1"/>
      <w:numFmt w:val="decimal"/>
      <w:lvlText w:val="%1.%2.%3.%4"/>
      <w:lvlJc w:val="left"/>
      <w:pPr>
        <w:ind w:left="2037" w:hanging="720"/>
      </w:pPr>
      <w:rPr>
        <w:rFonts w:hint="default"/>
      </w:rPr>
    </w:lvl>
    <w:lvl w:ilvl="4">
      <w:start w:val="1"/>
      <w:numFmt w:val="decimal"/>
      <w:lvlText w:val="%1.%2.%3.%4.%5"/>
      <w:lvlJc w:val="left"/>
      <w:pPr>
        <w:ind w:left="2836" w:hanging="1080"/>
      </w:pPr>
      <w:rPr>
        <w:rFonts w:hint="default"/>
      </w:rPr>
    </w:lvl>
    <w:lvl w:ilvl="5">
      <w:start w:val="1"/>
      <w:numFmt w:val="decimal"/>
      <w:lvlText w:val="%1.%2.%3.%4.%5.%6"/>
      <w:lvlJc w:val="left"/>
      <w:pPr>
        <w:ind w:left="3275" w:hanging="1080"/>
      </w:pPr>
      <w:rPr>
        <w:rFonts w:hint="default"/>
      </w:rPr>
    </w:lvl>
    <w:lvl w:ilvl="6">
      <w:start w:val="1"/>
      <w:numFmt w:val="decimal"/>
      <w:lvlText w:val="%1.%2.%3.%4.%5.%6.%7"/>
      <w:lvlJc w:val="left"/>
      <w:pPr>
        <w:ind w:left="4074" w:hanging="1440"/>
      </w:pPr>
      <w:rPr>
        <w:rFonts w:hint="default"/>
      </w:rPr>
    </w:lvl>
    <w:lvl w:ilvl="7">
      <w:start w:val="1"/>
      <w:numFmt w:val="decimal"/>
      <w:lvlText w:val="%1.%2.%3.%4.%5.%6.%7.%8"/>
      <w:lvlJc w:val="left"/>
      <w:pPr>
        <w:ind w:left="4513" w:hanging="1440"/>
      </w:pPr>
      <w:rPr>
        <w:rFonts w:hint="default"/>
      </w:rPr>
    </w:lvl>
    <w:lvl w:ilvl="8">
      <w:start w:val="1"/>
      <w:numFmt w:val="decimal"/>
      <w:lvlText w:val="%1.%2.%3.%4.%5.%6.%7.%8.%9"/>
      <w:lvlJc w:val="left"/>
      <w:pPr>
        <w:ind w:left="5312" w:hanging="1800"/>
      </w:pPr>
      <w:rPr>
        <w:rFonts w:hint="default"/>
      </w:rPr>
    </w:lvl>
  </w:abstractNum>
  <w:abstractNum w:abstractNumId="1" w15:restartNumberingAfterBreak="0">
    <w:nsid w:val="19E2248C"/>
    <w:multiLevelType w:val="multilevel"/>
    <w:tmpl w:val="ACACC3FC"/>
    <w:lvl w:ilvl="0">
      <w:start w:val="4"/>
      <w:numFmt w:val="decimal"/>
      <w:lvlText w:val="%1"/>
      <w:lvlJc w:val="left"/>
      <w:pPr>
        <w:ind w:left="360"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 w15:restartNumberingAfterBreak="0">
    <w:nsid w:val="1D226A86"/>
    <w:multiLevelType w:val="hybridMultilevel"/>
    <w:tmpl w:val="1952D7C2"/>
    <w:lvl w:ilvl="0" w:tplc="04090013">
      <w:start w:val="1"/>
      <w:numFmt w:val="upp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1ED46131"/>
    <w:multiLevelType w:val="multilevel"/>
    <w:tmpl w:val="A2CACBCA"/>
    <w:lvl w:ilvl="0">
      <w:start w:val="7"/>
      <w:numFmt w:val="decimal"/>
      <w:lvlText w:val="%1"/>
      <w:lvlJc w:val="left"/>
      <w:pPr>
        <w:ind w:left="360" w:hanging="360"/>
      </w:pPr>
      <w:rPr>
        <w:rFonts w:hint="default"/>
      </w:rPr>
    </w:lvl>
    <w:lvl w:ilvl="1">
      <w:start w:val="4"/>
      <w:numFmt w:val="decimal"/>
      <w:lvlText w:val="%1.%2"/>
      <w:lvlJc w:val="left"/>
      <w:pPr>
        <w:ind w:left="911" w:hanging="360"/>
      </w:pPr>
      <w:rPr>
        <w:rFonts w:hint="default"/>
      </w:rPr>
    </w:lvl>
    <w:lvl w:ilvl="2">
      <w:start w:val="1"/>
      <w:numFmt w:val="decimal"/>
      <w:lvlText w:val="%1.%2.%3"/>
      <w:lvlJc w:val="left"/>
      <w:pPr>
        <w:ind w:left="1822" w:hanging="720"/>
      </w:pPr>
      <w:rPr>
        <w:rFonts w:hint="default"/>
      </w:rPr>
    </w:lvl>
    <w:lvl w:ilvl="3">
      <w:start w:val="1"/>
      <w:numFmt w:val="decimal"/>
      <w:lvlText w:val="%1.%2.%3.%4"/>
      <w:lvlJc w:val="left"/>
      <w:pPr>
        <w:ind w:left="2373" w:hanging="720"/>
      </w:pPr>
      <w:rPr>
        <w:rFonts w:hint="default"/>
      </w:rPr>
    </w:lvl>
    <w:lvl w:ilvl="4">
      <w:start w:val="1"/>
      <w:numFmt w:val="decimal"/>
      <w:lvlText w:val="%1.%2.%3.%4.%5"/>
      <w:lvlJc w:val="left"/>
      <w:pPr>
        <w:ind w:left="3284" w:hanging="1080"/>
      </w:pPr>
      <w:rPr>
        <w:rFonts w:hint="default"/>
      </w:rPr>
    </w:lvl>
    <w:lvl w:ilvl="5">
      <w:start w:val="1"/>
      <w:numFmt w:val="decimal"/>
      <w:lvlText w:val="%1.%2.%3.%4.%5.%6"/>
      <w:lvlJc w:val="left"/>
      <w:pPr>
        <w:ind w:left="3835" w:hanging="1080"/>
      </w:pPr>
      <w:rPr>
        <w:rFonts w:hint="default"/>
      </w:rPr>
    </w:lvl>
    <w:lvl w:ilvl="6">
      <w:start w:val="1"/>
      <w:numFmt w:val="decimal"/>
      <w:lvlText w:val="%1.%2.%3.%4.%5.%6.%7"/>
      <w:lvlJc w:val="left"/>
      <w:pPr>
        <w:ind w:left="4746" w:hanging="1440"/>
      </w:pPr>
      <w:rPr>
        <w:rFonts w:hint="default"/>
      </w:rPr>
    </w:lvl>
    <w:lvl w:ilvl="7">
      <w:start w:val="1"/>
      <w:numFmt w:val="decimal"/>
      <w:lvlText w:val="%1.%2.%3.%4.%5.%6.%7.%8"/>
      <w:lvlJc w:val="left"/>
      <w:pPr>
        <w:ind w:left="5297" w:hanging="1440"/>
      </w:pPr>
      <w:rPr>
        <w:rFonts w:hint="default"/>
      </w:rPr>
    </w:lvl>
    <w:lvl w:ilvl="8">
      <w:start w:val="1"/>
      <w:numFmt w:val="decimal"/>
      <w:lvlText w:val="%1.%2.%3.%4.%5.%6.%7.%8.%9"/>
      <w:lvlJc w:val="left"/>
      <w:pPr>
        <w:ind w:left="6208" w:hanging="1800"/>
      </w:pPr>
      <w:rPr>
        <w:rFonts w:hint="default"/>
      </w:rPr>
    </w:lvl>
  </w:abstractNum>
  <w:abstractNum w:abstractNumId="4" w15:restartNumberingAfterBreak="0">
    <w:nsid w:val="28575984"/>
    <w:multiLevelType w:val="hybridMultilevel"/>
    <w:tmpl w:val="BFA2658A"/>
    <w:lvl w:ilvl="0" w:tplc="0409000F">
      <w:start w:val="1"/>
      <w:numFmt w:val="decimal"/>
      <w:lvlText w:val="%1."/>
      <w:lvlJc w:val="left"/>
      <w:pPr>
        <w:ind w:left="6480" w:hanging="360"/>
      </w:pPr>
    </w:lvl>
    <w:lvl w:ilvl="1" w:tplc="04090019" w:tentative="1">
      <w:start w:val="1"/>
      <w:numFmt w:val="lowerLetter"/>
      <w:lvlText w:val="%2."/>
      <w:lvlJc w:val="left"/>
      <w:pPr>
        <w:ind w:left="7200" w:hanging="360"/>
      </w:pPr>
    </w:lvl>
    <w:lvl w:ilvl="2" w:tplc="0409001B" w:tentative="1">
      <w:start w:val="1"/>
      <w:numFmt w:val="lowerRoman"/>
      <w:lvlText w:val="%3."/>
      <w:lvlJc w:val="right"/>
      <w:pPr>
        <w:ind w:left="7920" w:hanging="180"/>
      </w:pPr>
    </w:lvl>
    <w:lvl w:ilvl="3" w:tplc="0409000F" w:tentative="1">
      <w:start w:val="1"/>
      <w:numFmt w:val="decimal"/>
      <w:lvlText w:val="%4."/>
      <w:lvlJc w:val="left"/>
      <w:pPr>
        <w:ind w:left="8640" w:hanging="360"/>
      </w:pPr>
    </w:lvl>
    <w:lvl w:ilvl="4" w:tplc="04090019" w:tentative="1">
      <w:start w:val="1"/>
      <w:numFmt w:val="lowerLetter"/>
      <w:lvlText w:val="%5."/>
      <w:lvlJc w:val="left"/>
      <w:pPr>
        <w:ind w:left="9360" w:hanging="360"/>
      </w:pPr>
    </w:lvl>
    <w:lvl w:ilvl="5" w:tplc="0409001B" w:tentative="1">
      <w:start w:val="1"/>
      <w:numFmt w:val="lowerRoman"/>
      <w:lvlText w:val="%6."/>
      <w:lvlJc w:val="right"/>
      <w:pPr>
        <w:ind w:left="10080" w:hanging="180"/>
      </w:pPr>
    </w:lvl>
    <w:lvl w:ilvl="6" w:tplc="0409000F" w:tentative="1">
      <w:start w:val="1"/>
      <w:numFmt w:val="decimal"/>
      <w:lvlText w:val="%7."/>
      <w:lvlJc w:val="left"/>
      <w:pPr>
        <w:ind w:left="10800" w:hanging="360"/>
      </w:pPr>
    </w:lvl>
    <w:lvl w:ilvl="7" w:tplc="04090019" w:tentative="1">
      <w:start w:val="1"/>
      <w:numFmt w:val="lowerLetter"/>
      <w:lvlText w:val="%8."/>
      <w:lvlJc w:val="left"/>
      <w:pPr>
        <w:ind w:left="11520" w:hanging="360"/>
      </w:pPr>
    </w:lvl>
    <w:lvl w:ilvl="8" w:tplc="0409001B" w:tentative="1">
      <w:start w:val="1"/>
      <w:numFmt w:val="lowerRoman"/>
      <w:lvlText w:val="%9."/>
      <w:lvlJc w:val="right"/>
      <w:pPr>
        <w:ind w:left="12240" w:hanging="180"/>
      </w:pPr>
    </w:lvl>
  </w:abstractNum>
  <w:abstractNum w:abstractNumId="5" w15:restartNumberingAfterBreak="0">
    <w:nsid w:val="2DEA1758"/>
    <w:multiLevelType w:val="hybridMultilevel"/>
    <w:tmpl w:val="A476CD94"/>
    <w:lvl w:ilvl="0" w:tplc="04090011">
      <w:start w:val="1"/>
      <w:numFmt w:val="decimal"/>
      <w:pStyle w:val="Heading1"/>
      <w:lvlText w:val="%1)"/>
      <w:lvlJc w:val="left"/>
      <w:pPr>
        <w:ind w:left="80"/>
      </w:pPr>
      <w:rPr>
        <w:b/>
        <w:i w:val="0"/>
        <w:strike w:val="0"/>
        <w:dstrike w:val="0"/>
        <w:color w:val="133469"/>
        <w:sz w:val="24"/>
        <w:u w:val="none" w:color="000000"/>
        <w:bdr w:val="none" w:sz="0" w:space="0" w:color="auto"/>
        <w:shd w:val="clear" w:color="auto" w:fill="auto"/>
        <w:vertAlign w:val="baseline"/>
      </w:rPr>
    </w:lvl>
    <w:lvl w:ilvl="1" w:tplc="F2AC5BC2">
      <w:start w:val="1"/>
      <w:numFmt w:val="lowerLetter"/>
      <w:lvlText w:val="%2"/>
      <w:lvlJc w:val="left"/>
      <w:pPr>
        <w:ind w:left="11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2" w:tplc="7E3661AE">
      <w:start w:val="1"/>
      <w:numFmt w:val="lowerRoman"/>
      <w:lvlText w:val="%3"/>
      <w:lvlJc w:val="left"/>
      <w:pPr>
        <w:ind w:left="18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3" w:tplc="D7CC2BE6">
      <w:start w:val="1"/>
      <w:numFmt w:val="decimal"/>
      <w:lvlText w:val="%4"/>
      <w:lvlJc w:val="left"/>
      <w:pPr>
        <w:ind w:left="26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4" w:tplc="8D988C06">
      <w:start w:val="1"/>
      <w:numFmt w:val="lowerLetter"/>
      <w:lvlText w:val="%5"/>
      <w:lvlJc w:val="left"/>
      <w:pPr>
        <w:ind w:left="332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5" w:tplc="2EE43112">
      <w:start w:val="1"/>
      <w:numFmt w:val="lowerRoman"/>
      <w:lvlText w:val="%6"/>
      <w:lvlJc w:val="left"/>
      <w:pPr>
        <w:ind w:left="404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6" w:tplc="E12CF0FA">
      <w:start w:val="1"/>
      <w:numFmt w:val="decimal"/>
      <w:lvlText w:val="%7"/>
      <w:lvlJc w:val="left"/>
      <w:pPr>
        <w:ind w:left="476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7" w:tplc="2F60F50E">
      <w:start w:val="1"/>
      <w:numFmt w:val="lowerLetter"/>
      <w:lvlText w:val="%8"/>
      <w:lvlJc w:val="left"/>
      <w:pPr>
        <w:ind w:left="548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lvl w:ilvl="8" w:tplc="B5089430">
      <w:start w:val="1"/>
      <w:numFmt w:val="lowerRoman"/>
      <w:lvlText w:val="%9"/>
      <w:lvlJc w:val="left"/>
      <w:pPr>
        <w:ind w:left="6200"/>
      </w:pPr>
      <w:rPr>
        <w:rFonts w:ascii="Calibri" w:eastAsia="Calibri" w:hAnsi="Calibri" w:cs="Calibri"/>
        <w:b/>
        <w:i w:val="0"/>
        <w:strike w:val="0"/>
        <w:dstrike w:val="0"/>
        <w:color w:val="133469"/>
        <w:sz w:val="24"/>
        <w:u w:val="none" w:color="000000"/>
        <w:bdr w:val="none" w:sz="0" w:space="0" w:color="auto"/>
        <w:shd w:val="clear" w:color="auto" w:fill="auto"/>
        <w:vertAlign w:val="baseline"/>
      </w:rPr>
    </w:lvl>
  </w:abstractNum>
  <w:abstractNum w:abstractNumId="6" w15:restartNumberingAfterBreak="0">
    <w:nsid w:val="2FD822DC"/>
    <w:multiLevelType w:val="hybridMultilevel"/>
    <w:tmpl w:val="15E8C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62243"/>
    <w:multiLevelType w:val="hybridMultilevel"/>
    <w:tmpl w:val="32D8E13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15:restartNumberingAfterBreak="0">
    <w:nsid w:val="3E5E665B"/>
    <w:multiLevelType w:val="hybridMultilevel"/>
    <w:tmpl w:val="F0F48888"/>
    <w:lvl w:ilvl="0" w:tplc="0409001B">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15:restartNumberingAfterBreak="0">
    <w:nsid w:val="3F781F2D"/>
    <w:multiLevelType w:val="hybridMultilevel"/>
    <w:tmpl w:val="917E2B1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10" w15:restartNumberingAfterBreak="0">
    <w:nsid w:val="43F1380E"/>
    <w:multiLevelType w:val="hybridMultilevel"/>
    <w:tmpl w:val="3A7AE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9B3247"/>
    <w:multiLevelType w:val="hybridMultilevel"/>
    <w:tmpl w:val="0972B1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A877CB"/>
    <w:multiLevelType w:val="hybridMultilevel"/>
    <w:tmpl w:val="DF427DC4"/>
    <w:lvl w:ilvl="0" w:tplc="0409000F">
      <w:start w:val="1"/>
      <w:numFmt w:val="decimal"/>
      <w:lvlText w:val="%1."/>
      <w:lvlJc w:val="left"/>
      <w:pPr>
        <w:ind w:left="921" w:hanging="360"/>
      </w:pPr>
      <w:rPr>
        <w:rFonts w:hint="default"/>
      </w:rPr>
    </w:lvl>
    <w:lvl w:ilvl="1" w:tplc="04090003">
      <w:start w:val="1"/>
      <w:numFmt w:val="bullet"/>
      <w:lvlText w:val="o"/>
      <w:lvlJc w:val="left"/>
      <w:pPr>
        <w:ind w:left="1641" w:hanging="360"/>
      </w:pPr>
      <w:rPr>
        <w:rFonts w:ascii="Courier New" w:hAnsi="Courier New" w:cs="Courier New" w:hint="default"/>
      </w:rPr>
    </w:lvl>
    <w:lvl w:ilvl="2" w:tplc="04090005">
      <w:start w:val="1"/>
      <w:numFmt w:val="bullet"/>
      <w:lvlText w:val=""/>
      <w:lvlJc w:val="left"/>
      <w:pPr>
        <w:ind w:left="2361" w:hanging="360"/>
      </w:pPr>
      <w:rPr>
        <w:rFonts w:ascii="Wingdings" w:hAnsi="Wingdings" w:hint="default"/>
      </w:rPr>
    </w:lvl>
    <w:lvl w:ilvl="3" w:tplc="0409000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3" w15:restartNumberingAfterBreak="0">
    <w:nsid w:val="53CC6D8B"/>
    <w:multiLevelType w:val="hybridMultilevel"/>
    <w:tmpl w:val="85685BAE"/>
    <w:lvl w:ilvl="0" w:tplc="0409000F">
      <w:start w:val="1"/>
      <w:numFmt w:val="decimal"/>
      <w:lvlText w:val="%1."/>
      <w:lvlJc w:val="left"/>
      <w:pPr>
        <w:ind w:left="1159" w:hanging="360"/>
      </w:pPr>
    </w:lvl>
    <w:lvl w:ilvl="1" w:tplc="04090019" w:tentative="1">
      <w:start w:val="1"/>
      <w:numFmt w:val="lowerLetter"/>
      <w:lvlText w:val="%2."/>
      <w:lvlJc w:val="left"/>
      <w:pPr>
        <w:ind w:left="1879" w:hanging="360"/>
      </w:pPr>
    </w:lvl>
    <w:lvl w:ilvl="2" w:tplc="0409001B" w:tentative="1">
      <w:start w:val="1"/>
      <w:numFmt w:val="lowerRoman"/>
      <w:lvlText w:val="%3."/>
      <w:lvlJc w:val="right"/>
      <w:pPr>
        <w:ind w:left="2599" w:hanging="180"/>
      </w:pPr>
    </w:lvl>
    <w:lvl w:ilvl="3" w:tplc="0409000F" w:tentative="1">
      <w:start w:val="1"/>
      <w:numFmt w:val="decimal"/>
      <w:lvlText w:val="%4."/>
      <w:lvlJc w:val="left"/>
      <w:pPr>
        <w:ind w:left="3319" w:hanging="360"/>
      </w:pPr>
    </w:lvl>
    <w:lvl w:ilvl="4" w:tplc="04090019" w:tentative="1">
      <w:start w:val="1"/>
      <w:numFmt w:val="lowerLetter"/>
      <w:lvlText w:val="%5."/>
      <w:lvlJc w:val="left"/>
      <w:pPr>
        <w:ind w:left="4039" w:hanging="360"/>
      </w:pPr>
    </w:lvl>
    <w:lvl w:ilvl="5" w:tplc="0409001B" w:tentative="1">
      <w:start w:val="1"/>
      <w:numFmt w:val="lowerRoman"/>
      <w:lvlText w:val="%6."/>
      <w:lvlJc w:val="right"/>
      <w:pPr>
        <w:ind w:left="4759" w:hanging="180"/>
      </w:pPr>
    </w:lvl>
    <w:lvl w:ilvl="6" w:tplc="0409000F" w:tentative="1">
      <w:start w:val="1"/>
      <w:numFmt w:val="decimal"/>
      <w:lvlText w:val="%7."/>
      <w:lvlJc w:val="left"/>
      <w:pPr>
        <w:ind w:left="5479" w:hanging="360"/>
      </w:pPr>
    </w:lvl>
    <w:lvl w:ilvl="7" w:tplc="04090019" w:tentative="1">
      <w:start w:val="1"/>
      <w:numFmt w:val="lowerLetter"/>
      <w:lvlText w:val="%8."/>
      <w:lvlJc w:val="left"/>
      <w:pPr>
        <w:ind w:left="6199" w:hanging="360"/>
      </w:pPr>
    </w:lvl>
    <w:lvl w:ilvl="8" w:tplc="0409001B" w:tentative="1">
      <w:start w:val="1"/>
      <w:numFmt w:val="lowerRoman"/>
      <w:lvlText w:val="%9."/>
      <w:lvlJc w:val="right"/>
      <w:pPr>
        <w:ind w:left="6919" w:hanging="180"/>
      </w:pPr>
    </w:lvl>
  </w:abstractNum>
  <w:abstractNum w:abstractNumId="14" w15:restartNumberingAfterBreak="0">
    <w:nsid w:val="6F816F79"/>
    <w:multiLevelType w:val="hybridMultilevel"/>
    <w:tmpl w:val="7FE4B60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abstractNum w:abstractNumId="15" w15:restartNumberingAfterBreak="0">
    <w:nsid w:val="779F57D0"/>
    <w:multiLevelType w:val="hybridMultilevel"/>
    <w:tmpl w:val="445848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FC3CD1"/>
    <w:multiLevelType w:val="hybridMultilevel"/>
    <w:tmpl w:val="7DFE162A"/>
    <w:lvl w:ilvl="0" w:tplc="0409000F">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8"/>
  </w:num>
  <w:num w:numId="4">
    <w:abstractNumId w:val="2"/>
  </w:num>
  <w:num w:numId="5">
    <w:abstractNumId w:val="6"/>
  </w:num>
  <w:num w:numId="6">
    <w:abstractNumId w:val="15"/>
  </w:num>
  <w:num w:numId="7">
    <w:abstractNumId w:val="4"/>
  </w:num>
  <w:num w:numId="8">
    <w:abstractNumId w:val="0"/>
  </w:num>
  <w:num w:numId="9">
    <w:abstractNumId w:val="3"/>
  </w:num>
  <w:num w:numId="10">
    <w:abstractNumId w:val="1"/>
  </w:num>
  <w:num w:numId="11">
    <w:abstractNumId w:val="12"/>
  </w:num>
  <w:num w:numId="12">
    <w:abstractNumId w:val="14"/>
  </w:num>
  <w:num w:numId="13">
    <w:abstractNumId w:val="13"/>
  </w:num>
  <w:num w:numId="14">
    <w:abstractNumId w:val="5"/>
  </w:num>
  <w:num w:numId="15">
    <w:abstractNumId w:val="5"/>
  </w:num>
  <w:num w:numId="16">
    <w:abstractNumId w:val="7"/>
  </w:num>
  <w:num w:numId="17">
    <w:abstractNumId w:val="16"/>
  </w:num>
  <w:num w:numId="18">
    <w:abstractNumId w:val="9"/>
  </w:num>
  <w:num w:numId="19">
    <w:abstractNumId w:val="10"/>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RT www.Win2Farsi.com">
    <w15:presenceInfo w15:providerId="None" w15:userId="MRT www.Win2Farsi.com"/>
  </w15:person>
  <w15:person w15:author="Nematullah Noor">
    <w15:presenceInfo w15:providerId="Windows Live" w15:userId="5efea7e2ba62e9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9"/>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15B"/>
    <w:rsid w:val="00000061"/>
    <w:rsid w:val="00005E5A"/>
    <w:rsid w:val="0000728C"/>
    <w:rsid w:val="00007B57"/>
    <w:rsid w:val="0001041A"/>
    <w:rsid w:val="0001113F"/>
    <w:rsid w:val="000116CA"/>
    <w:rsid w:val="00015FC1"/>
    <w:rsid w:val="00020946"/>
    <w:rsid w:val="000217D4"/>
    <w:rsid w:val="00023376"/>
    <w:rsid w:val="0002591D"/>
    <w:rsid w:val="00030525"/>
    <w:rsid w:val="00030CFD"/>
    <w:rsid w:val="000319F0"/>
    <w:rsid w:val="00031D89"/>
    <w:rsid w:val="00031E4E"/>
    <w:rsid w:val="00036C11"/>
    <w:rsid w:val="00042864"/>
    <w:rsid w:val="00042A87"/>
    <w:rsid w:val="00043378"/>
    <w:rsid w:val="0005001E"/>
    <w:rsid w:val="00050FA8"/>
    <w:rsid w:val="00054559"/>
    <w:rsid w:val="000548CB"/>
    <w:rsid w:val="00057F54"/>
    <w:rsid w:val="00071144"/>
    <w:rsid w:val="00071807"/>
    <w:rsid w:val="00071F48"/>
    <w:rsid w:val="000733A3"/>
    <w:rsid w:val="00076131"/>
    <w:rsid w:val="00077A4F"/>
    <w:rsid w:val="0008567C"/>
    <w:rsid w:val="0009286C"/>
    <w:rsid w:val="000960AA"/>
    <w:rsid w:val="000975D2"/>
    <w:rsid w:val="000A2664"/>
    <w:rsid w:val="000A42A9"/>
    <w:rsid w:val="000B4B53"/>
    <w:rsid w:val="000B53C1"/>
    <w:rsid w:val="000B5A73"/>
    <w:rsid w:val="000B751F"/>
    <w:rsid w:val="000C4EC1"/>
    <w:rsid w:val="000C6C1E"/>
    <w:rsid w:val="000C7505"/>
    <w:rsid w:val="000C79F3"/>
    <w:rsid w:val="000D070A"/>
    <w:rsid w:val="000D25C6"/>
    <w:rsid w:val="000D5744"/>
    <w:rsid w:val="000D77A6"/>
    <w:rsid w:val="000E0CC6"/>
    <w:rsid w:val="000E111E"/>
    <w:rsid w:val="000E2672"/>
    <w:rsid w:val="000E32BB"/>
    <w:rsid w:val="000E3F63"/>
    <w:rsid w:val="000F4D77"/>
    <w:rsid w:val="00100BCA"/>
    <w:rsid w:val="001029FC"/>
    <w:rsid w:val="001052E7"/>
    <w:rsid w:val="0011031A"/>
    <w:rsid w:val="00110E2C"/>
    <w:rsid w:val="00111AB1"/>
    <w:rsid w:val="001150E7"/>
    <w:rsid w:val="0011634F"/>
    <w:rsid w:val="001221AB"/>
    <w:rsid w:val="00122B18"/>
    <w:rsid w:val="00127541"/>
    <w:rsid w:val="00131726"/>
    <w:rsid w:val="00134002"/>
    <w:rsid w:val="00135F38"/>
    <w:rsid w:val="00145C7E"/>
    <w:rsid w:val="00145EB9"/>
    <w:rsid w:val="0014729F"/>
    <w:rsid w:val="00147977"/>
    <w:rsid w:val="00150458"/>
    <w:rsid w:val="00155A5C"/>
    <w:rsid w:val="00161FB8"/>
    <w:rsid w:val="00162377"/>
    <w:rsid w:val="001650F6"/>
    <w:rsid w:val="00165F76"/>
    <w:rsid w:val="001703A3"/>
    <w:rsid w:val="001704A6"/>
    <w:rsid w:val="0018097E"/>
    <w:rsid w:val="00183CCA"/>
    <w:rsid w:val="0018487B"/>
    <w:rsid w:val="00187A95"/>
    <w:rsid w:val="00192123"/>
    <w:rsid w:val="001945B9"/>
    <w:rsid w:val="00197A8E"/>
    <w:rsid w:val="00197CEC"/>
    <w:rsid w:val="001A4321"/>
    <w:rsid w:val="001A7800"/>
    <w:rsid w:val="001B103B"/>
    <w:rsid w:val="001B276D"/>
    <w:rsid w:val="001C3B2F"/>
    <w:rsid w:val="001C4DA6"/>
    <w:rsid w:val="001C52D5"/>
    <w:rsid w:val="001C5498"/>
    <w:rsid w:val="001C5EE6"/>
    <w:rsid w:val="001C6760"/>
    <w:rsid w:val="001C72CE"/>
    <w:rsid w:val="001D0A68"/>
    <w:rsid w:val="001D1CA6"/>
    <w:rsid w:val="001D3F70"/>
    <w:rsid w:val="001D6F66"/>
    <w:rsid w:val="001E13AE"/>
    <w:rsid w:val="001E1AB5"/>
    <w:rsid w:val="001E2C1E"/>
    <w:rsid w:val="001E4F02"/>
    <w:rsid w:val="001E567C"/>
    <w:rsid w:val="001E5E63"/>
    <w:rsid w:val="001E72BD"/>
    <w:rsid w:val="001E7F81"/>
    <w:rsid w:val="001F0CF9"/>
    <w:rsid w:val="001F6C4B"/>
    <w:rsid w:val="001F6E94"/>
    <w:rsid w:val="002033BF"/>
    <w:rsid w:val="00204CB1"/>
    <w:rsid w:val="0020540C"/>
    <w:rsid w:val="0021233C"/>
    <w:rsid w:val="00213872"/>
    <w:rsid w:val="0021568F"/>
    <w:rsid w:val="0022081F"/>
    <w:rsid w:val="00221F7F"/>
    <w:rsid w:val="00222930"/>
    <w:rsid w:val="00222B41"/>
    <w:rsid w:val="00223CA7"/>
    <w:rsid w:val="00224E85"/>
    <w:rsid w:val="0022570A"/>
    <w:rsid w:val="00226F24"/>
    <w:rsid w:val="00243698"/>
    <w:rsid w:val="00245D16"/>
    <w:rsid w:val="0025037F"/>
    <w:rsid w:val="0025346D"/>
    <w:rsid w:val="002549A0"/>
    <w:rsid w:val="00261168"/>
    <w:rsid w:val="002675D6"/>
    <w:rsid w:val="002705A5"/>
    <w:rsid w:val="00270BD7"/>
    <w:rsid w:val="00270F4E"/>
    <w:rsid w:val="00271745"/>
    <w:rsid w:val="00272F0B"/>
    <w:rsid w:val="00273691"/>
    <w:rsid w:val="00276D0A"/>
    <w:rsid w:val="00281171"/>
    <w:rsid w:val="00287E18"/>
    <w:rsid w:val="00287FAE"/>
    <w:rsid w:val="002955B5"/>
    <w:rsid w:val="0029581C"/>
    <w:rsid w:val="00295D15"/>
    <w:rsid w:val="002A0C2C"/>
    <w:rsid w:val="002A1237"/>
    <w:rsid w:val="002A18FD"/>
    <w:rsid w:val="002A2630"/>
    <w:rsid w:val="002A3401"/>
    <w:rsid w:val="002A4282"/>
    <w:rsid w:val="002B6A73"/>
    <w:rsid w:val="002B6F3F"/>
    <w:rsid w:val="002B7251"/>
    <w:rsid w:val="002B7627"/>
    <w:rsid w:val="002C669D"/>
    <w:rsid w:val="002C6EDE"/>
    <w:rsid w:val="002C7B3F"/>
    <w:rsid w:val="002D5828"/>
    <w:rsid w:val="002E2000"/>
    <w:rsid w:val="002E437E"/>
    <w:rsid w:val="002E5F7F"/>
    <w:rsid w:val="002F0755"/>
    <w:rsid w:val="002F07D0"/>
    <w:rsid w:val="002F648D"/>
    <w:rsid w:val="00303364"/>
    <w:rsid w:val="00304159"/>
    <w:rsid w:val="0031159C"/>
    <w:rsid w:val="00312055"/>
    <w:rsid w:val="00316ECF"/>
    <w:rsid w:val="0033711B"/>
    <w:rsid w:val="0034194B"/>
    <w:rsid w:val="0034385D"/>
    <w:rsid w:val="0035422E"/>
    <w:rsid w:val="003654FA"/>
    <w:rsid w:val="00365B80"/>
    <w:rsid w:val="003738AA"/>
    <w:rsid w:val="003768DD"/>
    <w:rsid w:val="00383176"/>
    <w:rsid w:val="00384A47"/>
    <w:rsid w:val="00387AE0"/>
    <w:rsid w:val="003A38FD"/>
    <w:rsid w:val="003B21E8"/>
    <w:rsid w:val="003B73BF"/>
    <w:rsid w:val="003C0DE7"/>
    <w:rsid w:val="003C2D5E"/>
    <w:rsid w:val="003C63D5"/>
    <w:rsid w:val="003D0280"/>
    <w:rsid w:val="003D1E8B"/>
    <w:rsid w:val="003D421C"/>
    <w:rsid w:val="003E15B9"/>
    <w:rsid w:val="003E4B80"/>
    <w:rsid w:val="003E77D7"/>
    <w:rsid w:val="003F75B6"/>
    <w:rsid w:val="003F768F"/>
    <w:rsid w:val="0040602B"/>
    <w:rsid w:val="00410F79"/>
    <w:rsid w:val="004110E1"/>
    <w:rsid w:val="00412C10"/>
    <w:rsid w:val="00414367"/>
    <w:rsid w:val="00416997"/>
    <w:rsid w:val="0042155E"/>
    <w:rsid w:val="00422151"/>
    <w:rsid w:val="004228D7"/>
    <w:rsid w:val="004246DD"/>
    <w:rsid w:val="00425BEB"/>
    <w:rsid w:val="004267C1"/>
    <w:rsid w:val="00427322"/>
    <w:rsid w:val="00427C67"/>
    <w:rsid w:val="00430315"/>
    <w:rsid w:val="00432C0B"/>
    <w:rsid w:val="00437C49"/>
    <w:rsid w:val="0044393F"/>
    <w:rsid w:val="0044432C"/>
    <w:rsid w:val="00444394"/>
    <w:rsid w:val="00444DDC"/>
    <w:rsid w:val="00452122"/>
    <w:rsid w:val="004528E0"/>
    <w:rsid w:val="004561AE"/>
    <w:rsid w:val="00461AA0"/>
    <w:rsid w:val="00465770"/>
    <w:rsid w:val="004735D3"/>
    <w:rsid w:val="00473EB5"/>
    <w:rsid w:val="00482E66"/>
    <w:rsid w:val="00482F7A"/>
    <w:rsid w:val="004837CB"/>
    <w:rsid w:val="0048554D"/>
    <w:rsid w:val="00490711"/>
    <w:rsid w:val="004910EA"/>
    <w:rsid w:val="00492344"/>
    <w:rsid w:val="004A2891"/>
    <w:rsid w:val="004A3D59"/>
    <w:rsid w:val="004A7DEE"/>
    <w:rsid w:val="004B3EB9"/>
    <w:rsid w:val="004B4401"/>
    <w:rsid w:val="004C1DEF"/>
    <w:rsid w:val="004C7A6E"/>
    <w:rsid w:val="004E4530"/>
    <w:rsid w:val="004E5DF7"/>
    <w:rsid w:val="004F1836"/>
    <w:rsid w:val="004F60E6"/>
    <w:rsid w:val="0050062D"/>
    <w:rsid w:val="00501B10"/>
    <w:rsid w:val="005034A0"/>
    <w:rsid w:val="00503690"/>
    <w:rsid w:val="005068D7"/>
    <w:rsid w:val="00506B44"/>
    <w:rsid w:val="00507A13"/>
    <w:rsid w:val="00511A44"/>
    <w:rsid w:val="005130A6"/>
    <w:rsid w:val="005148C6"/>
    <w:rsid w:val="005175A9"/>
    <w:rsid w:val="005253C5"/>
    <w:rsid w:val="00531A15"/>
    <w:rsid w:val="0053315B"/>
    <w:rsid w:val="00536EA8"/>
    <w:rsid w:val="00536F81"/>
    <w:rsid w:val="00537096"/>
    <w:rsid w:val="00537761"/>
    <w:rsid w:val="005511A7"/>
    <w:rsid w:val="00554784"/>
    <w:rsid w:val="00557AB9"/>
    <w:rsid w:val="00560F53"/>
    <w:rsid w:val="00565E61"/>
    <w:rsid w:val="00570029"/>
    <w:rsid w:val="005730B2"/>
    <w:rsid w:val="0057427C"/>
    <w:rsid w:val="00576557"/>
    <w:rsid w:val="00577F86"/>
    <w:rsid w:val="0058080F"/>
    <w:rsid w:val="005821D9"/>
    <w:rsid w:val="00584B89"/>
    <w:rsid w:val="005879DF"/>
    <w:rsid w:val="00592C97"/>
    <w:rsid w:val="005A16C5"/>
    <w:rsid w:val="005A20C0"/>
    <w:rsid w:val="005B28A5"/>
    <w:rsid w:val="005B3725"/>
    <w:rsid w:val="005B5F77"/>
    <w:rsid w:val="005B6860"/>
    <w:rsid w:val="005C17AB"/>
    <w:rsid w:val="005D05B7"/>
    <w:rsid w:val="005D1546"/>
    <w:rsid w:val="005D38E5"/>
    <w:rsid w:val="005D55CC"/>
    <w:rsid w:val="005D7AF9"/>
    <w:rsid w:val="005E0D96"/>
    <w:rsid w:val="005E5341"/>
    <w:rsid w:val="005F09BF"/>
    <w:rsid w:val="005F0EEB"/>
    <w:rsid w:val="005F24C6"/>
    <w:rsid w:val="005F65C3"/>
    <w:rsid w:val="006047B0"/>
    <w:rsid w:val="00605D5F"/>
    <w:rsid w:val="00620F07"/>
    <w:rsid w:val="00621B5E"/>
    <w:rsid w:val="00623957"/>
    <w:rsid w:val="00635F19"/>
    <w:rsid w:val="0063747F"/>
    <w:rsid w:val="00637A66"/>
    <w:rsid w:val="00641C24"/>
    <w:rsid w:val="006443A6"/>
    <w:rsid w:val="00645AB3"/>
    <w:rsid w:val="00646C38"/>
    <w:rsid w:val="00651E7E"/>
    <w:rsid w:val="0065249F"/>
    <w:rsid w:val="006611E5"/>
    <w:rsid w:val="00661F77"/>
    <w:rsid w:val="00662231"/>
    <w:rsid w:val="00663DA7"/>
    <w:rsid w:val="00666128"/>
    <w:rsid w:val="0066727F"/>
    <w:rsid w:val="00667532"/>
    <w:rsid w:val="0067525B"/>
    <w:rsid w:val="00683D92"/>
    <w:rsid w:val="00684068"/>
    <w:rsid w:val="006916C1"/>
    <w:rsid w:val="006A14A0"/>
    <w:rsid w:val="006A71F7"/>
    <w:rsid w:val="006B0F46"/>
    <w:rsid w:val="006B286A"/>
    <w:rsid w:val="006C07C1"/>
    <w:rsid w:val="006C133B"/>
    <w:rsid w:val="006C1BDF"/>
    <w:rsid w:val="006C6847"/>
    <w:rsid w:val="006D674E"/>
    <w:rsid w:val="006D7F54"/>
    <w:rsid w:val="006E3233"/>
    <w:rsid w:val="006E45D6"/>
    <w:rsid w:val="006E4A1A"/>
    <w:rsid w:val="006E6148"/>
    <w:rsid w:val="006E620F"/>
    <w:rsid w:val="006E7138"/>
    <w:rsid w:val="006F4DE2"/>
    <w:rsid w:val="006F769F"/>
    <w:rsid w:val="007010B7"/>
    <w:rsid w:val="0070567D"/>
    <w:rsid w:val="00707267"/>
    <w:rsid w:val="00710A1B"/>
    <w:rsid w:val="0071306D"/>
    <w:rsid w:val="007140EF"/>
    <w:rsid w:val="0071475D"/>
    <w:rsid w:val="00727422"/>
    <w:rsid w:val="00727EB9"/>
    <w:rsid w:val="0073142B"/>
    <w:rsid w:val="00736F1C"/>
    <w:rsid w:val="007417C5"/>
    <w:rsid w:val="00741CAF"/>
    <w:rsid w:val="00750BA2"/>
    <w:rsid w:val="00752CEB"/>
    <w:rsid w:val="00766E3A"/>
    <w:rsid w:val="0077177D"/>
    <w:rsid w:val="00771986"/>
    <w:rsid w:val="00773330"/>
    <w:rsid w:val="0077461E"/>
    <w:rsid w:val="00774C7A"/>
    <w:rsid w:val="0078233C"/>
    <w:rsid w:val="00784B4B"/>
    <w:rsid w:val="0078609E"/>
    <w:rsid w:val="007901B4"/>
    <w:rsid w:val="00791006"/>
    <w:rsid w:val="00792BFC"/>
    <w:rsid w:val="00794D90"/>
    <w:rsid w:val="00795586"/>
    <w:rsid w:val="00797FC0"/>
    <w:rsid w:val="007A0D79"/>
    <w:rsid w:val="007A23AC"/>
    <w:rsid w:val="007A5A7A"/>
    <w:rsid w:val="007B10A7"/>
    <w:rsid w:val="007B32D5"/>
    <w:rsid w:val="007C1980"/>
    <w:rsid w:val="007C1F31"/>
    <w:rsid w:val="007C4E7F"/>
    <w:rsid w:val="007D00F8"/>
    <w:rsid w:val="007D2306"/>
    <w:rsid w:val="007D2EE5"/>
    <w:rsid w:val="007D6E4A"/>
    <w:rsid w:val="007E27FF"/>
    <w:rsid w:val="007E2BEC"/>
    <w:rsid w:val="007E41EF"/>
    <w:rsid w:val="007F205F"/>
    <w:rsid w:val="007F2DEC"/>
    <w:rsid w:val="007F4E2B"/>
    <w:rsid w:val="008040EB"/>
    <w:rsid w:val="00812CDD"/>
    <w:rsid w:val="0081409E"/>
    <w:rsid w:val="008172D6"/>
    <w:rsid w:val="008209B1"/>
    <w:rsid w:val="0082133F"/>
    <w:rsid w:val="00825600"/>
    <w:rsid w:val="00832377"/>
    <w:rsid w:val="00834E2A"/>
    <w:rsid w:val="00842A26"/>
    <w:rsid w:val="00845F8B"/>
    <w:rsid w:val="0084762E"/>
    <w:rsid w:val="00850BFD"/>
    <w:rsid w:val="00850FCA"/>
    <w:rsid w:val="008514F0"/>
    <w:rsid w:val="008648A5"/>
    <w:rsid w:val="00873F2F"/>
    <w:rsid w:val="00882746"/>
    <w:rsid w:val="00884B01"/>
    <w:rsid w:val="00885517"/>
    <w:rsid w:val="008857BF"/>
    <w:rsid w:val="008949E5"/>
    <w:rsid w:val="00894BC2"/>
    <w:rsid w:val="008971C1"/>
    <w:rsid w:val="008A312F"/>
    <w:rsid w:val="008C1040"/>
    <w:rsid w:val="008C211F"/>
    <w:rsid w:val="008C3F4C"/>
    <w:rsid w:val="008C47DA"/>
    <w:rsid w:val="008C4C2B"/>
    <w:rsid w:val="008D0DF0"/>
    <w:rsid w:val="008D3EEF"/>
    <w:rsid w:val="008D4408"/>
    <w:rsid w:val="008D5612"/>
    <w:rsid w:val="008D6012"/>
    <w:rsid w:val="008E0906"/>
    <w:rsid w:val="008E26D1"/>
    <w:rsid w:val="008E648E"/>
    <w:rsid w:val="008F057E"/>
    <w:rsid w:val="008F09D6"/>
    <w:rsid w:val="008F363C"/>
    <w:rsid w:val="00903169"/>
    <w:rsid w:val="0090656F"/>
    <w:rsid w:val="00917B83"/>
    <w:rsid w:val="00920F9B"/>
    <w:rsid w:val="009275DB"/>
    <w:rsid w:val="00932EC8"/>
    <w:rsid w:val="0093308B"/>
    <w:rsid w:val="00934AA3"/>
    <w:rsid w:val="009415D1"/>
    <w:rsid w:val="009420DD"/>
    <w:rsid w:val="0094642A"/>
    <w:rsid w:val="009544D7"/>
    <w:rsid w:val="00960EAD"/>
    <w:rsid w:val="00961931"/>
    <w:rsid w:val="00962FE7"/>
    <w:rsid w:val="0096716E"/>
    <w:rsid w:val="0097008A"/>
    <w:rsid w:val="009724A3"/>
    <w:rsid w:val="0097552D"/>
    <w:rsid w:val="009802C0"/>
    <w:rsid w:val="0098190D"/>
    <w:rsid w:val="0098708A"/>
    <w:rsid w:val="00990391"/>
    <w:rsid w:val="00992238"/>
    <w:rsid w:val="00992579"/>
    <w:rsid w:val="009926AD"/>
    <w:rsid w:val="00994CCE"/>
    <w:rsid w:val="00994CD6"/>
    <w:rsid w:val="0099686B"/>
    <w:rsid w:val="00996F80"/>
    <w:rsid w:val="0099757E"/>
    <w:rsid w:val="009A3347"/>
    <w:rsid w:val="009A4413"/>
    <w:rsid w:val="009B42AF"/>
    <w:rsid w:val="009B605B"/>
    <w:rsid w:val="009B7FCF"/>
    <w:rsid w:val="009C061E"/>
    <w:rsid w:val="009C33A2"/>
    <w:rsid w:val="009C44F8"/>
    <w:rsid w:val="009D1902"/>
    <w:rsid w:val="009D5901"/>
    <w:rsid w:val="009D7D93"/>
    <w:rsid w:val="009E024F"/>
    <w:rsid w:val="009E0755"/>
    <w:rsid w:val="009E16EA"/>
    <w:rsid w:val="009E444F"/>
    <w:rsid w:val="009E4A00"/>
    <w:rsid w:val="009E70D9"/>
    <w:rsid w:val="009F04B6"/>
    <w:rsid w:val="009F16C0"/>
    <w:rsid w:val="009F251C"/>
    <w:rsid w:val="009F2561"/>
    <w:rsid w:val="009F344D"/>
    <w:rsid w:val="009F7879"/>
    <w:rsid w:val="00A16C7D"/>
    <w:rsid w:val="00A17C8A"/>
    <w:rsid w:val="00A20FD1"/>
    <w:rsid w:val="00A23A6F"/>
    <w:rsid w:val="00A2477E"/>
    <w:rsid w:val="00A25032"/>
    <w:rsid w:val="00A278DD"/>
    <w:rsid w:val="00A27E9D"/>
    <w:rsid w:val="00A3122B"/>
    <w:rsid w:val="00A36E55"/>
    <w:rsid w:val="00A40CC3"/>
    <w:rsid w:val="00A44A47"/>
    <w:rsid w:val="00A4567B"/>
    <w:rsid w:val="00A53E32"/>
    <w:rsid w:val="00A60996"/>
    <w:rsid w:val="00A67F62"/>
    <w:rsid w:val="00A716AC"/>
    <w:rsid w:val="00A7242F"/>
    <w:rsid w:val="00A7344E"/>
    <w:rsid w:val="00A76639"/>
    <w:rsid w:val="00A82D5C"/>
    <w:rsid w:val="00A84A90"/>
    <w:rsid w:val="00A96531"/>
    <w:rsid w:val="00AA2B76"/>
    <w:rsid w:val="00AA416E"/>
    <w:rsid w:val="00AA69F4"/>
    <w:rsid w:val="00AB0468"/>
    <w:rsid w:val="00AB432F"/>
    <w:rsid w:val="00AC1D8E"/>
    <w:rsid w:val="00AC31DF"/>
    <w:rsid w:val="00AC4419"/>
    <w:rsid w:val="00AC6D28"/>
    <w:rsid w:val="00AC6E3F"/>
    <w:rsid w:val="00AD367A"/>
    <w:rsid w:val="00AE3D98"/>
    <w:rsid w:val="00AE43EE"/>
    <w:rsid w:val="00AE6A3F"/>
    <w:rsid w:val="00AF2667"/>
    <w:rsid w:val="00AF34EC"/>
    <w:rsid w:val="00B03CB6"/>
    <w:rsid w:val="00B0538D"/>
    <w:rsid w:val="00B11543"/>
    <w:rsid w:val="00B12218"/>
    <w:rsid w:val="00B12E7C"/>
    <w:rsid w:val="00B1744A"/>
    <w:rsid w:val="00B222D5"/>
    <w:rsid w:val="00B23D3E"/>
    <w:rsid w:val="00B25E2E"/>
    <w:rsid w:val="00B37F11"/>
    <w:rsid w:val="00B41595"/>
    <w:rsid w:val="00B43131"/>
    <w:rsid w:val="00B46F6D"/>
    <w:rsid w:val="00B505DB"/>
    <w:rsid w:val="00B53DA6"/>
    <w:rsid w:val="00B64D90"/>
    <w:rsid w:val="00B705C2"/>
    <w:rsid w:val="00B744F0"/>
    <w:rsid w:val="00B768A5"/>
    <w:rsid w:val="00B801BA"/>
    <w:rsid w:val="00B82E02"/>
    <w:rsid w:val="00B8417B"/>
    <w:rsid w:val="00B85B51"/>
    <w:rsid w:val="00B91F3F"/>
    <w:rsid w:val="00B938EE"/>
    <w:rsid w:val="00B94634"/>
    <w:rsid w:val="00B94875"/>
    <w:rsid w:val="00B94A07"/>
    <w:rsid w:val="00B94CE6"/>
    <w:rsid w:val="00B94E84"/>
    <w:rsid w:val="00BA0743"/>
    <w:rsid w:val="00BA0EFF"/>
    <w:rsid w:val="00BA36BA"/>
    <w:rsid w:val="00BA4BDB"/>
    <w:rsid w:val="00BA6A62"/>
    <w:rsid w:val="00BA7AC2"/>
    <w:rsid w:val="00BB2388"/>
    <w:rsid w:val="00BB2E64"/>
    <w:rsid w:val="00BB3D4C"/>
    <w:rsid w:val="00BC10B0"/>
    <w:rsid w:val="00BC3220"/>
    <w:rsid w:val="00BC5145"/>
    <w:rsid w:val="00BC540E"/>
    <w:rsid w:val="00BC5E5C"/>
    <w:rsid w:val="00BD409D"/>
    <w:rsid w:val="00BE102E"/>
    <w:rsid w:val="00BE3189"/>
    <w:rsid w:val="00BE532C"/>
    <w:rsid w:val="00BE5869"/>
    <w:rsid w:val="00BE6E21"/>
    <w:rsid w:val="00BF0B42"/>
    <w:rsid w:val="00BF2478"/>
    <w:rsid w:val="00BF535C"/>
    <w:rsid w:val="00C04275"/>
    <w:rsid w:val="00C1054B"/>
    <w:rsid w:val="00C13CB2"/>
    <w:rsid w:val="00C142CD"/>
    <w:rsid w:val="00C23FC7"/>
    <w:rsid w:val="00C253DF"/>
    <w:rsid w:val="00C319CA"/>
    <w:rsid w:val="00C32F6B"/>
    <w:rsid w:val="00C41223"/>
    <w:rsid w:val="00C429C0"/>
    <w:rsid w:val="00C431DF"/>
    <w:rsid w:val="00C47C72"/>
    <w:rsid w:val="00C50107"/>
    <w:rsid w:val="00C53360"/>
    <w:rsid w:val="00C567FC"/>
    <w:rsid w:val="00C56F06"/>
    <w:rsid w:val="00C603C7"/>
    <w:rsid w:val="00C61EA2"/>
    <w:rsid w:val="00C6353D"/>
    <w:rsid w:val="00C719B9"/>
    <w:rsid w:val="00C71D91"/>
    <w:rsid w:val="00C72FE6"/>
    <w:rsid w:val="00C738BA"/>
    <w:rsid w:val="00C7634E"/>
    <w:rsid w:val="00C81644"/>
    <w:rsid w:val="00C865B6"/>
    <w:rsid w:val="00C91283"/>
    <w:rsid w:val="00C95191"/>
    <w:rsid w:val="00CA0027"/>
    <w:rsid w:val="00CA0EDC"/>
    <w:rsid w:val="00CA1F0D"/>
    <w:rsid w:val="00CA6658"/>
    <w:rsid w:val="00CA73BE"/>
    <w:rsid w:val="00CB100B"/>
    <w:rsid w:val="00CB5516"/>
    <w:rsid w:val="00CB579C"/>
    <w:rsid w:val="00CC2FAD"/>
    <w:rsid w:val="00CC62D2"/>
    <w:rsid w:val="00CC6551"/>
    <w:rsid w:val="00CD4339"/>
    <w:rsid w:val="00CD5018"/>
    <w:rsid w:val="00CE154F"/>
    <w:rsid w:val="00CE1A8B"/>
    <w:rsid w:val="00CE2533"/>
    <w:rsid w:val="00CE37C2"/>
    <w:rsid w:val="00CE39D8"/>
    <w:rsid w:val="00CE6BED"/>
    <w:rsid w:val="00CE7374"/>
    <w:rsid w:val="00CE74C1"/>
    <w:rsid w:val="00CF14B6"/>
    <w:rsid w:val="00CF72D8"/>
    <w:rsid w:val="00D11252"/>
    <w:rsid w:val="00D13453"/>
    <w:rsid w:val="00D144FD"/>
    <w:rsid w:val="00D15101"/>
    <w:rsid w:val="00D15CA6"/>
    <w:rsid w:val="00D22C3B"/>
    <w:rsid w:val="00D27489"/>
    <w:rsid w:val="00D333F5"/>
    <w:rsid w:val="00D33EE0"/>
    <w:rsid w:val="00D353B9"/>
    <w:rsid w:val="00D37972"/>
    <w:rsid w:val="00D42312"/>
    <w:rsid w:val="00D5258F"/>
    <w:rsid w:val="00D717EE"/>
    <w:rsid w:val="00D75961"/>
    <w:rsid w:val="00D768DE"/>
    <w:rsid w:val="00D77158"/>
    <w:rsid w:val="00D862B2"/>
    <w:rsid w:val="00D926D0"/>
    <w:rsid w:val="00D929CA"/>
    <w:rsid w:val="00D92F57"/>
    <w:rsid w:val="00D94533"/>
    <w:rsid w:val="00D950D2"/>
    <w:rsid w:val="00DA1CA7"/>
    <w:rsid w:val="00DB58D2"/>
    <w:rsid w:val="00DB73CA"/>
    <w:rsid w:val="00DC3358"/>
    <w:rsid w:val="00DC3F53"/>
    <w:rsid w:val="00DC40F9"/>
    <w:rsid w:val="00DC4D9A"/>
    <w:rsid w:val="00DC618B"/>
    <w:rsid w:val="00DD0065"/>
    <w:rsid w:val="00DD16E8"/>
    <w:rsid w:val="00DD2047"/>
    <w:rsid w:val="00DE0324"/>
    <w:rsid w:val="00DF5025"/>
    <w:rsid w:val="00DF610A"/>
    <w:rsid w:val="00DF702A"/>
    <w:rsid w:val="00E05448"/>
    <w:rsid w:val="00E106F4"/>
    <w:rsid w:val="00E1092A"/>
    <w:rsid w:val="00E13808"/>
    <w:rsid w:val="00E15646"/>
    <w:rsid w:val="00E15700"/>
    <w:rsid w:val="00E15CAA"/>
    <w:rsid w:val="00E22FE0"/>
    <w:rsid w:val="00E24394"/>
    <w:rsid w:val="00E24B12"/>
    <w:rsid w:val="00E27055"/>
    <w:rsid w:val="00E36471"/>
    <w:rsid w:val="00E36C4D"/>
    <w:rsid w:val="00E51D6A"/>
    <w:rsid w:val="00E530DE"/>
    <w:rsid w:val="00E57C31"/>
    <w:rsid w:val="00E655E6"/>
    <w:rsid w:val="00E74CB3"/>
    <w:rsid w:val="00E84F91"/>
    <w:rsid w:val="00E85006"/>
    <w:rsid w:val="00E913CC"/>
    <w:rsid w:val="00E91FC0"/>
    <w:rsid w:val="00E94EE4"/>
    <w:rsid w:val="00E9640E"/>
    <w:rsid w:val="00E97849"/>
    <w:rsid w:val="00EA1BE5"/>
    <w:rsid w:val="00EA7A77"/>
    <w:rsid w:val="00EB1D57"/>
    <w:rsid w:val="00EB24A7"/>
    <w:rsid w:val="00EB5803"/>
    <w:rsid w:val="00EB63E4"/>
    <w:rsid w:val="00ED2812"/>
    <w:rsid w:val="00ED42CF"/>
    <w:rsid w:val="00EE0E08"/>
    <w:rsid w:val="00EE3407"/>
    <w:rsid w:val="00EF4DC7"/>
    <w:rsid w:val="00EF5EBF"/>
    <w:rsid w:val="00F0022B"/>
    <w:rsid w:val="00F00AD9"/>
    <w:rsid w:val="00F00E18"/>
    <w:rsid w:val="00F023AA"/>
    <w:rsid w:val="00F0272F"/>
    <w:rsid w:val="00F1156F"/>
    <w:rsid w:val="00F13525"/>
    <w:rsid w:val="00F16147"/>
    <w:rsid w:val="00F22BB2"/>
    <w:rsid w:val="00F253A7"/>
    <w:rsid w:val="00F31215"/>
    <w:rsid w:val="00F320A5"/>
    <w:rsid w:val="00F36D9E"/>
    <w:rsid w:val="00F41826"/>
    <w:rsid w:val="00F43D2F"/>
    <w:rsid w:val="00F44DC2"/>
    <w:rsid w:val="00F5695B"/>
    <w:rsid w:val="00F57EE4"/>
    <w:rsid w:val="00F64D2B"/>
    <w:rsid w:val="00F665A6"/>
    <w:rsid w:val="00F669A3"/>
    <w:rsid w:val="00F743E8"/>
    <w:rsid w:val="00F74B70"/>
    <w:rsid w:val="00F761CF"/>
    <w:rsid w:val="00F81CE6"/>
    <w:rsid w:val="00F84264"/>
    <w:rsid w:val="00F849DB"/>
    <w:rsid w:val="00F8561E"/>
    <w:rsid w:val="00F9263C"/>
    <w:rsid w:val="00F95A34"/>
    <w:rsid w:val="00FA3420"/>
    <w:rsid w:val="00FA4A32"/>
    <w:rsid w:val="00FA598E"/>
    <w:rsid w:val="00FA7729"/>
    <w:rsid w:val="00FB0D79"/>
    <w:rsid w:val="00FB2078"/>
    <w:rsid w:val="00FC4425"/>
    <w:rsid w:val="00FC6375"/>
    <w:rsid w:val="00FE153A"/>
    <w:rsid w:val="00FF21F1"/>
    <w:rsid w:val="00FF3FF0"/>
    <w:rsid w:val="00FF692B"/>
    <w:rsid w:val="00FF7B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A88D2"/>
  <w15:docId w15:val="{493B20EB-5069-4F6C-9D7C-E5535A5AE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15B"/>
    <w:pPr>
      <w:spacing w:after="29" w:line="248" w:lineRule="auto"/>
      <w:ind w:left="561" w:right="-15"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3315B"/>
    <w:pPr>
      <w:keepNext/>
      <w:keepLines/>
      <w:numPr>
        <w:numId w:val="1"/>
      </w:numPr>
      <w:spacing w:after="38" w:line="240" w:lineRule="auto"/>
      <w:ind w:right="-15"/>
      <w:outlineLvl w:val="0"/>
    </w:pPr>
    <w:rPr>
      <w:rFonts w:ascii="Calibri" w:eastAsia="Calibri" w:hAnsi="Calibri" w:cs="Calibri"/>
      <w:b/>
      <w:color w:val="133469"/>
      <w:sz w:val="24"/>
    </w:rPr>
  </w:style>
  <w:style w:type="paragraph" w:styleId="Heading2">
    <w:name w:val="heading 2"/>
    <w:basedOn w:val="Normal"/>
    <w:next w:val="Normal"/>
    <w:link w:val="Heading2Char"/>
    <w:uiPriority w:val="9"/>
    <w:semiHidden/>
    <w:unhideWhenUsed/>
    <w:qFormat/>
    <w:rsid w:val="003D1E8B"/>
    <w:pPr>
      <w:keepNext/>
      <w:keepLines/>
      <w:spacing w:before="40" w:after="0" w:line="276" w:lineRule="auto"/>
      <w:ind w:left="0" w:right="0" w:firstLine="0"/>
      <w:jc w:val="lef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D1E8B"/>
    <w:pPr>
      <w:keepNext/>
      <w:keepLines/>
      <w:spacing w:before="40" w:after="0" w:line="276" w:lineRule="auto"/>
      <w:ind w:left="0" w:right="0" w:firstLine="0"/>
      <w:jc w:val="left"/>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3D1E8B"/>
    <w:pPr>
      <w:keepNext/>
      <w:keepLines/>
      <w:spacing w:before="200" w:after="0" w:line="276" w:lineRule="auto"/>
      <w:ind w:left="0" w:right="0" w:firstLine="0"/>
      <w:jc w:val="left"/>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7333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15B"/>
    <w:rPr>
      <w:rFonts w:ascii="Calibri" w:eastAsia="Calibri" w:hAnsi="Calibri" w:cs="Calibri"/>
      <w:b/>
      <w:color w:val="133469"/>
      <w:sz w:val="24"/>
    </w:rPr>
  </w:style>
  <w:style w:type="character" w:customStyle="1" w:styleId="Heading2Char">
    <w:name w:val="Heading 2 Char"/>
    <w:basedOn w:val="DefaultParagraphFont"/>
    <w:link w:val="Heading2"/>
    <w:uiPriority w:val="9"/>
    <w:semiHidden/>
    <w:rsid w:val="003D1E8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D1E8B"/>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rsid w:val="003D1E8B"/>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semiHidden/>
    <w:rsid w:val="00773330"/>
    <w:rPr>
      <w:rFonts w:asciiTheme="majorHAnsi" w:eastAsiaTheme="majorEastAsia" w:hAnsiTheme="majorHAnsi" w:cstheme="majorBidi"/>
      <w:color w:val="1F4D78" w:themeColor="accent1" w:themeShade="7F"/>
    </w:rPr>
  </w:style>
  <w:style w:type="table" w:styleId="TableGrid">
    <w:name w:val="Table Grid"/>
    <w:basedOn w:val="TableNormal"/>
    <w:rsid w:val="0053315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3315B"/>
    <w:rPr>
      <w:color w:val="0563C1" w:themeColor="hyperlink"/>
      <w:u w:val="single"/>
    </w:rPr>
  </w:style>
  <w:style w:type="paragraph" w:styleId="ListParagraph">
    <w:name w:val="List Paragraph"/>
    <w:aliases w:val="Lapis Bulleted List,List Paragraph (numbered (a)),List Paragraph1,References,Dot pt,F5 List Paragraph,List Paragraph Char Char Char,Indicator Text,Numbered Para 1,Bullet 1,Bullet Points,Párrafo de lista,MAIN CONTENT,Bullets,WB Para"/>
    <w:basedOn w:val="Normal"/>
    <w:link w:val="ListParagraphChar"/>
    <w:uiPriority w:val="34"/>
    <w:qFormat/>
    <w:rsid w:val="0053315B"/>
    <w:pPr>
      <w:ind w:left="720"/>
      <w:contextualSpacing/>
    </w:pPr>
  </w:style>
  <w:style w:type="character" w:customStyle="1" w:styleId="ListParagraphChar">
    <w:name w:val="List Paragraph Char"/>
    <w:aliases w:val="Lapis Bulleted List Char,List Paragraph (numbered (a)) Char,List Paragraph1 Char,References Char,Dot pt Char,F5 List Paragraph Char,List Paragraph Char Char Char Char,Indicator Text Char,Numbered Para 1 Char,Bullet 1 Char"/>
    <w:basedOn w:val="DefaultParagraphFont"/>
    <w:link w:val="ListParagraph"/>
    <w:uiPriority w:val="34"/>
    <w:qFormat/>
    <w:locked/>
    <w:rsid w:val="003D1E8B"/>
    <w:rPr>
      <w:rFonts w:ascii="Calibri" w:eastAsia="Calibri" w:hAnsi="Calibri" w:cs="Calibri"/>
      <w:color w:val="000000"/>
    </w:rPr>
  </w:style>
  <w:style w:type="paragraph" w:styleId="Header">
    <w:name w:val="header"/>
    <w:basedOn w:val="Normal"/>
    <w:link w:val="HeaderChar"/>
    <w:unhideWhenUsed/>
    <w:rsid w:val="0053315B"/>
    <w:pPr>
      <w:tabs>
        <w:tab w:val="center" w:pos="4680"/>
        <w:tab w:val="right" w:pos="9360"/>
      </w:tabs>
      <w:spacing w:after="0" w:line="240" w:lineRule="auto"/>
      <w:ind w:left="0" w:right="0" w:firstLine="0"/>
      <w:jc w:val="left"/>
    </w:pPr>
    <w:rPr>
      <w:rFonts w:eastAsia="Times New Roman" w:cs="Arial"/>
      <w:color w:val="auto"/>
    </w:rPr>
  </w:style>
  <w:style w:type="character" w:customStyle="1" w:styleId="HeaderChar">
    <w:name w:val="Header Char"/>
    <w:basedOn w:val="DefaultParagraphFont"/>
    <w:link w:val="Header"/>
    <w:uiPriority w:val="99"/>
    <w:rsid w:val="0053315B"/>
    <w:rPr>
      <w:rFonts w:ascii="Calibri" w:eastAsia="Times New Roman" w:hAnsi="Calibri" w:cs="Arial"/>
    </w:rPr>
  </w:style>
  <w:style w:type="character" w:styleId="CommentReference">
    <w:name w:val="annotation reference"/>
    <w:basedOn w:val="DefaultParagraphFont"/>
    <w:unhideWhenUsed/>
    <w:rsid w:val="00223CA7"/>
    <w:rPr>
      <w:sz w:val="16"/>
      <w:szCs w:val="16"/>
    </w:rPr>
  </w:style>
  <w:style w:type="paragraph" w:styleId="CommentText">
    <w:name w:val="annotation text"/>
    <w:basedOn w:val="Normal"/>
    <w:link w:val="CommentTextChar"/>
    <w:unhideWhenUsed/>
    <w:rsid w:val="00223CA7"/>
    <w:pPr>
      <w:spacing w:line="240" w:lineRule="auto"/>
    </w:pPr>
    <w:rPr>
      <w:sz w:val="20"/>
      <w:szCs w:val="20"/>
    </w:rPr>
  </w:style>
  <w:style w:type="character" w:customStyle="1" w:styleId="CommentTextChar">
    <w:name w:val="Comment Text Char"/>
    <w:basedOn w:val="DefaultParagraphFont"/>
    <w:link w:val="CommentText"/>
    <w:rsid w:val="00223CA7"/>
    <w:rPr>
      <w:rFonts w:ascii="Calibri" w:eastAsia="Calibri" w:hAnsi="Calibri" w:cs="Calibri"/>
      <w:color w:val="000000"/>
      <w:sz w:val="20"/>
      <w:szCs w:val="20"/>
    </w:rPr>
  </w:style>
  <w:style w:type="paragraph" w:styleId="CommentSubject">
    <w:name w:val="annotation subject"/>
    <w:basedOn w:val="CommentText"/>
    <w:next w:val="CommentText"/>
    <w:link w:val="CommentSubjectChar"/>
    <w:uiPriority w:val="99"/>
    <w:semiHidden/>
    <w:unhideWhenUsed/>
    <w:rsid w:val="00223CA7"/>
    <w:rPr>
      <w:b/>
      <w:bCs/>
    </w:rPr>
  </w:style>
  <w:style w:type="character" w:customStyle="1" w:styleId="CommentSubjectChar">
    <w:name w:val="Comment Subject Char"/>
    <w:basedOn w:val="CommentTextChar"/>
    <w:link w:val="CommentSubject"/>
    <w:uiPriority w:val="99"/>
    <w:semiHidden/>
    <w:rsid w:val="00223CA7"/>
    <w:rPr>
      <w:rFonts w:ascii="Calibri" w:eastAsia="Calibri" w:hAnsi="Calibri" w:cs="Calibri"/>
      <w:b/>
      <w:bCs/>
      <w:color w:val="000000"/>
      <w:sz w:val="20"/>
      <w:szCs w:val="20"/>
    </w:rPr>
  </w:style>
  <w:style w:type="paragraph" w:styleId="BalloonText">
    <w:name w:val="Balloon Text"/>
    <w:basedOn w:val="Normal"/>
    <w:link w:val="BalloonTextChar"/>
    <w:uiPriority w:val="99"/>
    <w:semiHidden/>
    <w:unhideWhenUsed/>
    <w:rsid w:val="00223C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3CA7"/>
    <w:rPr>
      <w:rFonts w:ascii="Segoe UI" w:eastAsia="Calibri" w:hAnsi="Segoe UI" w:cs="Segoe UI"/>
      <w:color w:val="000000"/>
      <w:sz w:val="18"/>
      <w:szCs w:val="18"/>
    </w:rPr>
  </w:style>
  <w:style w:type="character" w:customStyle="1" w:styleId="UnresolvedMention1">
    <w:name w:val="Unresolved Mention1"/>
    <w:basedOn w:val="DefaultParagraphFont"/>
    <w:uiPriority w:val="99"/>
    <w:semiHidden/>
    <w:unhideWhenUsed/>
    <w:rsid w:val="00C865B6"/>
    <w:rPr>
      <w:color w:val="605E5C"/>
      <w:shd w:val="clear" w:color="auto" w:fill="E1DFDD"/>
    </w:rPr>
  </w:style>
  <w:style w:type="paragraph" w:customStyle="1" w:styleId="TableTitle">
    <w:name w:val="Table Title"/>
    <w:uiPriority w:val="2"/>
    <w:qFormat/>
    <w:rsid w:val="004A7DEE"/>
    <w:pPr>
      <w:framePr w:hSpace="180" w:wrap="around" w:vAnchor="text" w:hAnchor="page" w:x="1549" w:y="170"/>
      <w:spacing w:before="120" w:after="120" w:line="180" w:lineRule="exact"/>
    </w:pPr>
    <w:rPr>
      <w:rFonts w:ascii="Gill Sans MT" w:eastAsiaTheme="minorEastAsia" w:hAnsi="Gill Sans MT" w:cs="GillSansMTStd-Book"/>
      <w:b/>
      <w:caps/>
      <w:color w:val="FFFFFF" w:themeColor="background1"/>
      <w:sz w:val="18"/>
      <w:szCs w:val="18"/>
    </w:rPr>
  </w:style>
  <w:style w:type="paragraph" w:styleId="Footer">
    <w:name w:val="footer"/>
    <w:basedOn w:val="Normal"/>
    <w:link w:val="FooterChar"/>
    <w:uiPriority w:val="99"/>
    <w:unhideWhenUsed/>
    <w:rsid w:val="003D1E8B"/>
    <w:pPr>
      <w:tabs>
        <w:tab w:val="center" w:pos="4680"/>
        <w:tab w:val="right" w:pos="9360"/>
      </w:tabs>
      <w:spacing w:after="0" w:line="240" w:lineRule="auto"/>
      <w:ind w:left="0" w:right="0" w:firstLine="0"/>
      <w:jc w:val="left"/>
    </w:pPr>
    <w:rPr>
      <w:rFonts w:eastAsia="Times New Roman" w:cs="Times New Roman"/>
      <w:color w:val="auto"/>
    </w:rPr>
  </w:style>
  <w:style w:type="character" w:customStyle="1" w:styleId="FooterChar">
    <w:name w:val="Footer Char"/>
    <w:basedOn w:val="DefaultParagraphFont"/>
    <w:link w:val="Footer"/>
    <w:uiPriority w:val="99"/>
    <w:rsid w:val="003D1E8B"/>
    <w:rPr>
      <w:rFonts w:ascii="Calibri" w:eastAsia="Times New Roman" w:hAnsi="Calibri" w:cs="Times New Roman"/>
    </w:rPr>
  </w:style>
  <w:style w:type="character" w:styleId="PageNumber">
    <w:name w:val="page number"/>
    <w:basedOn w:val="DefaultParagraphFont"/>
    <w:uiPriority w:val="99"/>
    <w:semiHidden/>
    <w:unhideWhenUsed/>
    <w:rsid w:val="003D1E8B"/>
  </w:style>
  <w:style w:type="paragraph" w:customStyle="1" w:styleId="Outline">
    <w:name w:val="Outline"/>
    <w:basedOn w:val="Normal"/>
    <w:rsid w:val="003D1E8B"/>
    <w:pPr>
      <w:spacing w:before="240" w:after="0" w:line="240" w:lineRule="auto"/>
      <w:ind w:left="0" w:right="0" w:firstLine="0"/>
      <w:jc w:val="left"/>
    </w:pPr>
    <w:rPr>
      <w:rFonts w:ascii="Times New Roman" w:eastAsia="Times New Roman" w:hAnsi="Times New Roman" w:cs="Times New Roman"/>
      <w:color w:val="auto"/>
      <w:kern w:val="28"/>
      <w:sz w:val="24"/>
      <w:szCs w:val="20"/>
    </w:rPr>
  </w:style>
  <w:style w:type="paragraph" w:customStyle="1" w:styleId="SectionVIIHeader">
    <w:name w:val="Section VII. Header"/>
    <w:basedOn w:val="Normal"/>
    <w:rsid w:val="003D1E8B"/>
    <w:pPr>
      <w:spacing w:before="120" w:after="240" w:line="240" w:lineRule="auto"/>
      <w:ind w:left="0" w:right="0" w:firstLine="0"/>
      <w:jc w:val="center"/>
    </w:pPr>
    <w:rPr>
      <w:rFonts w:ascii="Times New Roman" w:eastAsia="Times New Roman" w:hAnsi="Times New Roman" w:cs="Times New Roman"/>
      <w:b/>
      <w:color w:val="auto"/>
      <w:sz w:val="36"/>
      <w:szCs w:val="20"/>
    </w:rPr>
  </w:style>
  <w:style w:type="character" w:customStyle="1" w:styleId="EndnoteTextChar">
    <w:name w:val="Endnote Text Char"/>
    <w:basedOn w:val="DefaultParagraphFont"/>
    <w:link w:val="EndnoteText"/>
    <w:semiHidden/>
    <w:rsid w:val="003D1E8B"/>
    <w:rPr>
      <w:rFonts w:ascii="CG Times 12pt" w:eastAsia="Times New Roman" w:hAnsi="CG Times 12pt" w:cs="Times New Roman"/>
      <w:sz w:val="24"/>
      <w:szCs w:val="24"/>
      <w:lang w:val="en-GB" w:eastAsia="en-GB"/>
    </w:rPr>
  </w:style>
  <w:style w:type="paragraph" w:styleId="EndnoteText">
    <w:name w:val="endnote text"/>
    <w:basedOn w:val="Normal"/>
    <w:link w:val="EndnoteTextChar"/>
    <w:semiHidden/>
    <w:unhideWhenUsed/>
    <w:rsid w:val="003D1E8B"/>
    <w:pPr>
      <w:widowControl w:val="0"/>
      <w:overflowPunct w:val="0"/>
      <w:autoSpaceDE w:val="0"/>
      <w:autoSpaceDN w:val="0"/>
      <w:adjustRightInd w:val="0"/>
      <w:spacing w:after="0" w:line="240" w:lineRule="auto"/>
      <w:ind w:left="0" w:right="0" w:firstLine="0"/>
      <w:jc w:val="left"/>
    </w:pPr>
    <w:rPr>
      <w:rFonts w:ascii="CG Times 12pt" w:eastAsia="Times New Roman" w:hAnsi="CG Times 12pt" w:cs="Times New Roman"/>
      <w:color w:val="auto"/>
      <w:sz w:val="24"/>
      <w:szCs w:val="24"/>
      <w:lang w:val="en-GB" w:eastAsia="en-GB"/>
    </w:rPr>
  </w:style>
  <w:style w:type="paragraph" w:customStyle="1" w:styleId="StyleJustifiedBefore6ptAfter3pt">
    <w:name w:val="Style Justified Before:  6 pt After:  3 pt"/>
    <w:basedOn w:val="Normal"/>
    <w:rsid w:val="003D1E8B"/>
    <w:pPr>
      <w:overflowPunct w:val="0"/>
      <w:autoSpaceDE w:val="0"/>
      <w:autoSpaceDN w:val="0"/>
      <w:adjustRightInd w:val="0"/>
      <w:spacing w:before="120" w:after="60" w:line="240" w:lineRule="auto"/>
      <w:ind w:left="0" w:right="0" w:firstLine="0"/>
      <w:jc w:val="left"/>
    </w:pPr>
    <w:rPr>
      <w:rFonts w:ascii="Times New Roman" w:eastAsia="Times New Roman" w:hAnsi="Times New Roman" w:cs="Times New Roman"/>
      <w:color w:val="auto"/>
      <w:sz w:val="24"/>
      <w:szCs w:val="24"/>
      <w:lang w:val="en-GB" w:eastAsia="en-GB"/>
    </w:rPr>
  </w:style>
  <w:style w:type="paragraph" w:customStyle="1" w:styleId="Para">
    <w:name w:val="Para"/>
    <w:uiPriority w:val="99"/>
    <w:rsid w:val="003D1E8B"/>
    <w:pPr>
      <w:tabs>
        <w:tab w:val="left" w:pos="284"/>
        <w:tab w:val="left" w:pos="851"/>
      </w:tabs>
      <w:spacing w:before="60" w:after="60" w:line="240" w:lineRule="auto"/>
      <w:ind w:left="850" w:hanging="737"/>
    </w:pPr>
    <w:rPr>
      <w:rFonts w:ascii="Times New Roman" w:eastAsia="Times New Roman" w:hAnsi="Times New Roman" w:cs="Times New Roman"/>
      <w:sz w:val="24"/>
      <w:szCs w:val="24"/>
      <w:lang w:val="en-GB"/>
    </w:rPr>
  </w:style>
  <w:style w:type="paragraph" w:customStyle="1" w:styleId="SubPara">
    <w:name w:val="SubPara"/>
    <w:uiPriority w:val="99"/>
    <w:rsid w:val="003D1E8B"/>
    <w:pPr>
      <w:tabs>
        <w:tab w:val="left" w:pos="720"/>
        <w:tab w:val="left" w:pos="1440"/>
      </w:tabs>
      <w:spacing w:before="60" w:after="120" w:line="240" w:lineRule="auto"/>
      <w:ind w:left="1440" w:hanging="720"/>
      <w:jc w:val="both"/>
    </w:pPr>
    <w:rPr>
      <w:rFonts w:ascii="Times New Roman" w:eastAsia="Times New Roman" w:hAnsi="Times New Roman" w:cs="Times New Roman"/>
      <w:sz w:val="24"/>
      <w:szCs w:val="24"/>
    </w:rPr>
  </w:style>
  <w:style w:type="paragraph" w:customStyle="1" w:styleId="SubSubPara">
    <w:name w:val="SubSubPara"/>
    <w:uiPriority w:val="99"/>
    <w:rsid w:val="003D1E8B"/>
    <w:pPr>
      <w:tabs>
        <w:tab w:val="left" w:pos="720"/>
        <w:tab w:val="left" w:pos="1440"/>
        <w:tab w:val="left" w:pos="2160"/>
      </w:tabs>
      <w:spacing w:before="60" w:after="120" w:line="240" w:lineRule="auto"/>
      <w:ind w:left="2160" w:hanging="720"/>
      <w:jc w:val="both"/>
    </w:pPr>
    <w:rPr>
      <w:rFonts w:ascii="Times New Roman" w:eastAsia="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3D1E8B"/>
    <w:rPr>
      <w:rFonts w:ascii="Times New Roman" w:eastAsia="Times New Roman" w:hAnsi="Times New Roman" w:cs="Times New Roman"/>
      <w:sz w:val="24"/>
      <w:szCs w:val="24"/>
    </w:rPr>
  </w:style>
  <w:style w:type="paragraph" w:styleId="DocumentMap">
    <w:name w:val="Document Map"/>
    <w:basedOn w:val="Normal"/>
    <w:link w:val="DocumentMapChar"/>
    <w:uiPriority w:val="99"/>
    <w:semiHidden/>
    <w:unhideWhenUsed/>
    <w:rsid w:val="003D1E8B"/>
    <w:pPr>
      <w:spacing w:after="0" w:line="240" w:lineRule="auto"/>
      <w:ind w:left="0" w:right="0" w:firstLine="0"/>
      <w:jc w:val="left"/>
    </w:pPr>
    <w:rPr>
      <w:rFonts w:ascii="Times New Roman" w:eastAsia="Times New Roman" w:hAnsi="Times New Roman" w:cs="Times New Roman"/>
      <w:color w:val="auto"/>
      <w:sz w:val="24"/>
      <w:szCs w:val="24"/>
    </w:rPr>
  </w:style>
  <w:style w:type="table" w:customStyle="1" w:styleId="GridTable4-Accent11">
    <w:name w:val="Grid Table 4 - Accent 11"/>
    <w:basedOn w:val="TableNormal"/>
    <w:uiPriority w:val="49"/>
    <w:rsid w:val="003D1E8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Blockquote">
    <w:name w:val="Blockquote"/>
    <w:basedOn w:val="Normal"/>
    <w:rsid w:val="003D1E8B"/>
    <w:pPr>
      <w:widowControl w:val="0"/>
      <w:spacing w:before="100" w:after="100" w:line="240" w:lineRule="auto"/>
      <w:ind w:left="360" w:right="360" w:firstLine="0"/>
      <w:jc w:val="left"/>
    </w:pPr>
    <w:rPr>
      <w:rFonts w:ascii="Times New Roman" w:eastAsia="Times New Roman" w:hAnsi="Times New Roman" w:cs="Times New Roman"/>
      <w:snapToGrid w:val="0"/>
      <w:color w:val="auto"/>
      <w:sz w:val="24"/>
      <w:szCs w:val="20"/>
    </w:rPr>
  </w:style>
  <w:style w:type="paragraph" w:styleId="BodyText">
    <w:name w:val="Body Text"/>
    <w:basedOn w:val="Normal"/>
    <w:link w:val="BodyTextChar"/>
    <w:uiPriority w:val="1"/>
    <w:qFormat/>
    <w:rsid w:val="0050062D"/>
    <w:pPr>
      <w:widowControl w:val="0"/>
      <w:autoSpaceDE w:val="0"/>
      <w:autoSpaceDN w:val="0"/>
      <w:spacing w:after="0" w:line="240" w:lineRule="auto"/>
      <w:ind w:left="0" w:right="0" w:firstLine="0"/>
      <w:jc w:val="left"/>
    </w:pPr>
    <w:rPr>
      <w:color w:val="auto"/>
    </w:rPr>
  </w:style>
  <w:style w:type="character" w:customStyle="1" w:styleId="BodyTextChar">
    <w:name w:val="Body Text Char"/>
    <w:basedOn w:val="DefaultParagraphFont"/>
    <w:link w:val="BodyText"/>
    <w:uiPriority w:val="1"/>
    <w:rsid w:val="0050062D"/>
    <w:rPr>
      <w:rFonts w:ascii="Calibri" w:eastAsia="Calibri" w:hAnsi="Calibri" w:cs="Calibri"/>
    </w:rPr>
  </w:style>
  <w:style w:type="character" w:customStyle="1" w:styleId="thread-subject">
    <w:name w:val="thread-subject"/>
    <w:basedOn w:val="DefaultParagraphFont"/>
    <w:rsid w:val="00DE0324"/>
  </w:style>
  <w:style w:type="paragraph" w:customStyle="1" w:styleId="Default">
    <w:name w:val="Default"/>
    <w:uiPriority w:val="99"/>
    <w:rsid w:val="003B21E8"/>
    <w:pPr>
      <w:autoSpaceDE w:val="0"/>
      <w:autoSpaceDN w:val="0"/>
      <w:adjustRightInd w:val="0"/>
      <w:spacing w:after="0" w:line="240" w:lineRule="auto"/>
    </w:pPr>
    <w:rPr>
      <w:rFonts w:ascii="Times New Roman" w:eastAsia="MS Mincho" w:hAnsi="Times New Roman" w:cs="Times New Roman"/>
      <w:color w:val="000000"/>
      <w:sz w:val="24"/>
      <w:szCs w:val="24"/>
      <w:lang w:val="es-ES" w:eastAsia="ja-JP"/>
    </w:rPr>
  </w:style>
  <w:style w:type="paragraph" w:styleId="TOCHeading">
    <w:name w:val="TOC Heading"/>
    <w:basedOn w:val="Heading1"/>
    <w:next w:val="Normal"/>
    <w:uiPriority w:val="39"/>
    <w:unhideWhenUsed/>
    <w:qFormat/>
    <w:rsid w:val="00B12E7C"/>
    <w:pPr>
      <w:numPr>
        <w:numId w:val="0"/>
      </w:numPr>
      <w:spacing w:before="240" w:after="0" w:line="259" w:lineRule="auto"/>
      <w:ind w:right="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B12E7C"/>
    <w:pPr>
      <w:spacing w:after="100"/>
      <w:ind w:left="0"/>
    </w:pPr>
  </w:style>
  <w:style w:type="paragraph" w:styleId="NoSpacing">
    <w:name w:val="No Spacing"/>
    <w:link w:val="NoSpacingChar"/>
    <w:uiPriority w:val="1"/>
    <w:qFormat/>
    <w:rsid w:val="00287E18"/>
    <w:pPr>
      <w:spacing w:after="0" w:line="240" w:lineRule="auto"/>
    </w:pPr>
    <w:rPr>
      <w:rFonts w:eastAsiaTheme="minorEastAsia"/>
    </w:rPr>
  </w:style>
  <w:style w:type="character" w:customStyle="1" w:styleId="NoSpacingChar">
    <w:name w:val="No Spacing Char"/>
    <w:basedOn w:val="DefaultParagraphFont"/>
    <w:link w:val="NoSpacing"/>
    <w:uiPriority w:val="1"/>
    <w:rsid w:val="00287E18"/>
    <w:rPr>
      <w:rFonts w:eastAsiaTheme="minorEastAsia"/>
    </w:rPr>
  </w:style>
  <w:style w:type="character" w:customStyle="1" w:styleId="UnresolvedMention2">
    <w:name w:val="Unresolved Mention2"/>
    <w:basedOn w:val="DefaultParagraphFont"/>
    <w:uiPriority w:val="99"/>
    <w:semiHidden/>
    <w:unhideWhenUsed/>
    <w:rsid w:val="00C53360"/>
    <w:rPr>
      <w:color w:val="605E5C"/>
      <w:shd w:val="clear" w:color="auto" w:fill="E1DFDD"/>
    </w:rPr>
  </w:style>
  <w:style w:type="table" w:customStyle="1" w:styleId="TableGrid10">
    <w:name w:val="Table Grid10"/>
    <w:basedOn w:val="TableNormal"/>
    <w:next w:val="TableGrid"/>
    <w:uiPriority w:val="39"/>
    <w:rsid w:val="009E16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5001E"/>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688454">
      <w:bodyDiv w:val="1"/>
      <w:marLeft w:val="0"/>
      <w:marRight w:val="0"/>
      <w:marTop w:val="0"/>
      <w:marBottom w:val="0"/>
      <w:divBdr>
        <w:top w:val="none" w:sz="0" w:space="0" w:color="auto"/>
        <w:left w:val="none" w:sz="0" w:space="0" w:color="auto"/>
        <w:bottom w:val="none" w:sz="0" w:space="0" w:color="auto"/>
        <w:right w:val="none" w:sz="0" w:space="0" w:color="auto"/>
      </w:divBdr>
    </w:div>
    <w:div w:id="249895499">
      <w:bodyDiv w:val="1"/>
      <w:marLeft w:val="0"/>
      <w:marRight w:val="0"/>
      <w:marTop w:val="0"/>
      <w:marBottom w:val="0"/>
      <w:divBdr>
        <w:top w:val="none" w:sz="0" w:space="0" w:color="auto"/>
        <w:left w:val="none" w:sz="0" w:space="0" w:color="auto"/>
        <w:bottom w:val="none" w:sz="0" w:space="0" w:color="auto"/>
        <w:right w:val="none" w:sz="0" w:space="0" w:color="auto"/>
      </w:divBdr>
    </w:div>
    <w:div w:id="259602856">
      <w:bodyDiv w:val="1"/>
      <w:marLeft w:val="0"/>
      <w:marRight w:val="0"/>
      <w:marTop w:val="0"/>
      <w:marBottom w:val="0"/>
      <w:divBdr>
        <w:top w:val="none" w:sz="0" w:space="0" w:color="auto"/>
        <w:left w:val="none" w:sz="0" w:space="0" w:color="auto"/>
        <w:bottom w:val="none" w:sz="0" w:space="0" w:color="auto"/>
        <w:right w:val="none" w:sz="0" w:space="0" w:color="auto"/>
      </w:divBdr>
    </w:div>
    <w:div w:id="269817521">
      <w:bodyDiv w:val="1"/>
      <w:marLeft w:val="0"/>
      <w:marRight w:val="0"/>
      <w:marTop w:val="0"/>
      <w:marBottom w:val="0"/>
      <w:divBdr>
        <w:top w:val="none" w:sz="0" w:space="0" w:color="auto"/>
        <w:left w:val="none" w:sz="0" w:space="0" w:color="auto"/>
        <w:bottom w:val="none" w:sz="0" w:space="0" w:color="auto"/>
        <w:right w:val="none" w:sz="0" w:space="0" w:color="auto"/>
      </w:divBdr>
    </w:div>
    <w:div w:id="284313282">
      <w:bodyDiv w:val="1"/>
      <w:marLeft w:val="0"/>
      <w:marRight w:val="0"/>
      <w:marTop w:val="0"/>
      <w:marBottom w:val="0"/>
      <w:divBdr>
        <w:top w:val="none" w:sz="0" w:space="0" w:color="auto"/>
        <w:left w:val="none" w:sz="0" w:space="0" w:color="auto"/>
        <w:bottom w:val="none" w:sz="0" w:space="0" w:color="auto"/>
        <w:right w:val="none" w:sz="0" w:space="0" w:color="auto"/>
      </w:divBdr>
    </w:div>
    <w:div w:id="300699295">
      <w:bodyDiv w:val="1"/>
      <w:marLeft w:val="0"/>
      <w:marRight w:val="0"/>
      <w:marTop w:val="0"/>
      <w:marBottom w:val="0"/>
      <w:divBdr>
        <w:top w:val="none" w:sz="0" w:space="0" w:color="auto"/>
        <w:left w:val="none" w:sz="0" w:space="0" w:color="auto"/>
        <w:bottom w:val="none" w:sz="0" w:space="0" w:color="auto"/>
        <w:right w:val="none" w:sz="0" w:space="0" w:color="auto"/>
      </w:divBdr>
    </w:div>
    <w:div w:id="546065977">
      <w:bodyDiv w:val="1"/>
      <w:marLeft w:val="0"/>
      <w:marRight w:val="0"/>
      <w:marTop w:val="0"/>
      <w:marBottom w:val="0"/>
      <w:divBdr>
        <w:top w:val="none" w:sz="0" w:space="0" w:color="auto"/>
        <w:left w:val="none" w:sz="0" w:space="0" w:color="auto"/>
        <w:bottom w:val="none" w:sz="0" w:space="0" w:color="auto"/>
        <w:right w:val="none" w:sz="0" w:space="0" w:color="auto"/>
      </w:divBdr>
    </w:div>
    <w:div w:id="552427324">
      <w:bodyDiv w:val="1"/>
      <w:marLeft w:val="0"/>
      <w:marRight w:val="0"/>
      <w:marTop w:val="0"/>
      <w:marBottom w:val="0"/>
      <w:divBdr>
        <w:top w:val="none" w:sz="0" w:space="0" w:color="auto"/>
        <w:left w:val="none" w:sz="0" w:space="0" w:color="auto"/>
        <w:bottom w:val="none" w:sz="0" w:space="0" w:color="auto"/>
        <w:right w:val="none" w:sz="0" w:space="0" w:color="auto"/>
      </w:divBdr>
    </w:div>
    <w:div w:id="722556409">
      <w:bodyDiv w:val="1"/>
      <w:marLeft w:val="0"/>
      <w:marRight w:val="0"/>
      <w:marTop w:val="0"/>
      <w:marBottom w:val="0"/>
      <w:divBdr>
        <w:top w:val="none" w:sz="0" w:space="0" w:color="auto"/>
        <w:left w:val="none" w:sz="0" w:space="0" w:color="auto"/>
        <w:bottom w:val="none" w:sz="0" w:space="0" w:color="auto"/>
        <w:right w:val="none" w:sz="0" w:space="0" w:color="auto"/>
      </w:divBdr>
    </w:div>
    <w:div w:id="741678018">
      <w:bodyDiv w:val="1"/>
      <w:marLeft w:val="0"/>
      <w:marRight w:val="0"/>
      <w:marTop w:val="0"/>
      <w:marBottom w:val="0"/>
      <w:divBdr>
        <w:top w:val="none" w:sz="0" w:space="0" w:color="auto"/>
        <w:left w:val="none" w:sz="0" w:space="0" w:color="auto"/>
        <w:bottom w:val="none" w:sz="0" w:space="0" w:color="auto"/>
        <w:right w:val="none" w:sz="0" w:space="0" w:color="auto"/>
      </w:divBdr>
    </w:div>
    <w:div w:id="856501987">
      <w:bodyDiv w:val="1"/>
      <w:marLeft w:val="0"/>
      <w:marRight w:val="0"/>
      <w:marTop w:val="0"/>
      <w:marBottom w:val="0"/>
      <w:divBdr>
        <w:top w:val="none" w:sz="0" w:space="0" w:color="auto"/>
        <w:left w:val="none" w:sz="0" w:space="0" w:color="auto"/>
        <w:bottom w:val="none" w:sz="0" w:space="0" w:color="auto"/>
        <w:right w:val="none" w:sz="0" w:space="0" w:color="auto"/>
      </w:divBdr>
    </w:div>
    <w:div w:id="1021324678">
      <w:bodyDiv w:val="1"/>
      <w:marLeft w:val="0"/>
      <w:marRight w:val="0"/>
      <w:marTop w:val="0"/>
      <w:marBottom w:val="0"/>
      <w:divBdr>
        <w:top w:val="none" w:sz="0" w:space="0" w:color="auto"/>
        <w:left w:val="none" w:sz="0" w:space="0" w:color="auto"/>
        <w:bottom w:val="none" w:sz="0" w:space="0" w:color="auto"/>
        <w:right w:val="none" w:sz="0" w:space="0" w:color="auto"/>
      </w:divBdr>
    </w:div>
    <w:div w:id="1273365308">
      <w:bodyDiv w:val="1"/>
      <w:marLeft w:val="0"/>
      <w:marRight w:val="0"/>
      <w:marTop w:val="0"/>
      <w:marBottom w:val="0"/>
      <w:divBdr>
        <w:top w:val="none" w:sz="0" w:space="0" w:color="auto"/>
        <w:left w:val="none" w:sz="0" w:space="0" w:color="auto"/>
        <w:bottom w:val="none" w:sz="0" w:space="0" w:color="auto"/>
        <w:right w:val="none" w:sz="0" w:space="0" w:color="auto"/>
      </w:divBdr>
    </w:div>
    <w:div w:id="1284194826">
      <w:bodyDiv w:val="1"/>
      <w:marLeft w:val="0"/>
      <w:marRight w:val="0"/>
      <w:marTop w:val="0"/>
      <w:marBottom w:val="0"/>
      <w:divBdr>
        <w:top w:val="none" w:sz="0" w:space="0" w:color="auto"/>
        <w:left w:val="none" w:sz="0" w:space="0" w:color="auto"/>
        <w:bottom w:val="none" w:sz="0" w:space="0" w:color="auto"/>
        <w:right w:val="none" w:sz="0" w:space="0" w:color="auto"/>
      </w:divBdr>
    </w:div>
    <w:div w:id="1300839072">
      <w:bodyDiv w:val="1"/>
      <w:marLeft w:val="0"/>
      <w:marRight w:val="0"/>
      <w:marTop w:val="0"/>
      <w:marBottom w:val="0"/>
      <w:divBdr>
        <w:top w:val="none" w:sz="0" w:space="0" w:color="auto"/>
        <w:left w:val="none" w:sz="0" w:space="0" w:color="auto"/>
        <w:bottom w:val="none" w:sz="0" w:space="0" w:color="auto"/>
        <w:right w:val="none" w:sz="0" w:space="0" w:color="auto"/>
      </w:divBdr>
    </w:div>
    <w:div w:id="1370036728">
      <w:bodyDiv w:val="1"/>
      <w:marLeft w:val="0"/>
      <w:marRight w:val="0"/>
      <w:marTop w:val="0"/>
      <w:marBottom w:val="0"/>
      <w:divBdr>
        <w:top w:val="none" w:sz="0" w:space="0" w:color="auto"/>
        <w:left w:val="none" w:sz="0" w:space="0" w:color="auto"/>
        <w:bottom w:val="none" w:sz="0" w:space="0" w:color="auto"/>
        <w:right w:val="none" w:sz="0" w:space="0" w:color="auto"/>
      </w:divBdr>
    </w:div>
    <w:div w:id="1472409374">
      <w:bodyDiv w:val="1"/>
      <w:marLeft w:val="0"/>
      <w:marRight w:val="0"/>
      <w:marTop w:val="0"/>
      <w:marBottom w:val="0"/>
      <w:divBdr>
        <w:top w:val="none" w:sz="0" w:space="0" w:color="auto"/>
        <w:left w:val="none" w:sz="0" w:space="0" w:color="auto"/>
        <w:bottom w:val="none" w:sz="0" w:space="0" w:color="auto"/>
        <w:right w:val="none" w:sz="0" w:space="0" w:color="auto"/>
      </w:divBdr>
    </w:div>
    <w:div w:id="1493370932">
      <w:bodyDiv w:val="1"/>
      <w:marLeft w:val="0"/>
      <w:marRight w:val="0"/>
      <w:marTop w:val="0"/>
      <w:marBottom w:val="0"/>
      <w:divBdr>
        <w:top w:val="none" w:sz="0" w:space="0" w:color="auto"/>
        <w:left w:val="none" w:sz="0" w:space="0" w:color="auto"/>
        <w:bottom w:val="none" w:sz="0" w:space="0" w:color="auto"/>
        <w:right w:val="none" w:sz="0" w:space="0" w:color="auto"/>
      </w:divBdr>
    </w:div>
    <w:div w:id="1709135779">
      <w:bodyDiv w:val="1"/>
      <w:marLeft w:val="0"/>
      <w:marRight w:val="0"/>
      <w:marTop w:val="0"/>
      <w:marBottom w:val="0"/>
      <w:divBdr>
        <w:top w:val="none" w:sz="0" w:space="0" w:color="auto"/>
        <w:left w:val="none" w:sz="0" w:space="0" w:color="auto"/>
        <w:bottom w:val="none" w:sz="0" w:space="0" w:color="auto"/>
        <w:right w:val="none" w:sz="0" w:space="0" w:color="auto"/>
      </w:divBdr>
    </w:div>
    <w:div w:id="1805922200">
      <w:bodyDiv w:val="1"/>
      <w:marLeft w:val="0"/>
      <w:marRight w:val="0"/>
      <w:marTop w:val="0"/>
      <w:marBottom w:val="0"/>
      <w:divBdr>
        <w:top w:val="none" w:sz="0" w:space="0" w:color="auto"/>
        <w:left w:val="none" w:sz="0" w:space="0" w:color="auto"/>
        <w:bottom w:val="none" w:sz="0" w:space="0" w:color="auto"/>
        <w:right w:val="none" w:sz="0" w:space="0" w:color="auto"/>
      </w:divBdr>
    </w:div>
    <w:div w:id="2110201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gm.org" TargetMode="External"/><Relationship Id="rId24" Type="http://schemas.microsoft.com/office/2018/08/relationships/commentsExtensible" Target="commentsExtensible.xml"/><Relationship Id="rId5" Type="http://schemas.openxmlformats.org/officeDocument/2006/relationships/settings" Target="settings.xml"/><Relationship Id="rId15" Type="http://schemas.openxmlformats.org/officeDocument/2006/relationships/footer" Target="footer2.xml"/><Relationship Id="rId10" Type="http://schemas.microsoft.com/office/2011/relationships/commentsExtended" Target="commentsExtended.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734971-A942-4857-A1E3-0B9046CBF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19</Pages>
  <Words>4999</Words>
  <Characters>28498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Asia communicty Development Organization (ACDO)</Company>
  <LinksUpToDate>false</LinksUpToDate>
  <CharactersWithSpaces>33431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Barakatullah Rasooli</dc:creator>
  <cp:lastModifiedBy>MRT www.Win2Farsi.com</cp:lastModifiedBy>
  <cp:revision>14</cp:revision>
  <cp:lastPrinted>2022-10-04T11:00:00Z</cp:lastPrinted>
  <dcterms:created xsi:type="dcterms:W3CDTF">2023-09-25T14:43:00Z</dcterms:created>
  <dcterms:modified xsi:type="dcterms:W3CDTF">2023-10-12T04:36:00Z</dcterms:modified>
</cp:coreProperties>
</file>