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6515" w14:textId="77777777" w:rsidR="00B420E4" w:rsidRDefault="00B420E4" w:rsidP="00996F0C">
      <w:pPr>
        <w:pStyle w:val="Heading2"/>
        <w:rPr>
          <w:caps w:val="0"/>
          <w:szCs w:val="24"/>
        </w:rPr>
      </w:pPr>
    </w:p>
    <w:p w14:paraId="37D4CD3E" w14:textId="77777777" w:rsidR="00B420E4" w:rsidRDefault="00B420E4" w:rsidP="00374764">
      <w:pPr>
        <w:pStyle w:val="Heading2"/>
        <w:jc w:val="center"/>
        <w:rPr>
          <w:caps w:val="0"/>
          <w:szCs w:val="24"/>
        </w:rPr>
      </w:pPr>
    </w:p>
    <w:p w14:paraId="79D28B9A" w14:textId="77777777" w:rsidR="00D73BF7" w:rsidRPr="001F6758" w:rsidRDefault="00374764" w:rsidP="00374764">
      <w:pPr>
        <w:pStyle w:val="Heading2"/>
        <w:jc w:val="center"/>
        <w:rPr>
          <w:caps w:val="0"/>
          <w:szCs w:val="24"/>
        </w:rPr>
      </w:pPr>
      <w:r w:rsidRPr="00B07666">
        <w:rPr>
          <w:noProof/>
          <w:lang w:val="en-US" w:eastAsia="en-US"/>
        </w:rPr>
        <w:drawing>
          <wp:inline distT="0" distB="0" distL="0" distR="0" wp14:anchorId="301A7612" wp14:editId="5BC1246B">
            <wp:extent cx="845820" cy="5603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45820" cy="560399"/>
                    </a:xfrm>
                    <a:prstGeom prst="rect">
                      <a:avLst/>
                    </a:prstGeom>
                    <a:noFill/>
                    <a:ln>
                      <a:noFill/>
                    </a:ln>
                  </pic:spPr>
                </pic:pic>
              </a:graphicData>
            </a:graphic>
          </wp:inline>
        </w:drawing>
      </w:r>
    </w:p>
    <w:p w14:paraId="1D42891C" w14:textId="77777777" w:rsidR="00374764" w:rsidRDefault="00374764" w:rsidP="00374764">
      <w:pPr>
        <w:jc w:val="center"/>
        <w:rPr>
          <w:lang w:val="en-GB"/>
        </w:rPr>
      </w:pPr>
      <w:r>
        <w:rPr>
          <w:lang w:val="en-GB"/>
        </w:rPr>
        <w:t xml:space="preserve">Rural Rehabilitation </w:t>
      </w:r>
    </w:p>
    <w:p w14:paraId="1C92BBE2" w14:textId="77777777" w:rsidR="00374764" w:rsidRDefault="00374764" w:rsidP="00374764">
      <w:pPr>
        <w:jc w:val="center"/>
        <w:rPr>
          <w:lang w:val="en-GB"/>
        </w:rPr>
      </w:pPr>
      <w:r>
        <w:rPr>
          <w:lang w:val="en-GB"/>
        </w:rPr>
        <w:t>Association for Afghanistan</w:t>
      </w:r>
    </w:p>
    <w:p w14:paraId="443E963B" w14:textId="77777777" w:rsidR="00263D21" w:rsidRDefault="00374764" w:rsidP="00374764">
      <w:pPr>
        <w:jc w:val="center"/>
        <w:rPr>
          <w:lang w:val="en-GB"/>
        </w:rPr>
      </w:pPr>
      <w:r>
        <w:rPr>
          <w:lang w:val="en-GB"/>
        </w:rPr>
        <w:t>(RRAA)</w:t>
      </w:r>
    </w:p>
    <w:p w14:paraId="30163A10" w14:textId="77777777" w:rsidR="00374764" w:rsidRPr="00374764" w:rsidRDefault="00374764" w:rsidP="00374764">
      <w:pPr>
        <w:jc w:val="center"/>
        <w:rPr>
          <w:lang w:val="en-GB"/>
        </w:rPr>
      </w:pPr>
    </w:p>
    <w:p w14:paraId="5FBE4F7A" w14:textId="77777777" w:rsidR="00D73BF7" w:rsidRPr="00482CBD" w:rsidRDefault="00D73BF7" w:rsidP="00374764">
      <w:pPr>
        <w:spacing w:after="200" w:line="276" w:lineRule="auto"/>
        <w:jc w:val="center"/>
        <w:rPr>
          <w:rFonts w:asciiTheme="majorBidi" w:hAnsiTheme="majorBidi" w:cstheme="majorBidi"/>
          <w:b/>
          <w:lang w:val="en-GB"/>
        </w:rPr>
      </w:pPr>
      <w:r w:rsidRPr="00482CBD">
        <w:rPr>
          <w:rFonts w:asciiTheme="majorBidi" w:hAnsiTheme="majorBidi" w:cstheme="majorBidi"/>
          <w:b/>
          <w:lang w:val="en-GB"/>
        </w:rPr>
        <w:t>REQUEST FOR QUOTATION</w:t>
      </w:r>
    </w:p>
    <w:p w14:paraId="22FBE918" w14:textId="77777777" w:rsidR="00D73BF7" w:rsidRPr="001F6758" w:rsidRDefault="00D73BF7" w:rsidP="00D73BF7">
      <w:pPr>
        <w:rPr>
          <w:rFonts w:ascii="Arial" w:hAnsi="Arial" w:cs="Arial"/>
          <w:sz w:val="20"/>
          <w:szCs w:val="20"/>
          <w:lang w:val="en-GB"/>
        </w:rPr>
      </w:pPr>
    </w:p>
    <w:p w14:paraId="25AF35FC" w14:textId="508393BF" w:rsidR="00D73BF7" w:rsidRPr="00482CBD" w:rsidRDefault="00D73BF7" w:rsidP="00515818">
      <w:pPr>
        <w:rPr>
          <w:rFonts w:asciiTheme="majorBidi" w:hAnsiTheme="majorBidi" w:cstheme="majorBidi"/>
          <w:sz w:val="18"/>
          <w:szCs w:val="18"/>
          <w:lang w:val="en-GB"/>
        </w:rPr>
      </w:pPr>
      <w:r w:rsidRPr="00482CBD">
        <w:rPr>
          <w:rFonts w:asciiTheme="majorBidi" w:hAnsiTheme="majorBidi" w:cstheme="majorBidi"/>
          <w:sz w:val="18"/>
          <w:szCs w:val="18"/>
          <w:lang w:val="en-GB"/>
        </w:rPr>
        <w:t xml:space="preserve">TO: </w:t>
      </w: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2"/>
        <w:gridCol w:w="1257"/>
        <w:gridCol w:w="2517"/>
        <w:gridCol w:w="2870"/>
      </w:tblGrid>
      <w:tr w:rsidR="00D73BF7" w:rsidRPr="00482CBD" w14:paraId="4D0E316F" w14:textId="77777777" w:rsidTr="00EC4465">
        <w:tc>
          <w:tcPr>
            <w:tcW w:w="3522" w:type="dxa"/>
            <w:vMerge w:val="restart"/>
            <w:tcBorders>
              <w:top w:val="nil"/>
              <w:left w:val="nil"/>
              <w:bottom w:val="nil"/>
              <w:right w:val="nil"/>
            </w:tcBorders>
          </w:tcPr>
          <w:p w14:paraId="4DB6C356" w14:textId="41C9B0B0" w:rsidR="009A7935" w:rsidRPr="00D42564" w:rsidRDefault="003B21E7">
            <w:pPr>
              <w:rPr>
                <w:rFonts w:asciiTheme="majorBidi" w:hAnsiTheme="majorBidi" w:cstheme="majorBidi"/>
                <w:b/>
                <w:bCs/>
                <w:color w:val="FF0000"/>
                <w:sz w:val="18"/>
                <w:szCs w:val="18"/>
                <w:lang w:val="en-GB"/>
              </w:rPr>
            </w:pPr>
            <w:r w:rsidRPr="00D42564">
              <w:rPr>
                <w:rFonts w:asciiTheme="majorBidi" w:hAnsiTheme="majorBidi" w:cstheme="majorBidi"/>
                <w:b/>
                <w:bCs/>
                <w:color w:val="FF0000"/>
                <w:sz w:val="18"/>
                <w:szCs w:val="18"/>
                <w:lang w:val="en-GB"/>
              </w:rPr>
              <w:t xml:space="preserve">All </w:t>
            </w:r>
            <w:r w:rsidR="00BF5A3A" w:rsidRPr="00D42564">
              <w:rPr>
                <w:rFonts w:asciiTheme="majorBidi" w:hAnsiTheme="majorBidi" w:cstheme="majorBidi"/>
                <w:b/>
                <w:bCs/>
                <w:color w:val="FF0000"/>
                <w:sz w:val="18"/>
                <w:szCs w:val="18"/>
                <w:lang w:val="en-GB"/>
              </w:rPr>
              <w:t xml:space="preserve">interested </w:t>
            </w:r>
            <w:r w:rsidR="004975FF" w:rsidRPr="00D42564">
              <w:rPr>
                <w:rFonts w:asciiTheme="majorBidi" w:hAnsiTheme="majorBidi" w:cstheme="majorBidi"/>
                <w:b/>
                <w:bCs/>
                <w:color w:val="FF0000"/>
                <w:sz w:val="18"/>
                <w:szCs w:val="18"/>
                <w:lang w:val="en-GB"/>
              </w:rPr>
              <w:t xml:space="preserve">registered </w:t>
            </w:r>
            <w:r w:rsidR="00BF5A3A" w:rsidRPr="00D42564">
              <w:rPr>
                <w:rFonts w:asciiTheme="majorBidi" w:hAnsiTheme="majorBidi" w:cstheme="majorBidi"/>
                <w:b/>
                <w:bCs/>
                <w:color w:val="FF0000"/>
                <w:sz w:val="18"/>
                <w:szCs w:val="18"/>
                <w:lang w:val="en-GB"/>
              </w:rPr>
              <w:t>Agriculture</w:t>
            </w:r>
            <w:r w:rsidRPr="00D42564">
              <w:rPr>
                <w:rFonts w:asciiTheme="majorBidi" w:hAnsiTheme="majorBidi" w:cstheme="majorBidi"/>
                <w:b/>
                <w:bCs/>
                <w:color w:val="FF0000"/>
                <w:sz w:val="18"/>
                <w:szCs w:val="18"/>
                <w:lang w:val="en-GB"/>
              </w:rPr>
              <w:t xml:space="preserve"> Compan</w:t>
            </w:r>
            <w:r w:rsidR="00D42564" w:rsidRPr="00D42564">
              <w:rPr>
                <w:rFonts w:asciiTheme="majorBidi" w:hAnsiTheme="majorBidi" w:cstheme="majorBidi"/>
                <w:b/>
                <w:bCs/>
                <w:color w:val="FF0000"/>
                <w:sz w:val="18"/>
                <w:szCs w:val="18"/>
                <w:lang w:val="en-GB"/>
              </w:rPr>
              <w:t>ies.</w:t>
            </w:r>
          </w:p>
          <w:p w14:paraId="77709C52" w14:textId="77777777" w:rsidR="00D73BF7" w:rsidRPr="00482CBD" w:rsidRDefault="00D73BF7" w:rsidP="009A0C3C">
            <w:pPr>
              <w:rPr>
                <w:rFonts w:asciiTheme="majorBidi" w:hAnsiTheme="majorBidi" w:cstheme="majorBidi"/>
                <w:b/>
                <w:bCs/>
                <w:sz w:val="18"/>
                <w:szCs w:val="18"/>
                <w:highlight w:val="lightGray"/>
                <w:lang w:val="en-GB"/>
              </w:rPr>
            </w:pPr>
          </w:p>
        </w:tc>
        <w:tc>
          <w:tcPr>
            <w:tcW w:w="1257" w:type="dxa"/>
            <w:tcBorders>
              <w:top w:val="nil"/>
              <w:left w:val="nil"/>
              <w:bottom w:val="nil"/>
              <w:right w:val="single" w:sz="4" w:space="0" w:color="auto"/>
            </w:tcBorders>
          </w:tcPr>
          <w:p w14:paraId="3629ED13" w14:textId="77777777" w:rsidR="00D73BF7" w:rsidRPr="00482CBD" w:rsidRDefault="00D73BF7" w:rsidP="009A0C3C">
            <w:pPr>
              <w:rPr>
                <w:rFonts w:asciiTheme="majorBidi" w:hAnsiTheme="majorBidi" w:cstheme="majorBidi"/>
                <w:sz w:val="18"/>
                <w:szCs w:val="18"/>
                <w:lang w:val="en-GB"/>
              </w:rPr>
            </w:pPr>
          </w:p>
        </w:tc>
        <w:tc>
          <w:tcPr>
            <w:tcW w:w="2517" w:type="dxa"/>
            <w:tcBorders>
              <w:left w:val="single" w:sz="4" w:space="0" w:color="auto"/>
            </w:tcBorders>
          </w:tcPr>
          <w:p w14:paraId="0178D257"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 xml:space="preserve">Date of issue: </w:t>
            </w:r>
          </w:p>
        </w:tc>
        <w:tc>
          <w:tcPr>
            <w:tcW w:w="2870" w:type="dxa"/>
          </w:tcPr>
          <w:p w14:paraId="1329FE51" w14:textId="385A3D76" w:rsidR="00D73BF7" w:rsidRPr="00482CBD" w:rsidRDefault="00BF5A3A" w:rsidP="00807384">
            <w:pPr>
              <w:rPr>
                <w:rFonts w:asciiTheme="majorBidi" w:hAnsiTheme="majorBidi" w:cstheme="majorBidi"/>
                <w:sz w:val="18"/>
                <w:szCs w:val="18"/>
                <w:lang w:val="en-GB"/>
              </w:rPr>
            </w:pPr>
            <w:r w:rsidRPr="00482CBD">
              <w:rPr>
                <w:rFonts w:asciiTheme="majorBidi" w:hAnsiTheme="majorBidi" w:cstheme="majorBidi"/>
                <w:sz w:val="18"/>
                <w:szCs w:val="18"/>
                <w:lang w:val="en-GB"/>
              </w:rPr>
              <w:t>September</w:t>
            </w:r>
            <w:r w:rsidR="00F3766A" w:rsidRPr="00482CBD">
              <w:rPr>
                <w:rFonts w:asciiTheme="majorBidi" w:hAnsiTheme="majorBidi" w:cstheme="majorBidi"/>
                <w:sz w:val="18"/>
                <w:szCs w:val="18"/>
                <w:lang w:val="en-GB"/>
              </w:rPr>
              <w:t>,</w:t>
            </w:r>
            <w:r w:rsidR="00E124DD" w:rsidRPr="00482CBD">
              <w:rPr>
                <w:rFonts w:asciiTheme="majorBidi" w:hAnsiTheme="majorBidi" w:cstheme="majorBidi"/>
                <w:sz w:val="18"/>
                <w:szCs w:val="18"/>
                <w:lang w:val="en-GB"/>
              </w:rPr>
              <w:t xml:space="preserve"> </w:t>
            </w:r>
            <w:r w:rsidR="00AF464C">
              <w:rPr>
                <w:rFonts w:asciiTheme="majorBidi" w:hAnsiTheme="majorBidi" w:cstheme="majorBidi"/>
                <w:sz w:val="18"/>
                <w:szCs w:val="18"/>
                <w:lang w:val="en-GB"/>
              </w:rPr>
              <w:t>19</w:t>
            </w:r>
            <w:r w:rsidR="005342FD" w:rsidRPr="00482CBD">
              <w:rPr>
                <w:rFonts w:asciiTheme="majorBidi" w:hAnsiTheme="majorBidi" w:cstheme="majorBidi"/>
                <w:sz w:val="18"/>
                <w:szCs w:val="18"/>
                <w:lang w:val="en-GB"/>
              </w:rPr>
              <w:t>,20</w:t>
            </w:r>
            <w:r w:rsidR="00D209D5" w:rsidRPr="00482CBD">
              <w:rPr>
                <w:rFonts w:asciiTheme="majorBidi" w:hAnsiTheme="majorBidi" w:cstheme="majorBidi"/>
                <w:sz w:val="18"/>
                <w:szCs w:val="18"/>
                <w:lang w:val="en-GB"/>
              </w:rPr>
              <w:t>23</w:t>
            </w:r>
          </w:p>
        </w:tc>
      </w:tr>
      <w:tr w:rsidR="00D73BF7" w:rsidRPr="007B1E22" w14:paraId="11E6F244" w14:textId="77777777" w:rsidTr="00EC4465">
        <w:tc>
          <w:tcPr>
            <w:tcW w:w="3522" w:type="dxa"/>
            <w:vMerge/>
            <w:tcBorders>
              <w:top w:val="nil"/>
              <w:left w:val="nil"/>
              <w:bottom w:val="nil"/>
              <w:right w:val="nil"/>
            </w:tcBorders>
          </w:tcPr>
          <w:p w14:paraId="348B43A8" w14:textId="77777777" w:rsidR="00D73BF7" w:rsidRPr="00482CBD" w:rsidRDefault="00D73BF7" w:rsidP="009A0C3C">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DAF5B65" w14:textId="77777777" w:rsidR="00D73BF7" w:rsidRPr="00482CBD" w:rsidRDefault="00D73BF7" w:rsidP="009A0C3C">
            <w:pPr>
              <w:rPr>
                <w:rFonts w:asciiTheme="majorBidi" w:hAnsiTheme="majorBidi" w:cstheme="majorBidi"/>
                <w:sz w:val="18"/>
                <w:szCs w:val="18"/>
                <w:lang w:val="en-GB"/>
              </w:rPr>
            </w:pPr>
          </w:p>
        </w:tc>
        <w:tc>
          <w:tcPr>
            <w:tcW w:w="2517" w:type="dxa"/>
            <w:tcBorders>
              <w:left w:val="single" w:sz="4" w:space="0" w:color="auto"/>
            </w:tcBorders>
          </w:tcPr>
          <w:p w14:paraId="2B5229F4"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File no.:</w:t>
            </w:r>
          </w:p>
        </w:tc>
        <w:tc>
          <w:tcPr>
            <w:tcW w:w="2870" w:type="dxa"/>
          </w:tcPr>
          <w:p w14:paraId="0A203D93" w14:textId="479ECE07" w:rsidR="00D73BF7" w:rsidRPr="00482CBD" w:rsidRDefault="00F3766A" w:rsidP="00807384">
            <w:pPr>
              <w:rPr>
                <w:rFonts w:asciiTheme="majorBidi" w:hAnsiTheme="majorBidi" w:cstheme="majorBidi"/>
                <w:sz w:val="18"/>
                <w:szCs w:val="18"/>
                <w:lang w:val="en-GB"/>
              </w:rPr>
            </w:pPr>
            <w:r w:rsidRPr="00482CBD">
              <w:rPr>
                <w:rFonts w:asciiTheme="majorBidi" w:hAnsiTheme="majorBidi" w:cstheme="majorBidi"/>
                <w:sz w:val="18"/>
                <w:szCs w:val="18"/>
                <w:lang w:val="en-GB"/>
              </w:rPr>
              <w:t>RRAA-</w:t>
            </w:r>
            <w:r w:rsidR="00487F08" w:rsidRPr="00482CBD">
              <w:rPr>
                <w:rFonts w:asciiTheme="majorBidi" w:hAnsiTheme="majorBidi" w:cstheme="majorBidi"/>
                <w:sz w:val="18"/>
                <w:szCs w:val="18"/>
                <w:lang w:val="en-GB"/>
              </w:rPr>
              <w:t>Cordaid-</w:t>
            </w:r>
            <w:r w:rsidR="00BF5A3A" w:rsidRPr="00482CBD">
              <w:rPr>
                <w:rFonts w:asciiTheme="majorBidi" w:hAnsiTheme="majorBidi" w:cstheme="majorBidi"/>
                <w:sz w:val="18"/>
                <w:szCs w:val="18"/>
                <w:lang w:val="en-GB"/>
              </w:rPr>
              <w:t>NP</w:t>
            </w:r>
            <w:r w:rsidR="00FF2593">
              <w:rPr>
                <w:rFonts w:asciiTheme="majorBidi" w:hAnsiTheme="majorBidi" w:cstheme="majorBidi"/>
                <w:sz w:val="18"/>
                <w:szCs w:val="18"/>
                <w:lang w:val="en-GB"/>
              </w:rPr>
              <w:t>L</w:t>
            </w:r>
            <w:r w:rsidR="00BF5A3A" w:rsidRPr="00482CBD">
              <w:rPr>
                <w:rFonts w:asciiTheme="majorBidi" w:hAnsiTheme="majorBidi" w:cstheme="majorBidi"/>
                <w:sz w:val="18"/>
                <w:szCs w:val="18"/>
                <w:lang w:val="en-GB"/>
              </w:rPr>
              <w:t>-CRO-Logar-0</w:t>
            </w:r>
            <w:r w:rsidR="00B63A46">
              <w:rPr>
                <w:rFonts w:asciiTheme="majorBidi" w:hAnsiTheme="majorBidi" w:cstheme="majorBidi"/>
                <w:sz w:val="18"/>
                <w:szCs w:val="18"/>
                <w:lang w:val="en-GB"/>
              </w:rPr>
              <w:t>32</w:t>
            </w:r>
            <w:r w:rsidR="00487F08" w:rsidRPr="00482CBD">
              <w:rPr>
                <w:rFonts w:asciiTheme="majorBidi" w:hAnsiTheme="majorBidi" w:cstheme="majorBidi"/>
                <w:sz w:val="18"/>
                <w:szCs w:val="18"/>
                <w:lang w:val="en-GB"/>
              </w:rPr>
              <w:t>/2023</w:t>
            </w:r>
          </w:p>
        </w:tc>
      </w:tr>
      <w:tr w:rsidR="005342FD" w:rsidRPr="007B1E22" w14:paraId="50165657" w14:textId="77777777" w:rsidTr="00EC4465">
        <w:tc>
          <w:tcPr>
            <w:tcW w:w="3522" w:type="dxa"/>
            <w:vMerge/>
            <w:tcBorders>
              <w:top w:val="nil"/>
              <w:left w:val="nil"/>
              <w:bottom w:val="nil"/>
              <w:right w:val="nil"/>
            </w:tcBorders>
          </w:tcPr>
          <w:p w14:paraId="63E8E794"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7909008A"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69669DEC"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Contract title:</w:t>
            </w:r>
          </w:p>
        </w:tc>
        <w:tc>
          <w:tcPr>
            <w:tcW w:w="2870" w:type="dxa"/>
          </w:tcPr>
          <w:p w14:paraId="20C5673D" w14:textId="4BAA57B4" w:rsidR="005342FD" w:rsidRPr="00482CBD" w:rsidRDefault="00131817" w:rsidP="00E8270B">
            <w:pPr>
              <w:rPr>
                <w:rFonts w:asciiTheme="majorBidi" w:hAnsiTheme="majorBidi" w:cstheme="majorBidi"/>
                <w:sz w:val="18"/>
                <w:szCs w:val="18"/>
                <w:lang w:val="en-GB"/>
              </w:rPr>
            </w:pPr>
            <w:r w:rsidRPr="00482CBD">
              <w:rPr>
                <w:rFonts w:asciiTheme="majorBidi" w:hAnsiTheme="majorBidi" w:cstheme="majorBidi"/>
                <w:color w:val="000000"/>
                <w:sz w:val="18"/>
                <w:szCs w:val="18"/>
                <w:lang w:val="en-GB"/>
              </w:rPr>
              <w:t xml:space="preserve">Provision </w:t>
            </w:r>
            <w:r w:rsidR="00F3766A" w:rsidRPr="00482CBD">
              <w:rPr>
                <w:rFonts w:asciiTheme="majorBidi" w:hAnsiTheme="majorBidi" w:cstheme="majorBidi"/>
                <w:color w:val="000000"/>
                <w:sz w:val="18"/>
                <w:szCs w:val="18"/>
                <w:lang w:val="en-GB"/>
              </w:rPr>
              <w:t>of</w:t>
            </w:r>
            <w:r w:rsidR="00703F45">
              <w:rPr>
                <w:rFonts w:asciiTheme="majorBidi" w:hAnsiTheme="majorBidi" w:cstheme="majorBidi"/>
                <w:color w:val="000000"/>
                <w:sz w:val="18"/>
                <w:szCs w:val="18"/>
                <w:lang w:val="en-GB"/>
              </w:rPr>
              <w:t xml:space="preserve"> Certified</w:t>
            </w:r>
            <w:r w:rsidR="00F3766A" w:rsidRPr="00482CBD">
              <w:rPr>
                <w:rFonts w:asciiTheme="majorBidi" w:hAnsiTheme="majorBidi" w:cstheme="majorBidi"/>
                <w:color w:val="000000"/>
                <w:sz w:val="18"/>
                <w:szCs w:val="18"/>
                <w:lang w:val="en-GB"/>
              </w:rPr>
              <w:t xml:space="preserve"> </w:t>
            </w:r>
            <w:r w:rsidR="00BF5A3A" w:rsidRPr="00482CBD">
              <w:rPr>
                <w:rFonts w:asciiTheme="majorBidi" w:hAnsiTheme="majorBidi" w:cstheme="majorBidi"/>
                <w:color w:val="000000"/>
                <w:sz w:val="18"/>
                <w:szCs w:val="18"/>
                <w:lang w:val="en-GB"/>
              </w:rPr>
              <w:t>wheat seed,</w:t>
            </w:r>
            <w:r w:rsidR="00FF2593">
              <w:rPr>
                <w:rFonts w:asciiTheme="majorBidi" w:hAnsiTheme="majorBidi" w:cstheme="majorBidi"/>
                <w:color w:val="000000"/>
                <w:sz w:val="18"/>
                <w:szCs w:val="18"/>
                <w:lang w:val="en-GB"/>
              </w:rPr>
              <w:t xml:space="preserve"> </w:t>
            </w:r>
            <w:r w:rsidR="00D170B5">
              <w:rPr>
                <w:rFonts w:asciiTheme="majorBidi" w:hAnsiTheme="majorBidi" w:cstheme="majorBidi"/>
                <w:color w:val="000000"/>
                <w:sz w:val="18"/>
                <w:szCs w:val="18"/>
                <w:lang w:val="en-GB"/>
              </w:rPr>
              <w:t xml:space="preserve">&amp; </w:t>
            </w:r>
            <w:r w:rsidR="00BF5A3A" w:rsidRPr="00482CBD">
              <w:rPr>
                <w:rFonts w:asciiTheme="majorBidi" w:hAnsiTheme="majorBidi" w:cstheme="majorBidi"/>
                <w:color w:val="000000"/>
                <w:sz w:val="18"/>
                <w:szCs w:val="18"/>
                <w:lang w:val="en-GB"/>
              </w:rPr>
              <w:t>F</w:t>
            </w:r>
            <w:r w:rsidR="00506B2B" w:rsidRPr="00482CBD">
              <w:rPr>
                <w:rFonts w:asciiTheme="majorBidi" w:hAnsiTheme="majorBidi" w:cstheme="majorBidi"/>
                <w:color w:val="000000"/>
                <w:sz w:val="18"/>
                <w:szCs w:val="18"/>
                <w:lang w:val="en-GB"/>
              </w:rPr>
              <w:t xml:space="preserve">ertilizer </w:t>
            </w:r>
            <w:r w:rsidR="008B5531">
              <w:rPr>
                <w:rFonts w:asciiTheme="majorBidi" w:hAnsiTheme="majorBidi" w:cstheme="majorBidi"/>
                <w:color w:val="000000"/>
                <w:sz w:val="18"/>
                <w:szCs w:val="18"/>
                <w:lang w:val="en-GB"/>
              </w:rPr>
              <w:t>for Baraki Barak</w:t>
            </w:r>
            <w:r w:rsidR="005A2EF0">
              <w:rPr>
                <w:rFonts w:asciiTheme="majorBidi" w:hAnsiTheme="majorBidi" w:cstheme="majorBidi"/>
                <w:color w:val="000000"/>
                <w:sz w:val="18"/>
                <w:szCs w:val="18"/>
                <w:lang w:val="en-GB"/>
              </w:rPr>
              <w:t xml:space="preserve"> </w:t>
            </w:r>
            <w:r w:rsidR="008B5531">
              <w:rPr>
                <w:rFonts w:asciiTheme="majorBidi" w:hAnsiTheme="majorBidi" w:cstheme="majorBidi"/>
                <w:color w:val="000000"/>
                <w:sz w:val="18"/>
                <w:szCs w:val="18"/>
                <w:lang w:val="en-GB"/>
              </w:rPr>
              <w:t xml:space="preserve">&amp;Pul e Alam districts of </w:t>
            </w:r>
            <w:proofErr w:type="spellStart"/>
            <w:r w:rsidR="008B5531">
              <w:rPr>
                <w:rFonts w:asciiTheme="majorBidi" w:hAnsiTheme="majorBidi" w:cstheme="majorBidi"/>
                <w:color w:val="000000"/>
                <w:sz w:val="18"/>
                <w:szCs w:val="18"/>
                <w:lang w:val="en-GB"/>
              </w:rPr>
              <w:t>logar</w:t>
            </w:r>
            <w:proofErr w:type="spellEnd"/>
            <w:r w:rsidR="008B5531">
              <w:rPr>
                <w:rFonts w:asciiTheme="majorBidi" w:hAnsiTheme="majorBidi" w:cstheme="majorBidi"/>
                <w:color w:val="000000"/>
                <w:sz w:val="18"/>
                <w:szCs w:val="18"/>
                <w:lang w:val="en-GB"/>
              </w:rPr>
              <w:t xml:space="preserve"> Province</w:t>
            </w:r>
            <w:r w:rsidR="00F3766A" w:rsidRPr="00482CBD">
              <w:rPr>
                <w:rFonts w:asciiTheme="majorBidi" w:hAnsiTheme="majorBidi" w:cstheme="majorBidi"/>
                <w:color w:val="000000"/>
                <w:sz w:val="18"/>
                <w:szCs w:val="18"/>
                <w:lang w:val="en-GB"/>
              </w:rPr>
              <w:t xml:space="preserve">  </w:t>
            </w:r>
          </w:p>
        </w:tc>
      </w:tr>
      <w:tr w:rsidR="005342FD" w:rsidRPr="00482CBD" w14:paraId="69C0164C" w14:textId="77777777" w:rsidTr="00EC4465">
        <w:tc>
          <w:tcPr>
            <w:tcW w:w="3522" w:type="dxa"/>
            <w:vMerge/>
            <w:tcBorders>
              <w:top w:val="nil"/>
              <w:left w:val="nil"/>
              <w:bottom w:val="nil"/>
              <w:right w:val="nil"/>
            </w:tcBorders>
          </w:tcPr>
          <w:p w14:paraId="03FB36E1"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774FF19"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3E6B461D"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Closing date:</w:t>
            </w:r>
          </w:p>
        </w:tc>
        <w:tc>
          <w:tcPr>
            <w:tcW w:w="2870" w:type="dxa"/>
          </w:tcPr>
          <w:p w14:paraId="346D8CD2" w14:textId="30FDE871" w:rsidR="005342FD" w:rsidRPr="00482CBD" w:rsidRDefault="00441B6B" w:rsidP="00807384">
            <w:pPr>
              <w:rPr>
                <w:rFonts w:asciiTheme="majorBidi" w:hAnsiTheme="majorBidi" w:cstheme="majorBidi"/>
                <w:sz w:val="18"/>
                <w:szCs w:val="18"/>
                <w:lang w:val="en-GB"/>
              </w:rPr>
            </w:pPr>
            <w:r>
              <w:rPr>
                <w:rFonts w:asciiTheme="majorBidi" w:hAnsiTheme="majorBidi" w:cstheme="majorBidi"/>
                <w:sz w:val="18"/>
                <w:szCs w:val="18"/>
                <w:lang w:val="en-GB"/>
              </w:rPr>
              <w:t>September 27</w:t>
            </w:r>
            <w:r w:rsidR="00E124DD" w:rsidRPr="00482CBD">
              <w:rPr>
                <w:rFonts w:asciiTheme="majorBidi" w:hAnsiTheme="majorBidi" w:cstheme="majorBidi"/>
                <w:sz w:val="18"/>
                <w:szCs w:val="18"/>
                <w:lang w:val="en-GB"/>
              </w:rPr>
              <w:t>,</w:t>
            </w:r>
            <w:r w:rsidR="005C17F3" w:rsidRPr="00482CBD">
              <w:rPr>
                <w:rFonts w:asciiTheme="majorBidi" w:hAnsiTheme="majorBidi" w:cstheme="majorBidi"/>
                <w:sz w:val="18"/>
                <w:szCs w:val="18"/>
                <w:lang w:val="en-GB"/>
              </w:rPr>
              <w:t>20</w:t>
            </w:r>
            <w:r w:rsidR="00E124DD" w:rsidRPr="00482CBD">
              <w:rPr>
                <w:rFonts w:asciiTheme="majorBidi" w:hAnsiTheme="majorBidi" w:cstheme="majorBidi"/>
                <w:sz w:val="18"/>
                <w:szCs w:val="18"/>
                <w:lang w:val="en-GB"/>
              </w:rPr>
              <w:t>2</w:t>
            </w:r>
            <w:r w:rsidR="00807384" w:rsidRPr="00482CBD">
              <w:rPr>
                <w:rFonts w:asciiTheme="majorBidi" w:hAnsiTheme="majorBidi" w:cstheme="majorBidi"/>
                <w:sz w:val="18"/>
                <w:szCs w:val="18"/>
                <w:lang w:val="en-GB"/>
              </w:rPr>
              <w:t>3</w:t>
            </w:r>
            <w:r w:rsidR="005C17F3" w:rsidRPr="00482CBD">
              <w:rPr>
                <w:rFonts w:asciiTheme="majorBidi" w:hAnsiTheme="majorBidi" w:cstheme="majorBidi"/>
                <w:sz w:val="18"/>
                <w:szCs w:val="18"/>
                <w:lang w:val="en-GB"/>
              </w:rPr>
              <w:t xml:space="preserve"> Time </w:t>
            </w:r>
            <w:r w:rsidR="00BF5A3A" w:rsidRPr="00482CBD">
              <w:rPr>
                <w:rFonts w:asciiTheme="majorBidi" w:hAnsiTheme="majorBidi" w:cstheme="majorBidi"/>
                <w:sz w:val="18"/>
                <w:szCs w:val="18"/>
                <w:lang w:val="en-GB"/>
              </w:rPr>
              <w:t>2</w:t>
            </w:r>
            <w:r w:rsidR="005F0093" w:rsidRPr="00482CBD">
              <w:rPr>
                <w:rFonts w:asciiTheme="majorBidi" w:hAnsiTheme="majorBidi" w:cstheme="majorBidi"/>
                <w:sz w:val="18"/>
                <w:szCs w:val="18"/>
                <w:lang w:val="en-GB"/>
              </w:rPr>
              <w:t xml:space="preserve">:00 </w:t>
            </w:r>
            <w:r w:rsidR="00E124DD" w:rsidRPr="00482CBD">
              <w:rPr>
                <w:rFonts w:asciiTheme="majorBidi" w:hAnsiTheme="majorBidi" w:cstheme="majorBidi"/>
                <w:sz w:val="18"/>
                <w:szCs w:val="18"/>
                <w:lang w:val="en-GB"/>
              </w:rPr>
              <w:t>P</w:t>
            </w:r>
            <w:r w:rsidR="005F0093" w:rsidRPr="00482CBD">
              <w:rPr>
                <w:rFonts w:asciiTheme="majorBidi" w:hAnsiTheme="majorBidi" w:cstheme="majorBidi"/>
                <w:sz w:val="18"/>
                <w:szCs w:val="18"/>
                <w:lang w:val="en-GB"/>
              </w:rPr>
              <w:t>M</w:t>
            </w:r>
          </w:p>
        </w:tc>
      </w:tr>
      <w:tr w:rsidR="005342FD" w:rsidRPr="007B1E22" w14:paraId="3448EF29" w14:textId="77777777" w:rsidTr="00EC4465">
        <w:tc>
          <w:tcPr>
            <w:tcW w:w="3522" w:type="dxa"/>
            <w:vMerge/>
            <w:tcBorders>
              <w:top w:val="nil"/>
              <w:left w:val="nil"/>
              <w:bottom w:val="nil"/>
              <w:right w:val="nil"/>
            </w:tcBorders>
          </w:tcPr>
          <w:p w14:paraId="092462CA"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3EE988D"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035F49C5" w14:textId="77777777" w:rsidR="005342FD" w:rsidRPr="00482CBD" w:rsidRDefault="005342FD" w:rsidP="005342FD">
            <w:pPr>
              <w:rPr>
                <w:rFonts w:asciiTheme="majorBidi" w:hAnsiTheme="majorBidi" w:cstheme="majorBidi"/>
                <w:b/>
                <w:sz w:val="18"/>
                <w:szCs w:val="18"/>
                <w:lang w:val="en-GB"/>
              </w:rPr>
            </w:pPr>
            <w:r w:rsidRPr="00482CBD">
              <w:rPr>
                <w:rFonts w:asciiTheme="majorBidi" w:hAnsiTheme="majorBidi" w:cstheme="majorBidi"/>
                <w:b/>
                <w:sz w:val="18"/>
                <w:szCs w:val="18"/>
                <w:lang w:val="en-GB"/>
              </w:rPr>
              <w:t>For further information, please contact the Contracting Authority:</w:t>
            </w:r>
          </w:p>
        </w:tc>
        <w:tc>
          <w:tcPr>
            <w:tcW w:w="2870" w:type="dxa"/>
          </w:tcPr>
          <w:p w14:paraId="44A2C11E" w14:textId="77777777" w:rsidR="00B9564A" w:rsidRPr="00482CBD" w:rsidRDefault="00B9564A" w:rsidP="00B9564A">
            <w:pPr>
              <w:rPr>
                <w:rFonts w:asciiTheme="majorBidi" w:eastAsia="Arial Unicode MS" w:hAnsiTheme="majorBidi" w:cstheme="majorBidi"/>
                <w:color w:val="000000"/>
                <w:sz w:val="18"/>
                <w:szCs w:val="18"/>
                <w:lang w:val="en-GB"/>
              </w:rPr>
            </w:pPr>
            <w:proofErr w:type="spellStart"/>
            <w:r w:rsidRPr="00482CBD">
              <w:rPr>
                <w:rFonts w:asciiTheme="majorBidi" w:eastAsia="Arial Unicode MS" w:hAnsiTheme="majorBidi" w:cstheme="majorBidi"/>
                <w:color w:val="000000"/>
                <w:sz w:val="18"/>
                <w:szCs w:val="18"/>
                <w:lang w:val="en-GB"/>
              </w:rPr>
              <w:t>Darulaman</w:t>
            </w:r>
            <w:proofErr w:type="spellEnd"/>
            <w:r w:rsidRPr="00482CBD">
              <w:rPr>
                <w:rFonts w:asciiTheme="majorBidi" w:eastAsia="Arial Unicode MS" w:hAnsiTheme="majorBidi" w:cstheme="majorBidi"/>
                <w:color w:val="000000"/>
                <w:sz w:val="18"/>
                <w:szCs w:val="18"/>
                <w:lang w:val="en-GB"/>
              </w:rPr>
              <w:t xml:space="preserve"> Road Opposite of Ministry of commerce, Ayub khan mina District No 7 House #669  </w:t>
            </w:r>
          </w:p>
          <w:p w14:paraId="0CEADDDA" w14:textId="77777777" w:rsidR="00131817" w:rsidRPr="00482CBD" w:rsidRDefault="00131817" w:rsidP="005342FD">
            <w:pPr>
              <w:rPr>
                <w:rFonts w:asciiTheme="majorBidi" w:hAnsiTheme="majorBidi" w:cstheme="majorBidi"/>
                <w:sz w:val="18"/>
                <w:szCs w:val="18"/>
                <w:lang w:val="en-GB"/>
              </w:rPr>
            </w:pPr>
          </w:p>
          <w:p w14:paraId="597F9093"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Contact person:</w:t>
            </w:r>
          </w:p>
          <w:p w14:paraId="2340AA32" w14:textId="0EFBAF7C"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Hamed Wasil</w:t>
            </w:r>
          </w:p>
          <w:p w14:paraId="02CDFB49"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Tel: 0093(0)772630093</w:t>
            </w:r>
          </w:p>
          <w:p w14:paraId="332DDF0F"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Fax: N/A</w:t>
            </w:r>
          </w:p>
          <w:p w14:paraId="01D31D7E" w14:textId="7F9AEC4F" w:rsidR="00B9564A" w:rsidRPr="00BC4341" w:rsidRDefault="00B9564A" w:rsidP="00B9564A">
            <w:pPr>
              <w:rPr>
                <w:rFonts w:asciiTheme="majorBidi" w:hAnsiTheme="majorBidi" w:cstheme="majorBidi"/>
                <w:color w:val="00B0F0"/>
                <w:sz w:val="18"/>
                <w:szCs w:val="18"/>
                <w:u w:val="single"/>
                <w:lang w:val="en-GB"/>
              </w:rPr>
            </w:pPr>
            <w:r w:rsidRPr="00482CBD">
              <w:rPr>
                <w:rFonts w:asciiTheme="majorBidi" w:hAnsiTheme="majorBidi" w:cstheme="majorBidi"/>
                <w:sz w:val="18"/>
                <w:szCs w:val="18"/>
                <w:lang w:val="en-GB"/>
              </w:rPr>
              <w:t xml:space="preserve">Email: </w:t>
            </w:r>
            <w:r w:rsidR="00CB32BF" w:rsidRPr="00AF464C">
              <w:rPr>
                <w:color w:val="00B0F0"/>
                <w:sz w:val="18"/>
                <w:szCs w:val="18"/>
                <w:u w:val="single"/>
                <w:lang w:val="en-US"/>
              </w:rPr>
              <w:t>hamed.wasil@rraa.org.af</w:t>
            </w:r>
            <w:r w:rsidR="00CB32BF" w:rsidRPr="00BC4341">
              <w:rPr>
                <w:rFonts w:asciiTheme="majorBidi" w:hAnsiTheme="majorBidi" w:cstheme="majorBidi"/>
                <w:color w:val="00B0F0"/>
                <w:sz w:val="20"/>
                <w:szCs w:val="20"/>
                <w:u w:val="single"/>
                <w:lang w:val="en-GB"/>
              </w:rPr>
              <w:t xml:space="preserve"> </w:t>
            </w:r>
          </w:p>
          <w:p w14:paraId="1B1F297E" w14:textId="77777777" w:rsidR="00B9564A" w:rsidRPr="00BC4341" w:rsidRDefault="00B9564A" w:rsidP="00B9564A">
            <w:pPr>
              <w:rPr>
                <w:rFonts w:asciiTheme="majorBidi" w:hAnsiTheme="majorBidi" w:cstheme="majorBidi"/>
                <w:color w:val="00B0F0"/>
                <w:sz w:val="18"/>
                <w:szCs w:val="18"/>
                <w:u w:val="single"/>
                <w:lang w:val="en-GB"/>
              </w:rPr>
            </w:pPr>
          </w:p>
          <w:p w14:paraId="5C0F17D0" w14:textId="24256C14" w:rsidR="005342FD" w:rsidRPr="00482CBD" w:rsidRDefault="005F0093" w:rsidP="00131817">
            <w:pPr>
              <w:rPr>
                <w:rFonts w:asciiTheme="majorBidi" w:hAnsiTheme="majorBidi" w:cstheme="majorBidi"/>
                <w:sz w:val="18"/>
                <w:szCs w:val="18"/>
                <w:lang w:val="en-GB"/>
              </w:rPr>
            </w:pPr>
            <w:r w:rsidRPr="00482CBD">
              <w:rPr>
                <w:rFonts w:asciiTheme="majorBidi" w:hAnsiTheme="majorBidi" w:cstheme="majorBidi"/>
                <w:sz w:val="18"/>
                <w:szCs w:val="18"/>
                <w:lang w:val="en-GB"/>
              </w:rPr>
              <w:t>For Technical</w:t>
            </w:r>
            <w:r w:rsidR="005342FD" w:rsidRPr="00482CBD">
              <w:rPr>
                <w:rFonts w:asciiTheme="majorBidi" w:hAnsiTheme="majorBidi" w:cstheme="majorBidi"/>
                <w:sz w:val="18"/>
                <w:szCs w:val="18"/>
                <w:lang w:val="en-GB"/>
              </w:rPr>
              <w:t xml:space="preserve"> information </w:t>
            </w:r>
          </w:p>
          <w:p w14:paraId="05D3D262" w14:textId="692E14A2" w:rsidR="00B9564A" w:rsidRPr="00366F41" w:rsidRDefault="00B9564A" w:rsidP="00131817">
            <w:pPr>
              <w:rPr>
                <w:rFonts w:asciiTheme="majorBidi" w:hAnsiTheme="majorBidi" w:cstheme="majorBidi"/>
                <w:sz w:val="18"/>
                <w:szCs w:val="18"/>
                <w:lang w:val="en-US"/>
              </w:rPr>
            </w:pPr>
            <w:r w:rsidRPr="00366F41">
              <w:rPr>
                <w:rFonts w:asciiTheme="majorBidi" w:hAnsiTheme="majorBidi" w:cstheme="majorBidi"/>
                <w:sz w:val="18"/>
                <w:szCs w:val="18"/>
                <w:lang w:val="en-US"/>
              </w:rPr>
              <w:t>Mohammad Kabir Yaqubi</w:t>
            </w:r>
          </w:p>
          <w:p w14:paraId="4A117C80" w14:textId="047F4AA7" w:rsidR="005342FD" w:rsidRPr="00AF464C" w:rsidRDefault="005342FD" w:rsidP="003575F7">
            <w:pPr>
              <w:rPr>
                <w:rFonts w:asciiTheme="majorBidi" w:hAnsiTheme="majorBidi" w:cstheme="majorBidi"/>
                <w:sz w:val="18"/>
                <w:szCs w:val="18"/>
                <w:lang w:val="en-US"/>
              </w:rPr>
            </w:pPr>
            <w:r w:rsidRPr="00AF464C">
              <w:rPr>
                <w:rFonts w:asciiTheme="majorBidi" w:hAnsiTheme="majorBidi" w:cstheme="majorBidi"/>
                <w:sz w:val="18"/>
                <w:szCs w:val="18"/>
                <w:lang w:val="en-US"/>
              </w:rPr>
              <w:t>Tel:</w:t>
            </w:r>
            <w:r w:rsidR="0079471F" w:rsidRPr="00AF464C">
              <w:rPr>
                <w:rFonts w:asciiTheme="majorBidi" w:hAnsiTheme="majorBidi" w:cstheme="majorBidi"/>
                <w:sz w:val="18"/>
                <w:szCs w:val="18"/>
                <w:lang w:val="en-US"/>
              </w:rPr>
              <w:t xml:space="preserve"> </w:t>
            </w:r>
            <w:r w:rsidR="00CE59DB" w:rsidRPr="00AF464C">
              <w:rPr>
                <w:rFonts w:asciiTheme="majorBidi" w:hAnsiTheme="majorBidi" w:cstheme="majorBidi"/>
                <w:sz w:val="18"/>
                <w:szCs w:val="18"/>
                <w:lang w:val="en-US"/>
              </w:rPr>
              <w:t xml:space="preserve">+93 (0) </w:t>
            </w:r>
            <w:r w:rsidR="00B9564A" w:rsidRPr="00AF464C">
              <w:rPr>
                <w:rFonts w:asciiTheme="majorBidi" w:hAnsiTheme="majorBidi" w:cstheme="majorBidi"/>
                <w:sz w:val="18"/>
                <w:szCs w:val="18"/>
                <w:lang w:val="en-US"/>
              </w:rPr>
              <w:t>702020718</w:t>
            </w:r>
          </w:p>
          <w:p w14:paraId="3E3A4C34" w14:textId="23D9AABA" w:rsidR="00CE59DB" w:rsidRPr="00AF464C" w:rsidRDefault="005F0093" w:rsidP="00B9564A">
            <w:pPr>
              <w:rPr>
                <w:rFonts w:asciiTheme="majorBidi" w:hAnsiTheme="majorBidi" w:cstheme="majorBidi"/>
                <w:color w:val="00B0F0"/>
                <w:sz w:val="18"/>
                <w:szCs w:val="18"/>
                <w:u w:val="single"/>
                <w:lang w:val="en-US"/>
              </w:rPr>
            </w:pPr>
            <w:r w:rsidRPr="00AF464C">
              <w:rPr>
                <w:rFonts w:asciiTheme="majorBidi" w:hAnsiTheme="majorBidi" w:cstheme="majorBidi"/>
                <w:sz w:val="18"/>
                <w:szCs w:val="18"/>
                <w:lang w:val="en-US"/>
              </w:rPr>
              <w:t>Email:</w:t>
            </w:r>
            <w:r w:rsidR="00CB32BF" w:rsidRPr="00AF464C">
              <w:rPr>
                <w:rFonts w:asciiTheme="majorBidi" w:hAnsiTheme="majorBidi" w:cstheme="majorBidi"/>
                <w:sz w:val="18"/>
                <w:szCs w:val="18"/>
                <w:lang w:val="en-US"/>
              </w:rPr>
              <w:t xml:space="preserve"> </w:t>
            </w:r>
            <w:r w:rsidR="00B9564A" w:rsidRPr="00AF464C">
              <w:rPr>
                <w:rFonts w:asciiTheme="majorBidi" w:hAnsiTheme="majorBidi" w:cstheme="majorBidi"/>
                <w:color w:val="00B0F0"/>
                <w:sz w:val="18"/>
                <w:szCs w:val="18"/>
                <w:u w:val="single"/>
                <w:lang w:val="en-US"/>
              </w:rPr>
              <w:t>Kabir.Yaqubi@rraa.org.af</w:t>
            </w:r>
          </w:p>
          <w:p w14:paraId="798311A5" w14:textId="6968231D" w:rsidR="00506B2B" w:rsidRPr="00AF464C" w:rsidRDefault="00506B2B" w:rsidP="005342FD">
            <w:pPr>
              <w:rPr>
                <w:rFonts w:asciiTheme="majorBidi" w:hAnsiTheme="majorBidi" w:cstheme="majorBidi"/>
                <w:color w:val="FF0000"/>
                <w:sz w:val="18"/>
                <w:szCs w:val="18"/>
                <w:lang w:val="en-US"/>
              </w:rPr>
            </w:pPr>
          </w:p>
        </w:tc>
      </w:tr>
      <w:tr w:rsidR="00EC4465" w:rsidRPr="007B1E22" w14:paraId="7B4E77A2" w14:textId="77777777" w:rsidTr="00EC4465">
        <w:tc>
          <w:tcPr>
            <w:tcW w:w="3522" w:type="dxa"/>
            <w:tcBorders>
              <w:top w:val="nil"/>
              <w:left w:val="nil"/>
              <w:bottom w:val="nil"/>
              <w:right w:val="nil"/>
            </w:tcBorders>
          </w:tcPr>
          <w:p w14:paraId="6D0BDA6C" w14:textId="77777777" w:rsidR="00EC4465" w:rsidRPr="00AF464C" w:rsidRDefault="00EC4465" w:rsidP="00EC4465">
            <w:pPr>
              <w:rPr>
                <w:rFonts w:asciiTheme="majorBidi" w:hAnsiTheme="majorBidi" w:cstheme="majorBidi"/>
                <w:sz w:val="18"/>
                <w:szCs w:val="18"/>
                <w:lang w:val="en-US"/>
              </w:rPr>
            </w:pPr>
          </w:p>
        </w:tc>
        <w:tc>
          <w:tcPr>
            <w:tcW w:w="1257" w:type="dxa"/>
            <w:tcBorders>
              <w:top w:val="nil"/>
              <w:left w:val="nil"/>
              <w:bottom w:val="nil"/>
              <w:right w:val="single" w:sz="4" w:space="0" w:color="auto"/>
            </w:tcBorders>
          </w:tcPr>
          <w:p w14:paraId="7AC75BF7" w14:textId="77777777" w:rsidR="00EC4465" w:rsidRPr="00AF464C" w:rsidRDefault="00EC4465" w:rsidP="00EC4465">
            <w:pPr>
              <w:rPr>
                <w:rFonts w:asciiTheme="majorBidi" w:hAnsiTheme="majorBidi" w:cstheme="majorBidi"/>
                <w:sz w:val="18"/>
                <w:szCs w:val="18"/>
                <w:lang w:val="en-US"/>
              </w:rPr>
            </w:pPr>
          </w:p>
        </w:tc>
        <w:tc>
          <w:tcPr>
            <w:tcW w:w="5387" w:type="dxa"/>
            <w:gridSpan w:val="2"/>
            <w:tcBorders>
              <w:left w:val="single" w:sz="4" w:space="0" w:color="auto"/>
            </w:tcBorders>
          </w:tcPr>
          <w:p w14:paraId="31409549" w14:textId="4E0E1D06" w:rsidR="00EC4465" w:rsidRPr="00482CBD" w:rsidRDefault="00B9564A" w:rsidP="00F848F6">
            <w:pPr>
              <w:rPr>
                <w:rFonts w:asciiTheme="majorBidi" w:hAnsiTheme="majorBidi" w:cstheme="majorBidi"/>
                <w:b/>
                <w:color w:val="FF0000"/>
                <w:sz w:val="18"/>
                <w:szCs w:val="18"/>
                <w:lang w:val="en-GB"/>
              </w:rPr>
            </w:pPr>
            <w:r w:rsidRPr="00482CBD">
              <w:rPr>
                <w:rFonts w:asciiTheme="majorBidi" w:hAnsiTheme="majorBidi" w:cstheme="majorBidi"/>
                <w:b/>
                <w:sz w:val="18"/>
                <w:szCs w:val="18"/>
                <w:lang w:val="en-GB"/>
              </w:rPr>
              <w:t>Please note that the Quotations may be delivered to the Contracting Authority</w:t>
            </w:r>
            <w:r w:rsidR="00A93674">
              <w:rPr>
                <w:rFonts w:asciiTheme="majorBidi" w:hAnsiTheme="majorBidi" w:cstheme="majorBidi"/>
                <w:b/>
                <w:sz w:val="18"/>
                <w:szCs w:val="18"/>
                <w:lang w:val="en-GB"/>
              </w:rPr>
              <w:t xml:space="preserve"> as hard </w:t>
            </w:r>
            <w:r w:rsidR="00FF2593">
              <w:rPr>
                <w:rFonts w:asciiTheme="majorBidi" w:hAnsiTheme="majorBidi" w:cstheme="majorBidi"/>
                <w:b/>
                <w:sz w:val="18"/>
                <w:szCs w:val="18"/>
                <w:lang w:val="en-GB"/>
              </w:rPr>
              <w:t>copies</w:t>
            </w:r>
            <w:r w:rsidR="00A93674">
              <w:rPr>
                <w:rFonts w:asciiTheme="majorBidi" w:hAnsiTheme="majorBidi" w:cstheme="majorBidi"/>
                <w:b/>
                <w:sz w:val="18"/>
                <w:szCs w:val="18"/>
                <w:lang w:val="en-GB"/>
              </w:rPr>
              <w:t xml:space="preserve"> </w:t>
            </w:r>
            <w:r w:rsidR="00A93674" w:rsidRPr="00482CBD">
              <w:rPr>
                <w:rFonts w:asciiTheme="majorBidi" w:hAnsiTheme="majorBidi" w:cstheme="majorBidi"/>
                <w:b/>
                <w:sz w:val="18"/>
                <w:szCs w:val="18"/>
                <w:lang w:val="en-GB"/>
              </w:rPr>
              <w:t>at</w:t>
            </w:r>
            <w:r w:rsidRPr="00482CBD">
              <w:rPr>
                <w:rFonts w:asciiTheme="majorBidi" w:hAnsiTheme="majorBidi" w:cstheme="majorBidi"/>
                <w:b/>
                <w:sz w:val="18"/>
                <w:szCs w:val="18"/>
                <w:lang w:val="en-GB"/>
              </w:rPr>
              <w:t xml:space="preserve"> the above address in a sealed envelope clearly marked with the above File Number and the name of the submitting company.</w:t>
            </w:r>
          </w:p>
          <w:p w14:paraId="15ABCE11" w14:textId="6609FDC0" w:rsidR="00EC4465" w:rsidRPr="00482CBD" w:rsidRDefault="00CE3EDF" w:rsidP="00EC4465">
            <w:pPr>
              <w:rPr>
                <w:rFonts w:asciiTheme="majorBidi" w:hAnsiTheme="majorBidi" w:cstheme="majorBidi"/>
                <w:b/>
                <w:sz w:val="18"/>
                <w:szCs w:val="18"/>
                <w:lang w:val="en-GB"/>
              </w:rPr>
            </w:pPr>
            <w:r w:rsidRPr="00482CBD">
              <w:rPr>
                <w:rFonts w:asciiTheme="majorBidi" w:hAnsiTheme="majorBidi" w:cstheme="majorBidi"/>
                <w:b/>
                <w:sz w:val="18"/>
                <w:szCs w:val="18"/>
                <w:lang w:val="en-GB"/>
              </w:rPr>
              <w:t>A</w:t>
            </w:r>
            <w:r w:rsidR="00EC4465" w:rsidRPr="00482CBD">
              <w:rPr>
                <w:rFonts w:asciiTheme="majorBidi" w:hAnsiTheme="majorBidi" w:cstheme="majorBidi"/>
                <w:b/>
                <w:sz w:val="18"/>
                <w:szCs w:val="18"/>
                <w:lang w:val="en-GB"/>
              </w:rPr>
              <w:t>ll the quotations will be opened in the pr</w:t>
            </w:r>
            <w:r w:rsidR="00D209D5" w:rsidRPr="00482CBD">
              <w:rPr>
                <w:rFonts w:asciiTheme="majorBidi" w:hAnsiTheme="majorBidi" w:cstheme="majorBidi"/>
                <w:b/>
                <w:sz w:val="18"/>
                <w:szCs w:val="18"/>
                <w:lang w:val="en-GB"/>
              </w:rPr>
              <w:t xml:space="preserve">esence of the applicants. On </w:t>
            </w:r>
            <w:r w:rsidR="00286483">
              <w:rPr>
                <w:rFonts w:asciiTheme="majorBidi" w:hAnsiTheme="majorBidi" w:cstheme="majorBidi"/>
                <w:b/>
                <w:sz w:val="18"/>
                <w:szCs w:val="18"/>
                <w:lang w:val="en-GB"/>
              </w:rPr>
              <w:t>September</w:t>
            </w:r>
            <w:r w:rsidR="00AB736D">
              <w:rPr>
                <w:rFonts w:asciiTheme="majorBidi" w:hAnsiTheme="majorBidi" w:cstheme="majorBidi"/>
                <w:b/>
                <w:sz w:val="18"/>
                <w:szCs w:val="18"/>
                <w:lang w:val="en-GB"/>
              </w:rPr>
              <w:t xml:space="preserve"> </w:t>
            </w:r>
            <w:r w:rsidR="00286483">
              <w:rPr>
                <w:rFonts w:asciiTheme="majorBidi" w:hAnsiTheme="majorBidi" w:cstheme="majorBidi"/>
                <w:b/>
                <w:sz w:val="18"/>
                <w:szCs w:val="18"/>
                <w:lang w:val="en-GB"/>
              </w:rPr>
              <w:t>27</w:t>
            </w:r>
            <w:r w:rsidR="00EC4465" w:rsidRPr="00482CBD">
              <w:rPr>
                <w:rFonts w:asciiTheme="majorBidi" w:hAnsiTheme="majorBidi" w:cstheme="majorBidi"/>
                <w:b/>
                <w:sz w:val="18"/>
                <w:szCs w:val="18"/>
                <w:lang w:val="en-GB"/>
              </w:rPr>
              <w:t xml:space="preserve">, 2023 </w:t>
            </w:r>
          </w:p>
          <w:p w14:paraId="43E3DEB9" w14:textId="50A6D2CD" w:rsidR="009F276C" w:rsidRPr="00482CBD" w:rsidRDefault="00A93674" w:rsidP="00EC4465">
            <w:pPr>
              <w:rPr>
                <w:rFonts w:asciiTheme="majorBidi" w:hAnsiTheme="majorBidi" w:cstheme="majorBidi"/>
                <w:b/>
                <w:sz w:val="18"/>
                <w:szCs w:val="18"/>
                <w:lang w:val="en-GB"/>
              </w:rPr>
            </w:pPr>
            <w:r>
              <w:rPr>
                <w:rFonts w:asciiTheme="majorBidi" w:hAnsiTheme="majorBidi" w:cstheme="majorBidi"/>
                <w:b/>
                <w:sz w:val="18"/>
                <w:szCs w:val="18"/>
                <w:lang w:val="en-GB"/>
              </w:rPr>
              <w:t>T</w:t>
            </w:r>
            <w:r w:rsidR="006062E3">
              <w:rPr>
                <w:rFonts w:asciiTheme="majorBidi" w:hAnsiTheme="majorBidi" w:cstheme="majorBidi"/>
                <w:b/>
                <w:sz w:val="18"/>
                <w:szCs w:val="18"/>
                <w:lang w:val="en-GB"/>
              </w:rPr>
              <w:t>e</w:t>
            </w:r>
            <w:r>
              <w:rPr>
                <w:rFonts w:asciiTheme="majorBidi" w:hAnsiTheme="majorBidi" w:cstheme="majorBidi"/>
                <w:b/>
                <w:sz w:val="18"/>
                <w:szCs w:val="18"/>
                <w:lang w:val="en-GB"/>
              </w:rPr>
              <w:t xml:space="preserve">nder </w:t>
            </w:r>
            <w:r w:rsidR="006062E3">
              <w:rPr>
                <w:rFonts w:asciiTheme="majorBidi" w:hAnsiTheme="majorBidi" w:cstheme="majorBidi"/>
                <w:b/>
                <w:sz w:val="18"/>
                <w:szCs w:val="18"/>
                <w:lang w:val="en-GB"/>
              </w:rPr>
              <w:t>submission</w:t>
            </w:r>
            <w:r>
              <w:rPr>
                <w:rFonts w:asciiTheme="majorBidi" w:hAnsiTheme="majorBidi" w:cstheme="majorBidi"/>
                <w:b/>
                <w:sz w:val="18"/>
                <w:szCs w:val="18"/>
                <w:lang w:val="en-GB"/>
              </w:rPr>
              <w:t xml:space="preserve"> date and </w:t>
            </w:r>
            <w:r w:rsidR="00441B6B" w:rsidRPr="00482CBD">
              <w:rPr>
                <w:rFonts w:asciiTheme="majorBidi" w:hAnsiTheme="majorBidi" w:cstheme="majorBidi"/>
                <w:b/>
                <w:sz w:val="18"/>
                <w:szCs w:val="18"/>
                <w:lang w:val="en-GB"/>
              </w:rPr>
              <w:t>Time:</w:t>
            </w:r>
            <w:r w:rsidR="00441B6B">
              <w:rPr>
                <w:rFonts w:asciiTheme="majorBidi" w:hAnsiTheme="majorBidi" w:cstheme="majorBidi"/>
                <w:b/>
                <w:sz w:val="18"/>
                <w:szCs w:val="18"/>
                <w:lang w:val="en-GB"/>
              </w:rPr>
              <w:t xml:space="preserve"> September</w:t>
            </w:r>
            <w:r w:rsidR="00AF464C">
              <w:rPr>
                <w:rFonts w:asciiTheme="majorBidi" w:hAnsiTheme="majorBidi" w:cstheme="majorBidi"/>
                <w:b/>
                <w:sz w:val="18"/>
                <w:szCs w:val="18"/>
                <w:lang w:val="en-GB"/>
              </w:rPr>
              <w:t>,</w:t>
            </w:r>
            <w:r w:rsidR="00441B6B">
              <w:rPr>
                <w:rFonts w:asciiTheme="majorBidi" w:hAnsiTheme="majorBidi" w:cstheme="majorBidi"/>
                <w:b/>
                <w:sz w:val="18"/>
                <w:szCs w:val="18"/>
                <w:lang w:val="en-GB"/>
              </w:rPr>
              <w:t>27</w:t>
            </w:r>
            <w:r w:rsidR="00AF464C">
              <w:rPr>
                <w:rFonts w:asciiTheme="majorBidi" w:hAnsiTheme="majorBidi" w:cstheme="majorBidi"/>
                <w:b/>
                <w:sz w:val="18"/>
                <w:szCs w:val="18"/>
                <w:lang w:val="en-GB"/>
              </w:rPr>
              <w:t>,023</w:t>
            </w:r>
            <w:r>
              <w:rPr>
                <w:rFonts w:asciiTheme="majorBidi" w:hAnsiTheme="majorBidi" w:cstheme="majorBidi"/>
                <w:b/>
                <w:sz w:val="18"/>
                <w:szCs w:val="18"/>
                <w:lang w:val="en-GB"/>
              </w:rPr>
              <w:t xml:space="preserve"> time</w:t>
            </w:r>
            <w:r w:rsidR="00CE3EDF" w:rsidRPr="00482CBD">
              <w:rPr>
                <w:rFonts w:asciiTheme="majorBidi" w:hAnsiTheme="majorBidi" w:cstheme="majorBidi"/>
                <w:b/>
                <w:sz w:val="18"/>
                <w:szCs w:val="18"/>
                <w:lang w:val="en-GB"/>
              </w:rPr>
              <w:t xml:space="preserve"> 0</w:t>
            </w:r>
            <w:r w:rsidR="009F276C" w:rsidRPr="00482CBD">
              <w:rPr>
                <w:rFonts w:asciiTheme="majorBidi" w:hAnsiTheme="majorBidi" w:cstheme="majorBidi"/>
                <w:b/>
                <w:sz w:val="18"/>
                <w:szCs w:val="18"/>
                <w:lang w:val="en-GB"/>
              </w:rPr>
              <w:t>1</w:t>
            </w:r>
            <w:r w:rsidR="00CE3EDF" w:rsidRPr="00482CBD">
              <w:rPr>
                <w:rFonts w:asciiTheme="majorBidi" w:hAnsiTheme="majorBidi" w:cstheme="majorBidi"/>
                <w:b/>
                <w:sz w:val="18"/>
                <w:szCs w:val="18"/>
                <w:lang w:val="en-GB"/>
              </w:rPr>
              <w:t>:00 PM – 0</w:t>
            </w:r>
            <w:r w:rsidR="009F276C" w:rsidRPr="00482CBD">
              <w:rPr>
                <w:rFonts w:asciiTheme="majorBidi" w:hAnsiTheme="majorBidi" w:cstheme="majorBidi"/>
                <w:b/>
                <w:sz w:val="18"/>
                <w:szCs w:val="18"/>
                <w:lang w:val="en-GB"/>
              </w:rPr>
              <w:t>2</w:t>
            </w:r>
            <w:r w:rsidR="00CE3EDF" w:rsidRPr="00482CBD">
              <w:rPr>
                <w:rFonts w:asciiTheme="majorBidi" w:hAnsiTheme="majorBidi" w:cstheme="majorBidi"/>
                <w:b/>
                <w:sz w:val="18"/>
                <w:szCs w:val="18"/>
                <w:lang w:val="en-GB"/>
              </w:rPr>
              <w:t>:00 PM</w:t>
            </w:r>
          </w:p>
          <w:p w14:paraId="55E49BF6" w14:textId="7649DAB2" w:rsidR="009F276C" w:rsidRPr="00482CBD" w:rsidRDefault="006062E3" w:rsidP="00EC4465">
            <w:pPr>
              <w:rPr>
                <w:rFonts w:asciiTheme="majorBidi" w:hAnsiTheme="majorBidi" w:cstheme="majorBidi"/>
                <w:b/>
                <w:sz w:val="18"/>
                <w:szCs w:val="18"/>
                <w:lang w:val="en-GB"/>
              </w:rPr>
            </w:pPr>
            <w:r>
              <w:rPr>
                <w:rFonts w:asciiTheme="majorBidi" w:hAnsiTheme="majorBidi" w:cstheme="majorBidi"/>
                <w:b/>
                <w:sz w:val="18"/>
                <w:szCs w:val="18"/>
                <w:lang w:val="en-GB"/>
              </w:rPr>
              <w:t>Tender o</w:t>
            </w:r>
            <w:r w:rsidR="009F276C" w:rsidRPr="00482CBD">
              <w:rPr>
                <w:rFonts w:asciiTheme="majorBidi" w:hAnsiTheme="majorBidi" w:cstheme="majorBidi"/>
                <w:b/>
                <w:sz w:val="18"/>
                <w:szCs w:val="18"/>
                <w:lang w:val="en-GB"/>
              </w:rPr>
              <w:t xml:space="preserve">pening date and </w:t>
            </w:r>
            <w:r w:rsidR="00441B6B" w:rsidRPr="00482CBD">
              <w:rPr>
                <w:rFonts w:asciiTheme="majorBidi" w:hAnsiTheme="majorBidi" w:cstheme="majorBidi"/>
                <w:b/>
                <w:sz w:val="18"/>
                <w:szCs w:val="18"/>
                <w:lang w:val="en-GB"/>
              </w:rPr>
              <w:t>Time:</w:t>
            </w:r>
            <w:r w:rsidR="00441B6B">
              <w:rPr>
                <w:rFonts w:asciiTheme="majorBidi" w:hAnsiTheme="majorBidi" w:cstheme="majorBidi"/>
                <w:b/>
                <w:sz w:val="18"/>
                <w:szCs w:val="18"/>
                <w:lang w:val="en-GB"/>
              </w:rPr>
              <w:t xml:space="preserve"> September 27</w:t>
            </w:r>
            <w:r w:rsidR="00FF2593">
              <w:rPr>
                <w:rFonts w:asciiTheme="majorBidi" w:hAnsiTheme="majorBidi" w:cstheme="majorBidi"/>
                <w:b/>
                <w:sz w:val="18"/>
                <w:szCs w:val="18"/>
                <w:lang w:val="en-GB"/>
              </w:rPr>
              <w:t>, 2023,</w:t>
            </w:r>
            <w:r w:rsidR="00A93674">
              <w:rPr>
                <w:rFonts w:asciiTheme="majorBidi" w:hAnsiTheme="majorBidi" w:cstheme="majorBidi"/>
                <w:b/>
                <w:sz w:val="18"/>
                <w:szCs w:val="18"/>
                <w:lang w:val="en-GB"/>
              </w:rPr>
              <w:t xml:space="preserve"> time </w:t>
            </w:r>
            <w:r w:rsidR="009F276C" w:rsidRPr="00482CBD">
              <w:rPr>
                <w:rFonts w:asciiTheme="majorBidi" w:hAnsiTheme="majorBidi" w:cstheme="majorBidi"/>
                <w:b/>
                <w:sz w:val="18"/>
                <w:szCs w:val="18"/>
                <w:lang w:val="en-GB"/>
              </w:rPr>
              <w:t>02:00 PM- 03:00 PM.</w:t>
            </w:r>
          </w:p>
          <w:p w14:paraId="1C588BE2" w14:textId="45C23D2F" w:rsidR="00A93674" w:rsidRPr="00482CBD" w:rsidRDefault="00CE3EDF" w:rsidP="00AF464C">
            <w:pPr>
              <w:rPr>
                <w:rFonts w:asciiTheme="majorBidi" w:hAnsiTheme="majorBidi" w:cstheme="majorBidi"/>
                <w:b/>
                <w:sz w:val="18"/>
                <w:szCs w:val="18"/>
                <w:lang w:val="en-GB"/>
              </w:rPr>
            </w:pPr>
            <w:r w:rsidRPr="00482CBD">
              <w:rPr>
                <w:rFonts w:asciiTheme="majorBidi" w:hAnsiTheme="majorBidi" w:cstheme="majorBidi"/>
                <w:b/>
                <w:sz w:val="18"/>
                <w:szCs w:val="18"/>
                <w:lang w:val="en-GB"/>
              </w:rPr>
              <w:t xml:space="preserve"> </w:t>
            </w:r>
            <w:r w:rsidR="009F276C" w:rsidRPr="00482CBD">
              <w:rPr>
                <w:rFonts w:asciiTheme="majorBidi" w:hAnsiTheme="majorBidi" w:cstheme="majorBidi"/>
                <w:b/>
                <w:sz w:val="18"/>
                <w:szCs w:val="18"/>
                <w:lang w:val="en-GB"/>
              </w:rPr>
              <w:t>A</w:t>
            </w:r>
            <w:r w:rsidR="00EC4465" w:rsidRPr="00482CBD">
              <w:rPr>
                <w:rFonts w:asciiTheme="majorBidi" w:hAnsiTheme="majorBidi" w:cstheme="majorBidi"/>
                <w:b/>
                <w:sz w:val="18"/>
                <w:szCs w:val="18"/>
                <w:lang w:val="en-GB"/>
              </w:rPr>
              <w:t xml:space="preserve">t the above-mentioned address. </w:t>
            </w:r>
          </w:p>
          <w:p w14:paraId="5FD14B9C" w14:textId="19E8A30C" w:rsidR="00EC4465" w:rsidRPr="00482CBD" w:rsidRDefault="00EC4465" w:rsidP="00EC4465">
            <w:pPr>
              <w:rPr>
                <w:rFonts w:asciiTheme="majorBidi" w:hAnsiTheme="majorBidi" w:cstheme="majorBidi"/>
                <w:b/>
                <w:color w:val="FF0000"/>
                <w:sz w:val="18"/>
                <w:szCs w:val="18"/>
                <w:lang w:val="en-GB"/>
              </w:rPr>
            </w:pPr>
          </w:p>
        </w:tc>
      </w:tr>
    </w:tbl>
    <w:p w14:paraId="7CD4E3CE" w14:textId="77777777" w:rsidR="00B420E4" w:rsidRDefault="00B420E4" w:rsidP="00D73BF7">
      <w:pPr>
        <w:rPr>
          <w:rFonts w:ascii="Arial" w:hAnsi="Arial" w:cs="Arial"/>
          <w:sz w:val="20"/>
          <w:szCs w:val="20"/>
          <w:lang w:val="en-GB"/>
        </w:rPr>
      </w:pPr>
    </w:p>
    <w:p w14:paraId="0DE81334" w14:textId="77777777" w:rsidR="00B420E4" w:rsidRDefault="00B420E4" w:rsidP="00D73BF7">
      <w:pPr>
        <w:rPr>
          <w:rFonts w:ascii="Arial" w:hAnsi="Arial" w:cs="Arial"/>
          <w:sz w:val="20"/>
          <w:szCs w:val="20"/>
          <w:lang w:val="en-GB"/>
        </w:rPr>
      </w:pPr>
    </w:p>
    <w:p w14:paraId="28164702" w14:textId="77777777" w:rsidR="004B1AA4" w:rsidRDefault="004B1AA4" w:rsidP="00D73BF7">
      <w:pPr>
        <w:rPr>
          <w:rFonts w:ascii="Arial" w:hAnsi="Arial" w:cs="Arial"/>
          <w:sz w:val="20"/>
          <w:szCs w:val="20"/>
          <w:lang w:val="en-GB"/>
        </w:rPr>
      </w:pPr>
    </w:p>
    <w:p w14:paraId="45932F13" w14:textId="77777777" w:rsidR="004B1AA4" w:rsidRPr="001F6758" w:rsidRDefault="004B1AA4" w:rsidP="00D73BF7">
      <w:pPr>
        <w:rPr>
          <w:rFonts w:ascii="Arial" w:hAnsi="Arial" w:cs="Arial"/>
          <w:sz w:val="20"/>
          <w:szCs w:val="20"/>
          <w:lang w:val="en-GB"/>
        </w:rPr>
      </w:pPr>
    </w:p>
    <w:p w14:paraId="1B355F3A" w14:textId="77777777" w:rsidR="00D73BF7" w:rsidRPr="001F6758" w:rsidRDefault="00D73BF7" w:rsidP="00D73BF7">
      <w:pPr>
        <w:rPr>
          <w:rFonts w:ascii="Arial" w:hAnsi="Arial" w:cs="Arial"/>
          <w:b/>
          <w:lang w:val="en-GB"/>
        </w:rPr>
      </w:pPr>
    </w:p>
    <w:p w14:paraId="6992E36C" w14:textId="565D3698" w:rsidR="005342FD" w:rsidRPr="004B1AA4" w:rsidRDefault="005342FD" w:rsidP="001C37CB">
      <w:pPr>
        <w:rPr>
          <w:rFonts w:asciiTheme="majorBidi" w:hAnsiTheme="majorBidi" w:cstheme="majorBidi"/>
          <w:bCs/>
          <w:caps/>
          <w:sz w:val="20"/>
          <w:szCs w:val="20"/>
          <w:lang w:val="en-GB"/>
        </w:rPr>
      </w:pPr>
      <w:r w:rsidRPr="004B1AA4">
        <w:rPr>
          <w:rFonts w:asciiTheme="majorBidi" w:hAnsiTheme="majorBidi" w:cstheme="majorBidi"/>
          <w:bCs/>
          <w:caps/>
          <w:szCs w:val="16"/>
          <w:lang w:val="en-GB"/>
        </w:rPr>
        <w:t xml:space="preserve">Rural ReHEBILATATION ASSOCIATION </w:t>
      </w:r>
      <w:r w:rsidR="00131817" w:rsidRPr="004B1AA4">
        <w:rPr>
          <w:rFonts w:asciiTheme="majorBidi" w:hAnsiTheme="majorBidi" w:cstheme="majorBidi"/>
          <w:bCs/>
          <w:caps/>
          <w:szCs w:val="16"/>
          <w:lang w:val="en-GB"/>
        </w:rPr>
        <w:t>For</w:t>
      </w:r>
      <w:r w:rsidR="007534FB" w:rsidRPr="004B1AA4">
        <w:rPr>
          <w:rFonts w:asciiTheme="majorBidi" w:hAnsiTheme="majorBidi" w:cstheme="majorBidi"/>
          <w:bCs/>
          <w:caps/>
          <w:szCs w:val="16"/>
          <w:lang w:val="en-GB"/>
        </w:rPr>
        <w:t xml:space="preserve"> aFGHANISTAN (rraa)</w:t>
      </w:r>
      <w:r w:rsidR="00131817" w:rsidRPr="004B1AA4">
        <w:rPr>
          <w:rFonts w:asciiTheme="majorBidi" w:hAnsiTheme="majorBidi" w:cstheme="majorBidi"/>
          <w:bCs/>
          <w:caps/>
          <w:szCs w:val="16"/>
          <w:lang w:val="en-GB"/>
        </w:rPr>
        <w:t xml:space="preserve"> </w:t>
      </w:r>
      <w:r w:rsidR="00FA618F" w:rsidRPr="004B1AA4">
        <w:rPr>
          <w:rFonts w:asciiTheme="majorBidi" w:hAnsiTheme="majorBidi" w:cstheme="majorBidi"/>
          <w:bCs/>
          <w:caps/>
          <w:szCs w:val="16"/>
          <w:lang w:val="en-GB"/>
        </w:rPr>
        <w:fldChar w:fldCharType="begin"/>
      </w:r>
      <w:r w:rsidR="00D73BF7" w:rsidRPr="004B1AA4">
        <w:rPr>
          <w:rFonts w:asciiTheme="majorBidi" w:hAnsiTheme="majorBidi" w:cstheme="majorBidi"/>
          <w:bCs/>
          <w:caps/>
          <w:szCs w:val="16"/>
          <w:lang w:val="en-GB"/>
        </w:rPr>
        <w:instrText>"[Click here and type country]"</w:instrText>
      </w:r>
      <w:r w:rsidR="00FA618F" w:rsidRPr="004B1AA4">
        <w:rPr>
          <w:rFonts w:asciiTheme="majorBidi" w:hAnsiTheme="majorBidi" w:cstheme="majorBidi"/>
          <w:bCs/>
          <w:caps/>
          <w:szCs w:val="16"/>
          <w:lang w:val="en-GB"/>
        </w:rPr>
        <w:fldChar w:fldCharType="end"/>
      </w:r>
      <w:r w:rsidR="00D73BF7" w:rsidRPr="004B1AA4">
        <w:rPr>
          <w:rFonts w:asciiTheme="majorBidi" w:hAnsiTheme="majorBidi" w:cstheme="majorBidi"/>
          <w:bCs/>
          <w:caps/>
          <w:lang w:val="en-GB"/>
        </w:rPr>
        <w:t>invites you to submit a quotation for the following</w:t>
      </w:r>
      <w:r w:rsidR="00FF59AA" w:rsidRPr="004B1AA4">
        <w:rPr>
          <w:rFonts w:asciiTheme="majorBidi" w:hAnsiTheme="majorBidi" w:cstheme="majorBidi"/>
          <w:bCs/>
          <w:caps/>
          <w:lang w:val="en-GB"/>
        </w:rPr>
        <w:t xml:space="preserve"> goods with delivery to</w:t>
      </w:r>
      <w:r w:rsidR="00E8270B" w:rsidRPr="004B1AA4">
        <w:rPr>
          <w:rFonts w:asciiTheme="majorBidi" w:hAnsiTheme="majorBidi" w:cstheme="majorBidi"/>
          <w:bCs/>
          <w:caps/>
          <w:lang w:val="en-GB"/>
        </w:rPr>
        <w:t xml:space="preserve"> THE</w:t>
      </w:r>
      <w:r w:rsidR="00FF59AA" w:rsidRPr="004B1AA4">
        <w:rPr>
          <w:rFonts w:asciiTheme="majorBidi" w:hAnsiTheme="majorBidi" w:cstheme="majorBidi"/>
          <w:bCs/>
          <w:caps/>
          <w:lang w:val="en-GB"/>
        </w:rPr>
        <w:t xml:space="preserve"> project site </w:t>
      </w:r>
      <w:r w:rsidR="00913328" w:rsidRPr="004B1AA4">
        <w:rPr>
          <w:rFonts w:asciiTheme="majorBidi" w:hAnsiTheme="majorBidi" w:cstheme="majorBidi"/>
          <w:bCs/>
          <w:caps/>
          <w:lang w:val="en-GB"/>
        </w:rPr>
        <w:t>(</w:t>
      </w:r>
      <w:r w:rsidR="00CE3EDF" w:rsidRPr="004B1AA4">
        <w:rPr>
          <w:rFonts w:asciiTheme="majorBidi" w:hAnsiTheme="majorBidi" w:cstheme="majorBidi"/>
          <w:bCs/>
          <w:caps/>
          <w:lang w:val="en-GB"/>
        </w:rPr>
        <w:t>Baraki Barak and Pul e alam</w:t>
      </w:r>
      <w:r w:rsidR="00A043FC" w:rsidRPr="004B1AA4">
        <w:rPr>
          <w:rFonts w:asciiTheme="majorBidi" w:hAnsiTheme="majorBidi" w:cstheme="majorBidi"/>
          <w:bCs/>
          <w:caps/>
          <w:lang w:val="en-GB"/>
        </w:rPr>
        <w:t xml:space="preserve"> DISTRICTS</w:t>
      </w:r>
      <w:r w:rsidR="00FF59AA" w:rsidRPr="004B1AA4">
        <w:rPr>
          <w:rFonts w:asciiTheme="majorBidi" w:hAnsiTheme="majorBidi" w:cstheme="majorBidi"/>
          <w:bCs/>
          <w:caps/>
          <w:lang w:val="en-GB"/>
        </w:rPr>
        <w:t xml:space="preserve"> of </w:t>
      </w:r>
      <w:r w:rsidR="00CB32BF">
        <w:rPr>
          <w:rFonts w:asciiTheme="majorBidi" w:hAnsiTheme="majorBidi" w:cstheme="majorBidi"/>
          <w:bCs/>
          <w:caps/>
          <w:lang w:val="en-GB"/>
        </w:rPr>
        <w:t>Logar</w:t>
      </w:r>
      <w:r w:rsidR="00FF59AA" w:rsidRPr="004B1AA4">
        <w:rPr>
          <w:rFonts w:asciiTheme="majorBidi" w:hAnsiTheme="majorBidi" w:cstheme="majorBidi"/>
          <w:bCs/>
          <w:caps/>
          <w:lang w:val="en-GB"/>
        </w:rPr>
        <w:t xml:space="preserve"> province)</w:t>
      </w:r>
    </w:p>
    <w:p w14:paraId="432B9EA5" w14:textId="77777777" w:rsidR="00D73BF7" w:rsidRPr="004B1AA4" w:rsidRDefault="00D73BF7" w:rsidP="00D73BF7">
      <w:pPr>
        <w:rPr>
          <w:rFonts w:asciiTheme="majorBidi" w:hAnsiTheme="majorBidi" w:cstheme="majorBidi"/>
          <w:bCs/>
          <w:sz w:val="20"/>
          <w:szCs w:val="20"/>
          <w:lang w:val="en-GB"/>
        </w:rPr>
      </w:pPr>
    </w:p>
    <w:tbl>
      <w:tblPr>
        <w:tblW w:w="109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665"/>
        <w:gridCol w:w="3646"/>
        <w:gridCol w:w="1517"/>
        <w:gridCol w:w="1698"/>
        <w:gridCol w:w="718"/>
        <w:gridCol w:w="1253"/>
      </w:tblGrid>
      <w:tr w:rsidR="003C3053" w:rsidRPr="008C4155" w14:paraId="0523FBF7" w14:textId="77777777" w:rsidTr="00A31480">
        <w:trPr>
          <w:trHeight w:val="732"/>
        </w:trPr>
        <w:tc>
          <w:tcPr>
            <w:tcW w:w="483" w:type="dxa"/>
            <w:tcBorders>
              <w:bottom w:val="single" w:sz="4" w:space="0" w:color="auto"/>
            </w:tcBorders>
            <w:shd w:val="clear" w:color="auto" w:fill="F2F2F2" w:themeFill="background1" w:themeFillShade="F2"/>
            <w:vAlign w:val="center"/>
          </w:tcPr>
          <w:p w14:paraId="7B71F5CE" w14:textId="5BDCDA65" w:rsidR="00CF7A94" w:rsidRPr="001F6758" w:rsidRDefault="00230173" w:rsidP="00112B19">
            <w:pPr>
              <w:jc w:val="center"/>
              <w:rPr>
                <w:rFonts w:ascii="Arial" w:hAnsi="Arial" w:cs="Arial"/>
                <w:b/>
                <w:sz w:val="20"/>
                <w:szCs w:val="20"/>
                <w:lang w:val="en-GB"/>
              </w:rPr>
            </w:pPr>
            <w:r>
              <w:rPr>
                <w:rFonts w:ascii="Arial" w:hAnsi="Arial" w:cs="Arial"/>
                <w:b/>
                <w:sz w:val="20"/>
                <w:szCs w:val="20"/>
                <w:lang w:val="en-GB"/>
              </w:rPr>
              <w:t>No</w:t>
            </w:r>
          </w:p>
        </w:tc>
        <w:tc>
          <w:tcPr>
            <w:tcW w:w="1665" w:type="dxa"/>
            <w:tcBorders>
              <w:bottom w:val="single" w:sz="4" w:space="0" w:color="auto"/>
            </w:tcBorders>
            <w:shd w:val="clear" w:color="auto" w:fill="F2F2F2" w:themeFill="background1" w:themeFillShade="F2"/>
            <w:vAlign w:val="center"/>
          </w:tcPr>
          <w:p w14:paraId="29EBAC2E" w14:textId="742C5382" w:rsidR="00CF7A94" w:rsidRPr="001F6758" w:rsidRDefault="00CF7A94" w:rsidP="00112B19">
            <w:pPr>
              <w:jc w:val="center"/>
              <w:rPr>
                <w:rFonts w:ascii="Arial" w:hAnsi="Arial" w:cs="Arial"/>
                <w:b/>
                <w:sz w:val="20"/>
                <w:szCs w:val="20"/>
                <w:lang w:val="en-GB"/>
              </w:rPr>
            </w:pPr>
            <w:r>
              <w:rPr>
                <w:rFonts w:ascii="Arial" w:hAnsi="Arial" w:cs="Arial"/>
                <w:b/>
                <w:sz w:val="20"/>
                <w:szCs w:val="20"/>
                <w:lang w:val="en-GB"/>
              </w:rPr>
              <w:t>Item</w:t>
            </w:r>
          </w:p>
        </w:tc>
        <w:tc>
          <w:tcPr>
            <w:tcW w:w="3646" w:type="dxa"/>
            <w:tcBorders>
              <w:bottom w:val="single" w:sz="4" w:space="0" w:color="auto"/>
            </w:tcBorders>
            <w:shd w:val="clear" w:color="auto" w:fill="F2F2F2" w:themeFill="background1" w:themeFillShade="F2"/>
            <w:vAlign w:val="center"/>
          </w:tcPr>
          <w:p w14:paraId="5DEFE62E" w14:textId="1F15FF31" w:rsidR="00CF7A94" w:rsidRPr="001F6758" w:rsidRDefault="00CF7A94" w:rsidP="00112B19">
            <w:pPr>
              <w:jc w:val="center"/>
              <w:rPr>
                <w:rFonts w:ascii="Arial" w:hAnsi="Arial" w:cs="Arial"/>
                <w:b/>
                <w:sz w:val="20"/>
                <w:szCs w:val="20"/>
                <w:lang w:val="en-GB"/>
              </w:rPr>
            </w:pPr>
            <w:r w:rsidRPr="001F6758">
              <w:rPr>
                <w:rFonts w:ascii="Arial" w:hAnsi="Arial" w:cs="Arial"/>
                <w:b/>
                <w:sz w:val="20"/>
                <w:szCs w:val="20"/>
                <w:lang w:val="en-GB"/>
              </w:rPr>
              <w:t>Description</w:t>
            </w:r>
          </w:p>
        </w:tc>
        <w:tc>
          <w:tcPr>
            <w:tcW w:w="1517" w:type="dxa"/>
            <w:tcBorders>
              <w:bottom w:val="single" w:sz="4" w:space="0" w:color="auto"/>
            </w:tcBorders>
            <w:shd w:val="clear" w:color="auto" w:fill="F2F2F2" w:themeFill="background1" w:themeFillShade="F2"/>
            <w:vAlign w:val="center"/>
          </w:tcPr>
          <w:p w14:paraId="575E66C6" w14:textId="572A7956" w:rsidR="00CF7A94" w:rsidRPr="001F6758" w:rsidRDefault="00112B19" w:rsidP="00112B19">
            <w:pPr>
              <w:pStyle w:val="Heading1"/>
              <w:jc w:val="center"/>
            </w:pPr>
            <w:r>
              <w:t>Variety</w:t>
            </w:r>
            <w:r w:rsidR="00334B3B">
              <w:t>/Brand</w:t>
            </w:r>
          </w:p>
        </w:tc>
        <w:tc>
          <w:tcPr>
            <w:tcW w:w="1698" w:type="dxa"/>
            <w:tcBorders>
              <w:bottom w:val="single" w:sz="4" w:space="0" w:color="auto"/>
            </w:tcBorders>
            <w:shd w:val="clear" w:color="auto" w:fill="F2F2F2" w:themeFill="background1" w:themeFillShade="F2"/>
            <w:vAlign w:val="center"/>
          </w:tcPr>
          <w:p w14:paraId="5B99A1A1" w14:textId="107E7062" w:rsidR="00CF7A94" w:rsidRPr="001F6758" w:rsidRDefault="00D97593" w:rsidP="00D97593">
            <w:pPr>
              <w:pStyle w:val="Heading1"/>
            </w:pPr>
            <w:r>
              <w:t>Location</w:t>
            </w:r>
          </w:p>
        </w:tc>
        <w:tc>
          <w:tcPr>
            <w:tcW w:w="718" w:type="dxa"/>
            <w:tcBorders>
              <w:bottom w:val="single" w:sz="4" w:space="0" w:color="auto"/>
            </w:tcBorders>
            <w:shd w:val="clear" w:color="auto" w:fill="F2F2F2" w:themeFill="background1" w:themeFillShade="F2"/>
            <w:vAlign w:val="center"/>
          </w:tcPr>
          <w:p w14:paraId="2FDA8650" w14:textId="780DAC4E" w:rsidR="00CF7A94" w:rsidRPr="008C4155" w:rsidRDefault="00D97593" w:rsidP="00112B19">
            <w:pPr>
              <w:jc w:val="center"/>
              <w:rPr>
                <w:rFonts w:ascii="Arial" w:hAnsi="Arial" w:cs="Arial"/>
                <w:b/>
                <w:sz w:val="20"/>
                <w:szCs w:val="20"/>
                <w:lang w:val="en-GB"/>
              </w:rPr>
            </w:pPr>
            <w:r>
              <w:rPr>
                <w:rFonts w:ascii="Arial" w:hAnsi="Arial" w:cs="Arial"/>
                <w:b/>
                <w:sz w:val="20"/>
                <w:szCs w:val="20"/>
                <w:lang w:val="en-GB"/>
              </w:rPr>
              <w:t>QTY</w:t>
            </w:r>
          </w:p>
        </w:tc>
        <w:tc>
          <w:tcPr>
            <w:tcW w:w="1253" w:type="dxa"/>
            <w:tcBorders>
              <w:bottom w:val="single" w:sz="4" w:space="0" w:color="auto"/>
            </w:tcBorders>
            <w:shd w:val="clear" w:color="auto" w:fill="F2F2F2" w:themeFill="background1" w:themeFillShade="F2"/>
            <w:vAlign w:val="center"/>
          </w:tcPr>
          <w:p w14:paraId="6D5F8952" w14:textId="2134E692" w:rsidR="00CF7A94" w:rsidRPr="008C4155" w:rsidRDefault="00D97593" w:rsidP="00112B19">
            <w:pPr>
              <w:jc w:val="center"/>
              <w:rPr>
                <w:rFonts w:ascii="Arial" w:hAnsi="Arial" w:cs="Arial"/>
                <w:b/>
                <w:sz w:val="20"/>
                <w:szCs w:val="20"/>
                <w:lang w:val="en-GB"/>
              </w:rPr>
            </w:pPr>
            <w:r>
              <w:rPr>
                <w:rFonts w:ascii="Arial" w:hAnsi="Arial" w:cs="Arial"/>
                <w:b/>
                <w:sz w:val="20"/>
                <w:szCs w:val="20"/>
                <w:lang w:val="en-GB"/>
              </w:rPr>
              <w:t>Unit</w:t>
            </w:r>
          </w:p>
        </w:tc>
      </w:tr>
      <w:tr w:rsidR="003C3053" w:rsidRPr="008C4155" w14:paraId="150FD7E0" w14:textId="77777777" w:rsidTr="00A31480">
        <w:trPr>
          <w:trHeight w:hRule="exact" w:val="2892"/>
        </w:trPr>
        <w:tc>
          <w:tcPr>
            <w:tcW w:w="483" w:type="dxa"/>
            <w:tcBorders>
              <w:top w:val="single" w:sz="4" w:space="0" w:color="auto"/>
              <w:left w:val="single" w:sz="4" w:space="0" w:color="auto"/>
              <w:bottom w:val="single" w:sz="4" w:space="0" w:color="auto"/>
              <w:right w:val="single" w:sz="4" w:space="0" w:color="auto"/>
            </w:tcBorders>
            <w:vAlign w:val="center"/>
          </w:tcPr>
          <w:p w14:paraId="5085D8DE" w14:textId="77777777" w:rsidR="00334B3B" w:rsidRPr="00D97593" w:rsidRDefault="00334B3B" w:rsidP="00334B3B">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1</w:t>
            </w:r>
          </w:p>
        </w:tc>
        <w:tc>
          <w:tcPr>
            <w:tcW w:w="1665" w:type="dxa"/>
            <w:tcBorders>
              <w:top w:val="single" w:sz="4" w:space="0" w:color="auto"/>
              <w:left w:val="single" w:sz="4" w:space="0" w:color="auto"/>
              <w:bottom w:val="single" w:sz="4" w:space="0" w:color="auto"/>
              <w:right w:val="single" w:sz="4" w:space="0" w:color="auto"/>
            </w:tcBorders>
          </w:tcPr>
          <w:p w14:paraId="19D038AF" w14:textId="1D48A0DB" w:rsidR="00334B3B" w:rsidRPr="00D97593" w:rsidRDefault="00334B3B" w:rsidP="00334B3B">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ins w:id="0" w:author="Abdul Malik Safi" w:date="2023-09-18T11:38:00Z">
              <w:r w:rsidR="0051353B">
                <w:rPr>
                  <w:rFonts w:asciiTheme="majorBidi" w:hAnsiTheme="majorBidi" w:cstheme="majorBidi"/>
                  <w:sz w:val="18"/>
                  <w:szCs w:val="18"/>
                  <w:lang w:val="en-US"/>
                </w:rPr>
                <w:t xml:space="preserve"> </w:t>
              </w:r>
            </w:ins>
          </w:p>
        </w:tc>
        <w:tc>
          <w:tcPr>
            <w:tcW w:w="3646" w:type="dxa"/>
            <w:tcBorders>
              <w:top w:val="single" w:sz="4" w:space="0" w:color="auto"/>
              <w:left w:val="single" w:sz="4" w:space="0" w:color="auto"/>
              <w:bottom w:val="single" w:sz="4" w:space="0" w:color="auto"/>
              <w:right w:val="nil"/>
            </w:tcBorders>
            <w:shd w:val="clear" w:color="auto" w:fill="auto"/>
          </w:tcPr>
          <w:p w14:paraId="6626179D" w14:textId="32218870" w:rsidR="00334B3B" w:rsidRPr="00D97593" w:rsidRDefault="004157D4" w:rsidP="00AC01F7">
            <w:pPr>
              <w:rPr>
                <w:rFonts w:asciiTheme="majorBidi" w:hAnsiTheme="majorBidi" w:cstheme="majorBidi"/>
                <w:sz w:val="18"/>
                <w:szCs w:val="18"/>
                <w:lang w:val="en-US"/>
              </w:rPr>
            </w:pPr>
            <w:r>
              <w:rPr>
                <w:rFonts w:asciiTheme="majorBidi" w:hAnsiTheme="majorBidi" w:cstheme="majorBidi"/>
                <w:sz w:val="18"/>
                <w:szCs w:val="18"/>
                <w:lang w:val="en-US"/>
              </w:rPr>
              <w:t>Certified Wheat</w:t>
            </w:r>
            <w:r w:rsidR="00932962">
              <w:rPr>
                <w:rFonts w:asciiTheme="majorBidi" w:hAnsiTheme="majorBidi" w:cstheme="majorBidi"/>
                <w:sz w:val="18"/>
                <w:szCs w:val="18"/>
                <w:lang w:val="en-US"/>
              </w:rPr>
              <w:t xml:space="preserve"> seed variet</w:t>
            </w:r>
            <w:r w:rsidR="00015C29">
              <w:rPr>
                <w:rFonts w:asciiTheme="majorBidi" w:hAnsiTheme="majorBidi" w:cstheme="majorBidi"/>
                <w:sz w:val="18"/>
                <w:szCs w:val="18"/>
                <w:lang w:val="en-US"/>
              </w:rPr>
              <w:t>y</w:t>
            </w:r>
            <w:r w:rsidR="00015784">
              <w:rPr>
                <w:rFonts w:asciiTheme="majorBidi" w:hAnsiTheme="majorBidi" w:cstheme="majorBidi"/>
                <w:sz w:val="18"/>
                <w:szCs w:val="18"/>
                <w:lang w:val="en-US"/>
              </w:rPr>
              <w:t xml:space="preserve"> of</w:t>
            </w:r>
            <w:r w:rsidR="00932962">
              <w:rPr>
                <w:rFonts w:asciiTheme="majorBidi" w:hAnsiTheme="majorBidi" w:cstheme="majorBidi"/>
                <w:sz w:val="18"/>
                <w:szCs w:val="18"/>
                <w:lang w:val="en-US"/>
              </w:rPr>
              <w:t xml:space="preserve"> </w:t>
            </w:r>
            <w:proofErr w:type="spellStart"/>
            <w:r w:rsidR="00932962">
              <w:rPr>
                <w:rFonts w:asciiTheme="majorBidi" w:hAnsiTheme="majorBidi" w:cstheme="majorBidi"/>
                <w:sz w:val="18"/>
                <w:szCs w:val="18"/>
                <w:lang w:val="en-US"/>
              </w:rPr>
              <w:t>Ch</w:t>
            </w:r>
            <w:r w:rsidR="00850922">
              <w:rPr>
                <w:rFonts w:asciiTheme="majorBidi" w:hAnsiTheme="majorBidi" w:cstheme="majorBidi"/>
                <w:sz w:val="18"/>
                <w:szCs w:val="18"/>
                <w:lang w:val="en-US"/>
              </w:rPr>
              <w:t>o</w:t>
            </w:r>
            <w:r w:rsidR="00932962">
              <w:rPr>
                <w:rFonts w:asciiTheme="majorBidi" w:hAnsiTheme="majorBidi" w:cstheme="majorBidi"/>
                <w:sz w:val="18"/>
                <w:szCs w:val="18"/>
                <w:lang w:val="en-US"/>
              </w:rPr>
              <w:t>nt</w:t>
            </w:r>
            <w:proofErr w:type="spellEnd"/>
            <w:r w:rsidR="00932962">
              <w:rPr>
                <w:rFonts w:asciiTheme="majorBidi" w:hAnsiTheme="majorBidi" w:cstheme="majorBidi"/>
                <w:sz w:val="18"/>
                <w:szCs w:val="18"/>
                <w:lang w:val="en-US"/>
              </w:rPr>
              <w:t xml:space="preserve"> 01</w:t>
            </w:r>
            <w:r w:rsidR="00D51163">
              <w:rPr>
                <w:rFonts w:asciiTheme="majorBidi" w:hAnsiTheme="majorBidi" w:cstheme="majorBidi"/>
                <w:sz w:val="18"/>
                <w:szCs w:val="18"/>
                <w:lang w:val="en-US"/>
              </w:rPr>
              <w:t xml:space="preserve"> with 85% </w:t>
            </w:r>
            <w:r w:rsidR="00B84118">
              <w:rPr>
                <w:rFonts w:asciiTheme="majorBidi" w:hAnsiTheme="majorBidi" w:cstheme="majorBidi"/>
                <w:sz w:val="18"/>
                <w:szCs w:val="18"/>
                <w:lang w:val="en-US"/>
              </w:rPr>
              <w:t xml:space="preserve">or over 85% </w:t>
            </w:r>
            <w:r w:rsidR="00D51163">
              <w:rPr>
                <w:rFonts w:asciiTheme="majorBidi" w:hAnsiTheme="majorBidi" w:cstheme="majorBidi"/>
                <w:sz w:val="18"/>
                <w:szCs w:val="18"/>
                <w:lang w:val="en-US"/>
              </w:rPr>
              <w:t>germination rate and 98% purity</w:t>
            </w:r>
            <w:r w:rsidR="00246A97">
              <w:rPr>
                <w:rFonts w:asciiTheme="majorBidi" w:hAnsiTheme="majorBidi" w:cstheme="majorBidi"/>
                <w:sz w:val="18"/>
                <w:szCs w:val="18"/>
                <w:lang w:val="en-US"/>
              </w:rPr>
              <w:t xml:space="preserve"> (free from soil, </w:t>
            </w:r>
            <w:r w:rsidR="00AF464C">
              <w:rPr>
                <w:rFonts w:asciiTheme="majorBidi" w:hAnsiTheme="majorBidi" w:cstheme="majorBidi"/>
                <w:sz w:val="18"/>
                <w:szCs w:val="18"/>
                <w:lang w:val="en-US"/>
              </w:rPr>
              <w:t>sand,</w:t>
            </w:r>
            <w:r w:rsidR="00246A97">
              <w:rPr>
                <w:rFonts w:asciiTheme="majorBidi" w:hAnsiTheme="majorBidi" w:cstheme="majorBidi"/>
                <w:sz w:val="18"/>
                <w:szCs w:val="18"/>
                <w:lang w:val="en-US"/>
              </w:rPr>
              <w:t xml:space="preserve"> and pest &amp; diseases) </w:t>
            </w:r>
            <w:r w:rsidR="00065502">
              <w:rPr>
                <w:rFonts w:asciiTheme="majorBidi" w:hAnsiTheme="majorBidi" w:cstheme="majorBidi"/>
                <w:sz w:val="18"/>
                <w:szCs w:val="18"/>
                <w:lang w:val="en-US"/>
              </w:rPr>
              <w:t xml:space="preserve">produced fresh of this year </w:t>
            </w:r>
            <w:r w:rsidR="00CD2811">
              <w:rPr>
                <w:rFonts w:asciiTheme="majorBidi" w:hAnsiTheme="majorBidi" w:cstheme="majorBidi"/>
                <w:sz w:val="18"/>
                <w:szCs w:val="18"/>
                <w:lang w:val="en-US"/>
              </w:rPr>
              <w:t xml:space="preserve">along with </w:t>
            </w:r>
            <w:r w:rsidR="000E1F6D">
              <w:rPr>
                <w:rFonts w:asciiTheme="majorBidi" w:hAnsiTheme="majorBidi" w:cstheme="majorBidi"/>
                <w:sz w:val="18"/>
                <w:szCs w:val="18"/>
                <w:lang w:val="en-US"/>
              </w:rPr>
              <w:t>MAIL tag number</w:t>
            </w:r>
            <w:r w:rsidR="0074493C">
              <w:rPr>
                <w:rFonts w:asciiTheme="majorBidi" w:hAnsiTheme="majorBidi" w:cstheme="majorBidi"/>
                <w:sz w:val="18"/>
                <w:szCs w:val="18"/>
                <w:lang w:val="en-US"/>
              </w:rPr>
              <w:t xml:space="preserve"> and </w:t>
            </w:r>
            <w:r w:rsidR="007D3B40">
              <w:rPr>
                <w:rFonts w:asciiTheme="majorBidi" w:hAnsiTheme="majorBidi" w:cstheme="majorBidi"/>
                <w:sz w:val="18"/>
                <w:szCs w:val="18"/>
                <w:lang w:val="en-US"/>
              </w:rPr>
              <w:t xml:space="preserve">last year </w:t>
            </w:r>
            <w:r w:rsidR="0074493C">
              <w:rPr>
                <w:rFonts w:asciiTheme="majorBidi" w:hAnsiTheme="majorBidi" w:cstheme="majorBidi"/>
                <w:sz w:val="18"/>
                <w:szCs w:val="18"/>
                <w:lang w:val="en-US"/>
              </w:rPr>
              <w:t xml:space="preserve">certificate of receiving foundation seeds from </w:t>
            </w:r>
            <w:r w:rsidR="00B84118">
              <w:rPr>
                <w:rFonts w:asciiTheme="majorBidi" w:hAnsiTheme="majorBidi" w:cstheme="majorBidi"/>
                <w:sz w:val="18"/>
                <w:szCs w:val="18"/>
                <w:lang w:val="en-US"/>
              </w:rPr>
              <w:t>MAIL for</w:t>
            </w:r>
            <w:r w:rsidR="007D3B40">
              <w:rPr>
                <w:rFonts w:asciiTheme="majorBidi" w:hAnsiTheme="majorBidi" w:cstheme="majorBidi"/>
                <w:sz w:val="18"/>
                <w:szCs w:val="18"/>
                <w:lang w:val="en-US"/>
              </w:rPr>
              <w:t xml:space="preserve"> certified seeds production. </w:t>
            </w:r>
            <w:r w:rsidR="00334B3B" w:rsidRPr="00D97593">
              <w:rPr>
                <w:rFonts w:asciiTheme="majorBidi" w:hAnsiTheme="majorBidi" w:cstheme="majorBidi"/>
                <w:sz w:val="18"/>
                <w:szCs w:val="18"/>
                <w:lang w:val="en-US"/>
              </w:rPr>
              <w:t>Weight 50 KG</w:t>
            </w:r>
            <w:r w:rsidR="00AF1027">
              <w:rPr>
                <w:rFonts w:asciiTheme="majorBidi" w:hAnsiTheme="majorBidi" w:cstheme="majorBidi"/>
                <w:sz w:val="18"/>
                <w:szCs w:val="18"/>
                <w:lang w:val="en-US"/>
              </w:rPr>
              <w:t xml:space="preserve"> </w:t>
            </w:r>
            <w:r w:rsidR="005A0CDE">
              <w:rPr>
                <w:rFonts w:asciiTheme="majorBidi" w:hAnsiTheme="majorBidi" w:cstheme="majorBidi"/>
                <w:sz w:val="18"/>
                <w:szCs w:val="18"/>
                <w:lang w:val="en-US"/>
              </w:rPr>
              <w:t xml:space="preserve">Packing </w:t>
            </w:r>
            <w:r w:rsidR="00A47641">
              <w:rPr>
                <w:rFonts w:asciiTheme="majorBidi" w:hAnsiTheme="majorBidi" w:cstheme="majorBidi"/>
                <w:sz w:val="18"/>
                <w:szCs w:val="18"/>
                <w:lang w:val="en-US"/>
              </w:rPr>
              <w:t xml:space="preserve">in </w:t>
            </w:r>
            <w:r w:rsidR="002003A3">
              <w:rPr>
                <w:rFonts w:asciiTheme="majorBidi" w:hAnsiTheme="majorBidi" w:cstheme="majorBidi"/>
                <w:sz w:val="18"/>
                <w:szCs w:val="18"/>
                <w:lang w:val="en-US"/>
              </w:rPr>
              <w:t xml:space="preserve">standard </w:t>
            </w:r>
            <w:r w:rsidR="00A149C5">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t>
            </w:r>
            <w:r w:rsidR="00B3229D">
              <w:rPr>
                <w:rFonts w:asciiTheme="majorBidi" w:hAnsiTheme="majorBidi" w:cstheme="majorBidi"/>
                <w:sz w:val="18"/>
                <w:szCs w:val="18"/>
                <w:lang w:val="en-US"/>
              </w:rPr>
              <w:t>along with Supplier logo and verity description</w:t>
            </w:r>
            <w:r w:rsidR="007A29A5">
              <w:rPr>
                <w:rFonts w:asciiTheme="majorBidi" w:hAnsiTheme="majorBidi" w:cstheme="majorBidi"/>
                <w:sz w:val="18"/>
                <w:szCs w:val="18"/>
                <w:lang w:val="en-US"/>
              </w:rPr>
              <w:t xml:space="preserve"> on </w:t>
            </w:r>
            <w:r w:rsidR="00850922">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With</w:t>
            </w:r>
            <w:r w:rsidR="00334B3B">
              <w:rPr>
                <w:rFonts w:asciiTheme="majorBidi" w:hAnsiTheme="majorBidi" w:cstheme="majorBidi"/>
                <w:sz w:val="18"/>
                <w:szCs w:val="18"/>
                <w:lang w:val="en-US"/>
              </w:rPr>
              <w:t xml:space="preserve"> </w:t>
            </w:r>
            <w:r w:rsidR="00334B3B" w:rsidRPr="00D97593">
              <w:rPr>
                <w:rFonts w:asciiTheme="majorBidi" w:hAnsiTheme="majorBidi" w:cstheme="majorBidi"/>
                <w:sz w:val="18"/>
                <w:szCs w:val="18"/>
                <w:lang w:val="en-US"/>
              </w:rPr>
              <w:t>transportation</w:t>
            </w:r>
            <w:r w:rsidR="00334B3B">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334B3B">
              <w:rPr>
                <w:rFonts w:asciiTheme="majorBidi" w:hAnsiTheme="majorBidi" w:cstheme="majorBidi"/>
                <w:sz w:val="18"/>
                <w:szCs w:val="18"/>
                <w:lang w:val="en-US"/>
              </w:rPr>
              <w:t xml:space="preserve"> and unloading </w:t>
            </w:r>
            <w:r w:rsidR="00334B3B"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334B3B" w:rsidRPr="00D97593">
              <w:rPr>
                <w:rFonts w:asciiTheme="majorBidi" w:hAnsiTheme="majorBidi" w:cstheme="majorBidi"/>
                <w:sz w:val="18"/>
                <w:szCs w:val="18"/>
                <w:lang w:val="en-US"/>
              </w:rPr>
              <w:t>project</w:t>
            </w:r>
            <w:r w:rsidR="00334B3B">
              <w:rPr>
                <w:rFonts w:asciiTheme="majorBidi" w:hAnsiTheme="majorBidi" w:cstheme="majorBidi"/>
                <w:sz w:val="18"/>
                <w:szCs w:val="18"/>
                <w:lang w:val="en-US"/>
              </w:rPr>
              <w:t xml:space="preserve"> site</w:t>
            </w:r>
            <w:r w:rsidR="008B45A6">
              <w:rPr>
                <w:rFonts w:asciiTheme="majorBidi" w:hAnsiTheme="majorBidi" w:cstheme="majorBidi"/>
                <w:sz w:val="18"/>
                <w:szCs w:val="18"/>
                <w:lang w:val="en-US"/>
              </w:rPr>
              <w:t xml:space="preserve"> (distribution sites</w:t>
            </w:r>
            <w:r w:rsidR="000334D0">
              <w:rPr>
                <w:rFonts w:asciiTheme="majorBidi" w:hAnsiTheme="majorBidi" w:cstheme="majorBidi"/>
                <w:sz w:val="18"/>
                <w:szCs w:val="18"/>
                <w:lang w:val="en-US"/>
              </w:rPr>
              <w:t xml:space="preserve"> selected </w:t>
            </w:r>
            <w:r w:rsidR="00386362">
              <w:rPr>
                <w:rFonts w:asciiTheme="majorBidi" w:hAnsiTheme="majorBidi" w:cstheme="majorBidi"/>
                <w:sz w:val="18"/>
                <w:szCs w:val="18"/>
                <w:lang w:val="en-US"/>
              </w:rPr>
              <w:t>in any</w:t>
            </w:r>
            <w:r w:rsidR="008B45A6">
              <w:rPr>
                <w:rFonts w:asciiTheme="majorBidi" w:hAnsiTheme="majorBidi" w:cstheme="majorBidi"/>
                <w:sz w:val="18"/>
                <w:szCs w:val="18"/>
                <w:lang w:val="en-US"/>
              </w:rPr>
              <w:t xml:space="preserve"> 6 zones of Pol-e-Alam)</w:t>
            </w:r>
            <w:r w:rsidR="00334B3B">
              <w:rPr>
                <w:rFonts w:asciiTheme="majorBidi" w:hAnsiTheme="majorBidi" w:cstheme="majorBidi"/>
                <w:sz w:val="18"/>
                <w:szCs w:val="18"/>
                <w:lang w:val="en-US"/>
              </w:rPr>
              <w:t>.</w:t>
            </w:r>
          </w:p>
          <w:p w14:paraId="5E64CFE1" w14:textId="77777777" w:rsidR="00334B3B" w:rsidRPr="00D97593" w:rsidRDefault="00334B3B" w:rsidP="00AC01F7">
            <w:pPr>
              <w:rPr>
                <w:rFonts w:asciiTheme="majorBidi" w:hAnsiTheme="majorBidi" w:cstheme="majorBidi"/>
                <w:sz w:val="18"/>
                <w:szCs w:val="18"/>
                <w:lang w:val="en-US"/>
              </w:rPr>
            </w:pPr>
          </w:p>
          <w:p w14:paraId="5C87CF84" w14:textId="7310881C" w:rsidR="00334B3B" w:rsidRPr="00D97593" w:rsidRDefault="00334B3B" w:rsidP="00AC01F7">
            <w:pPr>
              <w:rPr>
                <w:rFonts w:asciiTheme="majorBidi" w:hAnsiTheme="majorBidi" w:cstheme="majorBidi"/>
                <w:sz w:val="18"/>
                <w:szCs w:val="18"/>
                <w:lang w:val="en-US"/>
              </w:rPr>
            </w:pPr>
          </w:p>
          <w:p w14:paraId="39DDA7F2" w14:textId="1C1880C3" w:rsidR="00334B3B" w:rsidRPr="00D97593" w:rsidRDefault="00334B3B" w:rsidP="00AC01F7">
            <w:pPr>
              <w:rPr>
                <w:rFonts w:asciiTheme="majorBidi" w:hAnsiTheme="majorBidi" w:cstheme="majorBidi"/>
                <w:sz w:val="18"/>
                <w:szCs w:val="18"/>
                <w:highlight w:val="yellow"/>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0780CCF4" w14:textId="5D45D709" w:rsidR="00334B3B" w:rsidRPr="00D97593" w:rsidRDefault="00334B3B" w:rsidP="00334B3B">
            <w:pPr>
              <w:jc w:val="center"/>
              <w:rPr>
                <w:rFonts w:asciiTheme="majorBidi" w:hAnsiTheme="majorBidi" w:cstheme="majorBidi"/>
                <w:sz w:val="18"/>
                <w:szCs w:val="18"/>
                <w:lang w:val="en-GB"/>
              </w:rPr>
            </w:pPr>
            <w:proofErr w:type="spellStart"/>
            <w:r w:rsidRPr="00D97593">
              <w:rPr>
                <w:rFonts w:asciiTheme="majorBidi" w:hAnsiTheme="majorBidi" w:cstheme="majorBidi"/>
                <w:sz w:val="18"/>
                <w:szCs w:val="18"/>
                <w:lang w:val="en-US"/>
              </w:rPr>
              <w:t>Ch</w:t>
            </w:r>
            <w:r w:rsidR="00850922">
              <w:rPr>
                <w:rFonts w:asciiTheme="majorBidi" w:hAnsiTheme="majorBidi" w:cstheme="majorBidi"/>
                <w:sz w:val="18"/>
                <w:szCs w:val="18"/>
                <w:lang w:val="en-US"/>
              </w:rPr>
              <w:t>o</w:t>
            </w:r>
            <w:r w:rsidRPr="00D97593">
              <w:rPr>
                <w:rFonts w:asciiTheme="majorBidi" w:hAnsiTheme="majorBidi" w:cstheme="majorBidi"/>
                <w:sz w:val="18"/>
                <w:szCs w:val="18"/>
                <w:lang w:val="en-US"/>
              </w:rPr>
              <w:t>nt</w:t>
            </w:r>
            <w:proofErr w:type="spellEnd"/>
            <w:r w:rsidRPr="00D97593">
              <w:rPr>
                <w:rFonts w:asciiTheme="majorBidi" w:hAnsiTheme="majorBidi" w:cstheme="majorBidi"/>
                <w:sz w:val="18"/>
                <w:szCs w:val="18"/>
                <w:lang w:val="en-US"/>
              </w:rPr>
              <w:t xml:space="preserve"> </w:t>
            </w:r>
            <w:r w:rsidR="008563DC">
              <w:rPr>
                <w:rFonts w:asciiTheme="majorBidi" w:hAnsiTheme="majorBidi" w:cstheme="majorBidi"/>
                <w:sz w:val="18"/>
                <w:szCs w:val="18"/>
                <w:lang w:val="en-US"/>
              </w:rPr>
              <w:t>01</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73435E8A" w14:textId="3FB17E6A"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 e Alam-Logar</w:t>
            </w:r>
          </w:p>
        </w:tc>
        <w:tc>
          <w:tcPr>
            <w:tcW w:w="718" w:type="dxa"/>
            <w:tcBorders>
              <w:top w:val="single" w:sz="4" w:space="0" w:color="auto"/>
              <w:left w:val="single" w:sz="4" w:space="0" w:color="auto"/>
              <w:bottom w:val="single" w:sz="4" w:space="0" w:color="auto"/>
              <w:right w:val="single" w:sz="4" w:space="0" w:color="auto"/>
            </w:tcBorders>
            <w:vAlign w:val="center"/>
          </w:tcPr>
          <w:p w14:paraId="7A8ED348" w14:textId="3E1759C6" w:rsidR="00334B3B" w:rsidRPr="00D97593" w:rsidRDefault="00B700E6"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544C7ACC" w14:textId="184EC0DD"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MT</w:t>
            </w:r>
          </w:p>
        </w:tc>
      </w:tr>
      <w:tr w:rsidR="003C3053" w:rsidRPr="008C4155" w14:paraId="0C2A93CA" w14:textId="77777777" w:rsidTr="00A31480">
        <w:trPr>
          <w:trHeight w:hRule="exact" w:val="2834"/>
        </w:trPr>
        <w:tc>
          <w:tcPr>
            <w:tcW w:w="483" w:type="dxa"/>
            <w:tcBorders>
              <w:top w:val="single" w:sz="4" w:space="0" w:color="auto"/>
              <w:left w:val="single" w:sz="4" w:space="0" w:color="auto"/>
              <w:bottom w:val="single" w:sz="4" w:space="0" w:color="auto"/>
              <w:right w:val="single" w:sz="4" w:space="0" w:color="auto"/>
            </w:tcBorders>
            <w:vAlign w:val="center"/>
          </w:tcPr>
          <w:p w14:paraId="1BD97834" w14:textId="77777777" w:rsidR="00334B3B" w:rsidRPr="00D97593" w:rsidRDefault="00334B3B" w:rsidP="00334B3B">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2</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07A49956" w14:textId="370FFB4D" w:rsidR="00334B3B" w:rsidRPr="00D97593" w:rsidRDefault="00334B3B" w:rsidP="00334B3B">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3A6916A1" w14:textId="0B579468" w:rsidR="00B84118" w:rsidRPr="00D97593" w:rsidRDefault="00015C29" w:rsidP="00B84118">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r w:rsidR="00B84118">
              <w:rPr>
                <w:rFonts w:asciiTheme="majorBidi" w:hAnsiTheme="majorBidi" w:cstheme="majorBidi"/>
                <w:sz w:val="18"/>
                <w:szCs w:val="18"/>
                <w:lang w:val="en-US"/>
              </w:rPr>
              <w:t xml:space="preserve">Wahdat 15 </w:t>
            </w:r>
            <w:r>
              <w:rPr>
                <w:rFonts w:asciiTheme="majorBidi" w:hAnsiTheme="majorBidi" w:cstheme="majorBidi"/>
                <w:sz w:val="18"/>
                <w:szCs w:val="18"/>
                <w:lang w:val="en-US"/>
              </w:rPr>
              <w:t xml:space="preserve">with 85% </w:t>
            </w:r>
            <w:r w:rsidR="00B84118">
              <w:rPr>
                <w:rFonts w:asciiTheme="majorBidi" w:hAnsiTheme="majorBidi" w:cstheme="majorBidi"/>
                <w:sz w:val="18"/>
                <w:szCs w:val="18"/>
                <w:lang w:val="en-US"/>
              </w:rPr>
              <w:t xml:space="preserve">or over 85% </w:t>
            </w:r>
            <w:r>
              <w:rPr>
                <w:rFonts w:asciiTheme="majorBidi" w:hAnsiTheme="majorBidi" w:cstheme="majorBidi"/>
                <w:sz w:val="18"/>
                <w:szCs w:val="18"/>
                <w:lang w:val="en-US"/>
              </w:rPr>
              <w:t xml:space="preserve">germination rate and 98% purity (free from soil, </w:t>
            </w:r>
            <w:r w:rsidR="00850922">
              <w:rPr>
                <w:rFonts w:asciiTheme="majorBidi" w:hAnsiTheme="majorBidi" w:cstheme="majorBidi"/>
                <w:sz w:val="18"/>
                <w:szCs w:val="18"/>
                <w:lang w:val="en-US"/>
              </w:rPr>
              <w:t>sand,</w:t>
            </w:r>
            <w:r>
              <w:rPr>
                <w:rFonts w:asciiTheme="majorBidi" w:hAnsiTheme="majorBidi" w:cstheme="majorBidi"/>
                <w:sz w:val="18"/>
                <w:szCs w:val="18"/>
                <w:lang w:val="en-US"/>
              </w:rPr>
              <w:t xml:space="preserve"> and pest &amp; diseases) produced fresh of this year along with MAIL tag number and last year certificate of receiving foundation seeds from </w:t>
            </w:r>
            <w:r w:rsidR="00B84118">
              <w:rPr>
                <w:rFonts w:asciiTheme="majorBidi" w:hAnsiTheme="majorBidi" w:cstheme="majorBidi"/>
                <w:sz w:val="18"/>
                <w:szCs w:val="18"/>
                <w:lang w:val="en-US"/>
              </w:rPr>
              <w:t>MAIL for</w:t>
            </w:r>
            <w:r>
              <w:rPr>
                <w:rFonts w:asciiTheme="majorBidi" w:hAnsiTheme="majorBidi" w:cstheme="majorBidi"/>
                <w:sz w:val="18"/>
                <w:szCs w:val="18"/>
                <w:lang w:val="en-US"/>
              </w:rPr>
              <w:t xml:space="preserve"> certified seeds production. </w:t>
            </w:r>
            <w:r w:rsidR="00334B3B" w:rsidRPr="00D97593">
              <w:rPr>
                <w:rFonts w:asciiTheme="majorBidi" w:hAnsiTheme="majorBidi" w:cstheme="majorBidi"/>
                <w:sz w:val="18"/>
                <w:szCs w:val="18"/>
                <w:lang w:val="en-US"/>
              </w:rPr>
              <w:t xml:space="preserve">Weight 50 </w:t>
            </w:r>
            <w:r w:rsidR="00A149C5">
              <w:rPr>
                <w:rFonts w:asciiTheme="majorBidi" w:hAnsiTheme="majorBidi" w:cstheme="majorBidi"/>
                <w:sz w:val="18"/>
                <w:szCs w:val="18"/>
                <w:lang w:val="en-US"/>
              </w:rPr>
              <w:t xml:space="preserve">KG </w:t>
            </w:r>
            <w:r w:rsidR="00B84118">
              <w:rPr>
                <w:rFonts w:asciiTheme="majorBidi" w:hAnsiTheme="majorBidi" w:cstheme="majorBidi"/>
                <w:sz w:val="18"/>
                <w:szCs w:val="18"/>
                <w:lang w:val="en-US"/>
              </w:rPr>
              <w:t xml:space="preserve">Packing </w:t>
            </w:r>
            <w:r w:rsidR="00A47641">
              <w:rPr>
                <w:rFonts w:asciiTheme="majorBidi" w:hAnsiTheme="majorBidi" w:cstheme="majorBidi"/>
                <w:sz w:val="18"/>
                <w:szCs w:val="18"/>
                <w:lang w:val="en-US"/>
              </w:rPr>
              <w:t xml:space="preserve">in </w:t>
            </w:r>
            <w:r w:rsidR="00B84118">
              <w:rPr>
                <w:rFonts w:asciiTheme="majorBidi" w:hAnsiTheme="majorBidi" w:cstheme="majorBidi"/>
                <w:sz w:val="18"/>
                <w:szCs w:val="18"/>
                <w:lang w:val="en-US"/>
              </w:rPr>
              <w:t xml:space="preserve">standard </w:t>
            </w:r>
            <w:r w:rsidR="00334B3B" w:rsidRPr="00D97593">
              <w:rPr>
                <w:rFonts w:asciiTheme="majorBidi" w:hAnsiTheme="majorBidi" w:cstheme="majorBidi"/>
                <w:sz w:val="18"/>
                <w:szCs w:val="18"/>
                <w:lang w:val="en-US"/>
              </w:rPr>
              <w:t>/</w:t>
            </w:r>
            <w:r w:rsidR="00A149C5">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t>
            </w:r>
            <w:r w:rsidR="00B84118">
              <w:rPr>
                <w:rFonts w:asciiTheme="majorBidi" w:hAnsiTheme="majorBidi" w:cstheme="majorBidi"/>
                <w:sz w:val="18"/>
                <w:szCs w:val="18"/>
                <w:lang w:val="en-US"/>
              </w:rPr>
              <w:t>along with Supplier logo and verity description</w:t>
            </w:r>
            <w:r w:rsidR="007A29A5">
              <w:rPr>
                <w:rFonts w:asciiTheme="majorBidi" w:hAnsiTheme="majorBidi" w:cstheme="majorBidi"/>
                <w:sz w:val="18"/>
                <w:szCs w:val="18"/>
                <w:lang w:val="en-US"/>
              </w:rPr>
              <w:t xml:space="preserve"> on </w:t>
            </w:r>
            <w:r w:rsidR="00850922">
              <w:rPr>
                <w:rFonts w:asciiTheme="majorBidi" w:hAnsiTheme="majorBidi" w:cstheme="majorBidi"/>
                <w:sz w:val="18"/>
                <w:szCs w:val="18"/>
                <w:lang w:val="en-US"/>
              </w:rPr>
              <w:t>bag.</w:t>
            </w:r>
            <w:r w:rsidR="00334B3B" w:rsidRPr="00D97593">
              <w:rPr>
                <w:rFonts w:asciiTheme="majorBidi" w:hAnsiTheme="majorBidi" w:cstheme="majorBidi"/>
                <w:sz w:val="18"/>
                <w:szCs w:val="18"/>
                <w:lang w:val="en-US"/>
              </w:rPr>
              <w:t xml:space="preserve"> With</w:t>
            </w:r>
            <w:r w:rsidR="00334B3B">
              <w:rPr>
                <w:rFonts w:asciiTheme="majorBidi" w:hAnsiTheme="majorBidi" w:cstheme="majorBidi"/>
                <w:sz w:val="18"/>
                <w:szCs w:val="18"/>
                <w:lang w:val="en-US"/>
              </w:rPr>
              <w:t xml:space="preserve"> </w:t>
            </w:r>
            <w:r w:rsidR="00334B3B" w:rsidRPr="00D97593">
              <w:rPr>
                <w:rFonts w:asciiTheme="majorBidi" w:hAnsiTheme="majorBidi" w:cstheme="majorBidi"/>
                <w:sz w:val="18"/>
                <w:szCs w:val="18"/>
                <w:lang w:val="en-US"/>
              </w:rPr>
              <w:t>transportation</w:t>
            </w:r>
            <w:r w:rsidR="00334B3B">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334B3B">
              <w:rPr>
                <w:rFonts w:asciiTheme="majorBidi" w:hAnsiTheme="majorBidi" w:cstheme="majorBidi"/>
                <w:sz w:val="18"/>
                <w:szCs w:val="18"/>
                <w:lang w:val="en-US"/>
              </w:rPr>
              <w:t xml:space="preserve"> and unloading </w:t>
            </w:r>
            <w:r w:rsidR="00334B3B"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334B3B" w:rsidRPr="00D97593">
              <w:rPr>
                <w:rFonts w:asciiTheme="majorBidi" w:hAnsiTheme="majorBidi" w:cstheme="majorBidi"/>
                <w:sz w:val="18"/>
                <w:szCs w:val="18"/>
                <w:lang w:val="en-US"/>
              </w:rPr>
              <w:t>project</w:t>
            </w:r>
            <w:r w:rsidR="00334B3B">
              <w:rPr>
                <w:rFonts w:asciiTheme="majorBidi" w:hAnsiTheme="majorBidi" w:cstheme="majorBidi"/>
                <w:sz w:val="18"/>
                <w:szCs w:val="18"/>
                <w:lang w:val="en-US"/>
              </w:rPr>
              <w:t xml:space="preserve"> site</w:t>
            </w:r>
            <w:r w:rsidR="00B84118">
              <w:rPr>
                <w:rFonts w:asciiTheme="majorBidi" w:hAnsiTheme="majorBidi" w:cstheme="majorBidi"/>
                <w:sz w:val="18"/>
                <w:szCs w:val="18"/>
                <w:lang w:val="en-US"/>
              </w:rPr>
              <w:t xml:space="preserve"> (distribution sites selected in any 6 zones of Pol-e-Alam).</w:t>
            </w:r>
          </w:p>
          <w:p w14:paraId="55B953FC" w14:textId="6C95E43E" w:rsidR="00334B3B" w:rsidRDefault="00334B3B" w:rsidP="00AC01F7">
            <w:pPr>
              <w:rPr>
                <w:rFonts w:asciiTheme="majorBidi" w:hAnsiTheme="majorBidi" w:cstheme="majorBidi"/>
                <w:sz w:val="18"/>
                <w:szCs w:val="18"/>
                <w:lang w:val="en-US"/>
              </w:rPr>
            </w:pPr>
            <w:r>
              <w:rPr>
                <w:rFonts w:asciiTheme="majorBidi" w:hAnsiTheme="majorBidi" w:cstheme="majorBidi"/>
                <w:sz w:val="18"/>
                <w:szCs w:val="18"/>
                <w:lang w:val="en-US"/>
              </w:rPr>
              <w:t>.</w:t>
            </w:r>
          </w:p>
          <w:p w14:paraId="54B7EF94" w14:textId="77777777" w:rsidR="00AC01F7" w:rsidRDefault="00AC01F7" w:rsidP="00AC01F7">
            <w:pPr>
              <w:rPr>
                <w:rFonts w:asciiTheme="majorBidi" w:hAnsiTheme="majorBidi" w:cstheme="majorBidi"/>
                <w:sz w:val="18"/>
                <w:szCs w:val="18"/>
                <w:lang w:val="en-US"/>
              </w:rPr>
            </w:pPr>
          </w:p>
          <w:p w14:paraId="4DB65C19" w14:textId="77777777" w:rsidR="00AC01F7" w:rsidRPr="00D97593" w:rsidRDefault="00AC01F7" w:rsidP="00AC01F7">
            <w:pPr>
              <w:rPr>
                <w:rFonts w:asciiTheme="majorBidi" w:hAnsiTheme="majorBidi" w:cstheme="majorBidi"/>
                <w:sz w:val="18"/>
                <w:szCs w:val="18"/>
                <w:lang w:val="en-US"/>
              </w:rPr>
            </w:pPr>
          </w:p>
          <w:p w14:paraId="41D7CE5A" w14:textId="77777777" w:rsidR="00334B3B" w:rsidRPr="00D97593" w:rsidRDefault="00334B3B" w:rsidP="00AC01F7">
            <w:pPr>
              <w:rPr>
                <w:rFonts w:asciiTheme="majorBidi" w:hAnsiTheme="majorBidi" w:cstheme="majorBidi"/>
                <w:sz w:val="18"/>
                <w:szCs w:val="18"/>
                <w:lang w:val="en-US"/>
              </w:rPr>
            </w:pPr>
          </w:p>
          <w:p w14:paraId="0F142A71" w14:textId="2C0AE9C0" w:rsidR="00334B3B" w:rsidRPr="00D97593" w:rsidRDefault="00334B3B" w:rsidP="00AC01F7">
            <w:pPr>
              <w:rPr>
                <w:rFonts w:asciiTheme="majorBidi" w:hAnsiTheme="majorBidi" w:cstheme="majorBidi"/>
                <w:sz w:val="18"/>
                <w:szCs w:val="18"/>
                <w:lang w:val="en-US"/>
              </w:rPr>
            </w:pPr>
          </w:p>
          <w:p w14:paraId="00E535D7" w14:textId="183D14D1" w:rsidR="00334B3B" w:rsidRPr="00D97593" w:rsidRDefault="00334B3B" w:rsidP="00AC01F7">
            <w:pPr>
              <w:rPr>
                <w:rFonts w:asciiTheme="majorBidi" w:hAnsiTheme="majorBidi" w:cstheme="majorBidi"/>
                <w:sz w:val="18"/>
                <w:szCs w:val="18"/>
                <w:rtl/>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44F2F80" w14:textId="109796C5" w:rsidR="00334B3B" w:rsidRPr="00D97593" w:rsidRDefault="00334B3B" w:rsidP="00334B3B">
            <w:pPr>
              <w:jc w:val="center"/>
              <w:rPr>
                <w:rFonts w:asciiTheme="majorBidi" w:hAnsiTheme="majorBidi" w:cstheme="majorBidi"/>
                <w:sz w:val="18"/>
                <w:szCs w:val="18"/>
              </w:rPr>
            </w:pPr>
            <w:r>
              <w:rPr>
                <w:rFonts w:asciiTheme="majorBidi" w:hAnsiTheme="majorBidi" w:cstheme="majorBidi"/>
                <w:sz w:val="18"/>
                <w:szCs w:val="18"/>
              </w:rPr>
              <w:t>Wahdat-15</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1CDE3CC3" w14:textId="31530DB4"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 e Alam-Logar</w:t>
            </w:r>
          </w:p>
        </w:tc>
        <w:tc>
          <w:tcPr>
            <w:tcW w:w="718" w:type="dxa"/>
            <w:tcBorders>
              <w:top w:val="single" w:sz="4" w:space="0" w:color="auto"/>
              <w:left w:val="single" w:sz="4" w:space="0" w:color="auto"/>
              <w:bottom w:val="single" w:sz="4" w:space="0" w:color="auto"/>
              <w:right w:val="single" w:sz="4" w:space="0" w:color="auto"/>
            </w:tcBorders>
            <w:vAlign w:val="center"/>
          </w:tcPr>
          <w:p w14:paraId="14CDBC37" w14:textId="64D7A66B" w:rsidR="00334B3B" w:rsidRPr="00D97593" w:rsidRDefault="00B700E6"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33BA4660" w14:textId="7B5D15EB" w:rsidR="00334B3B" w:rsidRPr="00D97593" w:rsidRDefault="00334B3B" w:rsidP="00334B3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MT</w:t>
            </w:r>
          </w:p>
        </w:tc>
      </w:tr>
      <w:tr w:rsidR="003C3053" w:rsidRPr="008C4155" w14:paraId="75E1F505" w14:textId="77777777" w:rsidTr="00A31480">
        <w:trPr>
          <w:trHeight w:hRule="exact" w:val="2974"/>
        </w:trPr>
        <w:tc>
          <w:tcPr>
            <w:tcW w:w="483" w:type="dxa"/>
            <w:tcBorders>
              <w:top w:val="single" w:sz="4" w:space="0" w:color="auto"/>
              <w:left w:val="single" w:sz="4" w:space="0" w:color="auto"/>
              <w:bottom w:val="single" w:sz="4" w:space="0" w:color="auto"/>
              <w:right w:val="single" w:sz="4" w:space="0" w:color="auto"/>
            </w:tcBorders>
            <w:vAlign w:val="center"/>
          </w:tcPr>
          <w:p w14:paraId="587467BA" w14:textId="77777777" w:rsidR="00D97593" w:rsidRPr="00D97593" w:rsidRDefault="00D97593" w:rsidP="00D97593">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3</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6A0EB8DA" w14:textId="7B287F07" w:rsidR="00D97593" w:rsidRPr="00D97593" w:rsidRDefault="00D97593" w:rsidP="00D97593">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7D67A705" w14:textId="0BB406FE" w:rsidR="00C84384" w:rsidRPr="00D97593" w:rsidRDefault="00B84118" w:rsidP="00750076">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r w:rsidR="00750076">
              <w:rPr>
                <w:rFonts w:asciiTheme="majorBidi" w:hAnsiTheme="majorBidi" w:cstheme="majorBidi"/>
                <w:sz w:val="18"/>
                <w:szCs w:val="18"/>
                <w:lang w:val="en-US"/>
              </w:rPr>
              <w:t>Solh 02</w:t>
            </w:r>
            <w:r>
              <w:rPr>
                <w:rFonts w:asciiTheme="majorBidi" w:hAnsiTheme="majorBidi" w:cstheme="majorBidi"/>
                <w:sz w:val="18"/>
                <w:szCs w:val="18"/>
                <w:lang w:val="en-US"/>
              </w:rPr>
              <w:t xml:space="preserve"> with 85% or over 85% germination rate and 98% purity (free from soil, </w:t>
            </w:r>
            <w:proofErr w:type="gramStart"/>
            <w:r>
              <w:rPr>
                <w:rFonts w:asciiTheme="majorBidi" w:hAnsiTheme="majorBidi" w:cstheme="majorBidi"/>
                <w:sz w:val="18"/>
                <w:szCs w:val="18"/>
                <w:lang w:val="en-US"/>
              </w:rPr>
              <w:t>sand</w:t>
            </w:r>
            <w:proofErr w:type="gramEnd"/>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D97593" w:rsidRPr="00D97593">
              <w:rPr>
                <w:rFonts w:asciiTheme="majorBidi" w:hAnsiTheme="majorBidi" w:cstheme="majorBidi"/>
                <w:sz w:val="18"/>
                <w:szCs w:val="18"/>
                <w:lang w:val="en-US"/>
              </w:rPr>
              <w:t xml:space="preserve">Weight 50 </w:t>
            </w:r>
            <w:r w:rsidR="00A149C5">
              <w:rPr>
                <w:rFonts w:asciiTheme="majorBidi" w:hAnsiTheme="majorBidi" w:cstheme="majorBidi"/>
                <w:sz w:val="18"/>
                <w:szCs w:val="18"/>
                <w:lang w:val="en-US"/>
              </w:rPr>
              <w:t>kg</w:t>
            </w:r>
            <w:r w:rsidR="00A47641">
              <w:rPr>
                <w:rFonts w:asciiTheme="majorBidi" w:hAnsiTheme="majorBidi" w:cstheme="majorBidi"/>
                <w:sz w:val="18"/>
                <w:szCs w:val="18"/>
                <w:lang w:val="en-US"/>
              </w:rPr>
              <w:t xml:space="preserve"> packing </w:t>
            </w:r>
            <w:r w:rsidR="004E49AA">
              <w:rPr>
                <w:rFonts w:asciiTheme="majorBidi" w:hAnsiTheme="majorBidi" w:cstheme="majorBidi"/>
                <w:sz w:val="18"/>
                <w:szCs w:val="18"/>
                <w:lang w:val="en-US"/>
              </w:rPr>
              <w:t xml:space="preserve">in </w:t>
            </w:r>
            <w:r w:rsidR="00475AE6">
              <w:rPr>
                <w:rFonts w:asciiTheme="majorBidi" w:hAnsiTheme="majorBidi" w:cstheme="majorBidi"/>
                <w:sz w:val="18"/>
                <w:szCs w:val="18"/>
                <w:lang w:val="en-US"/>
              </w:rPr>
              <w:t>standard bag</w:t>
            </w:r>
            <w:r w:rsidR="00D97593" w:rsidRPr="00D97593">
              <w:rPr>
                <w:rFonts w:asciiTheme="majorBidi" w:hAnsiTheme="majorBidi" w:cstheme="majorBidi"/>
                <w:sz w:val="18"/>
                <w:szCs w:val="18"/>
                <w:lang w:val="en-US"/>
              </w:rPr>
              <w:t xml:space="preserve"> </w:t>
            </w:r>
            <w:r w:rsidR="007A29A5">
              <w:rPr>
                <w:rFonts w:asciiTheme="majorBidi" w:hAnsiTheme="majorBidi" w:cstheme="majorBidi"/>
                <w:sz w:val="18"/>
                <w:szCs w:val="18"/>
                <w:lang w:val="en-US"/>
              </w:rPr>
              <w:t xml:space="preserve">along with supplier logo and verity description on bag </w:t>
            </w:r>
            <w:r w:rsidR="00850922" w:rsidRPr="00D97593">
              <w:rPr>
                <w:rFonts w:asciiTheme="majorBidi" w:hAnsiTheme="majorBidi" w:cstheme="majorBidi"/>
                <w:sz w:val="18"/>
                <w:szCs w:val="18"/>
                <w:lang w:val="en-US"/>
              </w:rPr>
              <w:t>with</w:t>
            </w:r>
            <w:r w:rsidR="00C84384">
              <w:rPr>
                <w:rFonts w:asciiTheme="majorBidi" w:hAnsiTheme="majorBidi" w:cstheme="majorBidi"/>
                <w:sz w:val="18"/>
                <w:szCs w:val="18"/>
                <w:lang w:val="en-US"/>
              </w:rPr>
              <w:t xml:space="preserve"> </w:t>
            </w:r>
            <w:r w:rsidR="00C84384" w:rsidRPr="00D97593">
              <w:rPr>
                <w:rFonts w:asciiTheme="majorBidi" w:hAnsiTheme="majorBidi" w:cstheme="majorBidi"/>
                <w:sz w:val="18"/>
                <w:szCs w:val="18"/>
                <w:lang w:val="en-US"/>
              </w:rPr>
              <w:t>transportation</w:t>
            </w:r>
            <w:r w:rsidR="00C84384">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C84384">
              <w:rPr>
                <w:rFonts w:asciiTheme="majorBidi" w:hAnsiTheme="majorBidi" w:cstheme="majorBidi"/>
                <w:sz w:val="18"/>
                <w:szCs w:val="18"/>
                <w:lang w:val="en-US"/>
              </w:rPr>
              <w:t xml:space="preserve"> and unloading </w:t>
            </w:r>
            <w:r w:rsidR="00C84384"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C84384" w:rsidRPr="00D97593">
              <w:rPr>
                <w:rFonts w:asciiTheme="majorBidi" w:hAnsiTheme="majorBidi" w:cstheme="majorBidi"/>
                <w:sz w:val="18"/>
                <w:szCs w:val="18"/>
                <w:lang w:val="en-US"/>
              </w:rPr>
              <w:t>project</w:t>
            </w:r>
            <w:r w:rsidR="00334B3B">
              <w:rPr>
                <w:rFonts w:asciiTheme="majorBidi" w:hAnsiTheme="majorBidi" w:cstheme="majorBidi"/>
                <w:sz w:val="18"/>
                <w:szCs w:val="18"/>
                <w:lang w:val="en-US"/>
              </w:rPr>
              <w:t xml:space="preserve"> site</w:t>
            </w:r>
            <w:r w:rsidR="00750076">
              <w:rPr>
                <w:rFonts w:asciiTheme="majorBidi" w:hAnsiTheme="majorBidi" w:cstheme="majorBidi"/>
                <w:sz w:val="18"/>
                <w:szCs w:val="18"/>
                <w:lang w:val="en-US"/>
              </w:rPr>
              <w:t xml:space="preserve"> (distribution sites selected in any 6 zones of Pol-e-Alam).</w:t>
            </w:r>
          </w:p>
          <w:p w14:paraId="04BC1F05" w14:textId="7493C17B" w:rsidR="00D97593" w:rsidRPr="00D97593" w:rsidRDefault="00D97593"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FFEAB21" w14:textId="47084A6E" w:rsidR="00D97593" w:rsidRPr="00D97593" w:rsidRDefault="00D97593" w:rsidP="00D97593">
            <w:pPr>
              <w:autoSpaceDE w:val="0"/>
              <w:autoSpaceDN w:val="0"/>
              <w:adjustRightInd w:val="0"/>
              <w:jc w:val="center"/>
              <w:rPr>
                <w:rFonts w:asciiTheme="majorBidi" w:hAnsiTheme="majorBidi" w:cstheme="majorBidi"/>
                <w:sz w:val="18"/>
                <w:szCs w:val="18"/>
              </w:rPr>
            </w:pPr>
            <w:r>
              <w:rPr>
                <w:rFonts w:asciiTheme="majorBidi" w:hAnsiTheme="majorBidi" w:cstheme="majorBidi"/>
                <w:sz w:val="18"/>
                <w:szCs w:val="18"/>
              </w:rPr>
              <w:t>S</w:t>
            </w:r>
            <w:r w:rsidR="00850922">
              <w:rPr>
                <w:rFonts w:asciiTheme="majorBidi" w:hAnsiTheme="majorBidi" w:cstheme="majorBidi"/>
                <w:sz w:val="18"/>
                <w:szCs w:val="18"/>
              </w:rPr>
              <w:t>o</w:t>
            </w:r>
            <w:r>
              <w:rPr>
                <w:rFonts w:asciiTheme="majorBidi" w:hAnsiTheme="majorBidi" w:cstheme="majorBidi"/>
                <w:sz w:val="18"/>
                <w:szCs w:val="18"/>
              </w:rPr>
              <w:t>lh-02</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27F7E030" w14:textId="5BFF92D8" w:rsidR="00D97593" w:rsidRPr="00D97593" w:rsidRDefault="00D97593" w:rsidP="00D9759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 e Alam-Logar</w:t>
            </w:r>
          </w:p>
        </w:tc>
        <w:tc>
          <w:tcPr>
            <w:tcW w:w="718" w:type="dxa"/>
            <w:tcBorders>
              <w:top w:val="single" w:sz="4" w:space="0" w:color="auto"/>
              <w:left w:val="single" w:sz="4" w:space="0" w:color="auto"/>
              <w:bottom w:val="single" w:sz="4" w:space="0" w:color="auto"/>
              <w:right w:val="single" w:sz="4" w:space="0" w:color="auto"/>
            </w:tcBorders>
            <w:vAlign w:val="center"/>
          </w:tcPr>
          <w:p w14:paraId="6B606B0D" w14:textId="0BF8C37C" w:rsidR="00D97593" w:rsidRPr="00D97593" w:rsidRDefault="00B700E6" w:rsidP="00D9759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6CF7B4DA" w14:textId="3D1ED3EE" w:rsidR="00D97593" w:rsidRPr="00D97593" w:rsidRDefault="00D97593" w:rsidP="00D9759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MT</w:t>
            </w:r>
          </w:p>
        </w:tc>
      </w:tr>
      <w:tr w:rsidR="003C3053" w:rsidRPr="008C4155" w14:paraId="0CA61CA1" w14:textId="77777777" w:rsidTr="00A31480">
        <w:trPr>
          <w:trHeight w:hRule="exact" w:val="1982"/>
        </w:trPr>
        <w:tc>
          <w:tcPr>
            <w:tcW w:w="483" w:type="dxa"/>
            <w:tcBorders>
              <w:top w:val="single" w:sz="4" w:space="0" w:color="auto"/>
              <w:left w:val="single" w:sz="4" w:space="0" w:color="auto"/>
              <w:bottom w:val="single" w:sz="4" w:space="0" w:color="auto"/>
              <w:right w:val="single" w:sz="4" w:space="0" w:color="auto"/>
            </w:tcBorders>
            <w:vAlign w:val="center"/>
          </w:tcPr>
          <w:p w14:paraId="341BA732" w14:textId="74BBD69B" w:rsidR="003C3053" w:rsidRPr="00D97593" w:rsidRDefault="003C3053" w:rsidP="003C3053">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4</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2BD524BD" w14:textId="14DEB380" w:rsidR="003C3053" w:rsidRPr="00D97593" w:rsidRDefault="003C3053" w:rsidP="00330C6F">
            <w:pPr>
              <w:jc w:val="center"/>
              <w:rPr>
                <w:rFonts w:asciiTheme="majorBidi" w:hAnsiTheme="majorBidi" w:cstheme="majorBidi"/>
                <w:sz w:val="18"/>
                <w:szCs w:val="18"/>
                <w:lang w:val="en-US"/>
              </w:rPr>
            </w:pPr>
            <w:r>
              <w:rPr>
                <w:rFonts w:asciiTheme="majorBidi" w:hAnsiTheme="majorBidi" w:cstheme="majorBidi"/>
                <w:sz w:val="18"/>
                <w:szCs w:val="18"/>
                <w:lang w:val="en-US"/>
              </w:rPr>
              <w:t>Sona Urea</w:t>
            </w:r>
            <w:r w:rsidR="00E4291C">
              <w:rPr>
                <w:rFonts w:asciiTheme="majorBidi" w:hAnsiTheme="majorBidi" w:cstheme="majorBidi"/>
                <w:sz w:val="18"/>
                <w:szCs w:val="18"/>
                <w:lang w:val="en-US"/>
              </w:rPr>
              <w:t xml:space="preserve"> N 46%</w:t>
            </w:r>
            <w:r>
              <w:rPr>
                <w:rFonts w:asciiTheme="majorBidi" w:hAnsiTheme="majorBidi" w:cstheme="majorBidi"/>
                <w:sz w:val="18"/>
                <w:szCs w:val="18"/>
                <w:lang w:val="en-US"/>
              </w:rPr>
              <w:t xml:space="preserve"> (Fuji Fertilizer Com)</w:t>
            </w:r>
          </w:p>
        </w:tc>
        <w:tc>
          <w:tcPr>
            <w:tcW w:w="3646" w:type="dxa"/>
            <w:tcBorders>
              <w:top w:val="single" w:sz="4" w:space="0" w:color="auto"/>
              <w:left w:val="single" w:sz="4" w:space="0" w:color="auto"/>
              <w:bottom w:val="single" w:sz="4" w:space="0" w:color="auto"/>
              <w:right w:val="single" w:sz="4" w:space="0" w:color="auto"/>
            </w:tcBorders>
            <w:shd w:val="clear" w:color="000000" w:fill="FFFFFF"/>
            <w:vAlign w:val="center"/>
          </w:tcPr>
          <w:p w14:paraId="3DA5B865" w14:textId="72A7334A" w:rsidR="003C3053" w:rsidRDefault="003C3053" w:rsidP="003C3053">
            <w:pPr>
              <w:rPr>
                <w:rFonts w:asciiTheme="majorBidi" w:hAnsiTheme="majorBidi" w:cstheme="majorBidi"/>
                <w:sz w:val="18"/>
                <w:szCs w:val="18"/>
                <w:lang w:val="en-US"/>
              </w:rPr>
            </w:pPr>
          </w:p>
          <w:p w14:paraId="23E9ECD4" w14:textId="706E7910" w:rsidR="00812CC3" w:rsidRPr="00D97593" w:rsidRDefault="00B13097" w:rsidP="003C3053">
            <w:pPr>
              <w:rPr>
                <w:rFonts w:asciiTheme="majorBidi" w:hAnsiTheme="majorBidi" w:cstheme="majorBidi"/>
                <w:sz w:val="18"/>
                <w:szCs w:val="18"/>
                <w:lang w:val="en-US"/>
              </w:rPr>
            </w:pPr>
            <w:r>
              <w:rPr>
                <w:rFonts w:asciiTheme="majorBidi" w:hAnsiTheme="majorBidi" w:cstheme="majorBidi"/>
                <w:sz w:val="18"/>
                <w:szCs w:val="18"/>
                <w:lang w:val="en-US"/>
              </w:rPr>
              <w:t xml:space="preserve">Chemical Fertilizer </w:t>
            </w:r>
            <w:r w:rsidR="00CE5048">
              <w:rPr>
                <w:rFonts w:asciiTheme="majorBidi" w:hAnsiTheme="majorBidi" w:cstheme="majorBidi"/>
                <w:sz w:val="18"/>
                <w:szCs w:val="18"/>
                <w:lang w:val="en-US"/>
              </w:rPr>
              <w:t>Sona Urea Pakistani</w:t>
            </w:r>
            <w:r w:rsidR="001D6A82">
              <w:rPr>
                <w:rFonts w:asciiTheme="majorBidi" w:hAnsiTheme="majorBidi" w:cstheme="majorBidi"/>
                <w:sz w:val="18"/>
                <w:szCs w:val="18"/>
                <w:lang w:val="en-US"/>
              </w:rPr>
              <w:t xml:space="preserve">, </w:t>
            </w:r>
            <w:r w:rsidR="00850922">
              <w:rPr>
                <w:rFonts w:asciiTheme="majorBidi" w:hAnsiTheme="majorBidi" w:cstheme="majorBidi"/>
                <w:sz w:val="18"/>
                <w:szCs w:val="18"/>
                <w:lang w:val="en-US"/>
              </w:rPr>
              <w:t>fresh produced</w:t>
            </w:r>
            <w:r w:rsidR="00CE5048">
              <w:rPr>
                <w:rFonts w:asciiTheme="majorBidi" w:hAnsiTheme="majorBidi" w:cstheme="majorBidi"/>
                <w:sz w:val="18"/>
                <w:szCs w:val="18"/>
                <w:lang w:val="en-US"/>
              </w:rPr>
              <w:t xml:space="preserve"> </w:t>
            </w:r>
            <w:r w:rsidR="001D6A82">
              <w:rPr>
                <w:rFonts w:asciiTheme="majorBidi" w:hAnsiTheme="majorBidi" w:cstheme="majorBidi"/>
                <w:sz w:val="18"/>
                <w:szCs w:val="18"/>
                <w:lang w:val="en-US"/>
              </w:rPr>
              <w:t xml:space="preserve">in this year </w:t>
            </w:r>
            <w:r w:rsidR="00CE5048">
              <w:rPr>
                <w:rFonts w:asciiTheme="majorBidi" w:hAnsiTheme="majorBidi" w:cstheme="majorBidi"/>
                <w:sz w:val="18"/>
                <w:szCs w:val="18"/>
                <w:lang w:val="en-US"/>
              </w:rPr>
              <w:t>by Fuji</w:t>
            </w:r>
            <w:r w:rsidR="00FF22FB">
              <w:rPr>
                <w:rFonts w:asciiTheme="majorBidi" w:hAnsiTheme="majorBidi" w:cstheme="majorBidi"/>
                <w:sz w:val="18"/>
                <w:szCs w:val="18"/>
                <w:lang w:val="en-US"/>
              </w:rPr>
              <w:t xml:space="preserve"> company</w:t>
            </w:r>
            <w:r w:rsidR="00491416">
              <w:rPr>
                <w:rFonts w:asciiTheme="majorBidi" w:hAnsiTheme="majorBidi" w:cstheme="majorBidi"/>
                <w:sz w:val="18"/>
                <w:szCs w:val="18"/>
                <w:lang w:val="en-US"/>
              </w:rPr>
              <w:t xml:space="preserve"> in 50 KG standard bag packing</w:t>
            </w:r>
            <w:r w:rsidR="000551DA">
              <w:rPr>
                <w:rFonts w:asciiTheme="majorBidi" w:hAnsiTheme="majorBidi" w:cstheme="majorBidi"/>
                <w:sz w:val="18"/>
                <w:szCs w:val="18"/>
                <w:lang w:val="en-US"/>
              </w:rPr>
              <w:t xml:space="preserve"> along with transportation</w:t>
            </w:r>
            <w:r w:rsidR="00100F2E">
              <w:rPr>
                <w:rFonts w:asciiTheme="majorBidi" w:hAnsiTheme="majorBidi" w:cstheme="majorBidi"/>
                <w:sz w:val="18"/>
                <w:szCs w:val="18"/>
                <w:lang w:val="en-US"/>
              </w:rPr>
              <w:t xml:space="preserve">, </w:t>
            </w:r>
            <w:r w:rsidR="00850922">
              <w:rPr>
                <w:rFonts w:asciiTheme="majorBidi" w:hAnsiTheme="majorBidi" w:cstheme="majorBidi"/>
                <w:sz w:val="18"/>
                <w:szCs w:val="18"/>
                <w:lang w:val="en-US"/>
              </w:rPr>
              <w:t>loading,</w:t>
            </w:r>
            <w:r w:rsidR="00100F2E">
              <w:rPr>
                <w:rFonts w:asciiTheme="majorBidi" w:hAnsiTheme="majorBidi" w:cstheme="majorBidi"/>
                <w:sz w:val="18"/>
                <w:szCs w:val="18"/>
                <w:lang w:val="en-US"/>
              </w:rPr>
              <w:t xml:space="preserve"> and unloading </w:t>
            </w:r>
            <w:r w:rsidR="00E85BD5">
              <w:rPr>
                <w:rFonts w:asciiTheme="majorBidi" w:hAnsiTheme="majorBidi" w:cstheme="majorBidi"/>
                <w:sz w:val="18"/>
                <w:szCs w:val="18"/>
                <w:lang w:val="en-US"/>
              </w:rPr>
              <w:t>to the project sites (distribution sites selected in any 6 zones of Pol-e-Alam).</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602F3550" w14:textId="0B94A47A" w:rsidR="003C3053" w:rsidRPr="00334B3B" w:rsidRDefault="003C3053" w:rsidP="003C3053">
            <w:pPr>
              <w:jc w:val="center"/>
              <w:rPr>
                <w:rFonts w:asciiTheme="majorBidi" w:hAnsiTheme="majorBidi" w:cstheme="majorBidi"/>
                <w:sz w:val="18"/>
                <w:szCs w:val="18"/>
                <w:lang w:val="en-US"/>
              </w:rPr>
            </w:pPr>
            <w:r>
              <w:rPr>
                <w:sz w:val="18"/>
                <w:szCs w:val="18"/>
                <w:lang w:val="en-US"/>
              </w:rPr>
              <w:t>Pakistani</w:t>
            </w:r>
            <w:r w:rsidR="00067809">
              <w:rPr>
                <w:sz w:val="18"/>
                <w:szCs w:val="18"/>
                <w:lang w:val="en-US"/>
              </w:rPr>
              <w:t xml:space="preserve"> Sona Urea 46% N</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E1D3607" w14:textId="16B15DEB"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 e Alam-Logar</w:t>
            </w:r>
          </w:p>
        </w:tc>
        <w:tc>
          <w:tcPr>
            <w:tcW w:w="718" w:type="dxa"/>
            <w:tcBorders>
              <w:top w:val="single" w:sz="4" w:space="0" w:color="auto"/>
              <w:left w:val="single" w:sz="4" w:space="0" w:color="auto"/>
              <w:bottom w:val="single" w:sz="4" w:space="0" w:color="auto"/>
              <w:right w:val="single" w:sz="4" w:space="0" w:color="auto"/>
            </w:tcBorders>
            <w:vAlign w:val="center"/>
          </w:tcPr>
          <w:p w14:paraId="11AE569B" w14:textId="1ED9C0BA" w:rsidR="003C3053" w:rsidRPr="00D97593" w:rsidRDefault="00B700E6"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683D244A" w14:textId="100FF195"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3C3053" w:rsidRPr="008C4155" w14:paraId="7915F291" w14:textId="77777777" w:rsidTr="00A31480">
        <w:trPr>
          <w:trHeight w:hRule="exact" w:val="1625"/>
        </w:trPr>
        <w:tc>
          <w:tcPr>
            <w:tcW w:w="483" w:type="dxa"/>
            <w:tcBorders>
              <w:top w:val="single" w:sz="4" w:space="0" w:color="auto"/>
              <w:left w:val="single" w:sz="4" w:space="0" w:color="auto"/>
              <w:bottom w:val="single" w:sz="4" w:space="0" w:color="auto"/>
              <w:right w:val="single" w:sz="4" w:space="0" w:color="auto"/>
            </w:tcBorders>
            <w:vAlign w:val="center"/>
          </w:tcPr>
          <w:p w14:paraId="555DF0F2" w14:textId="6524E208" w:rsidR="003C3053" w:rsidRPr="00D97593" w:rsidRDefault="003C3053" w:rsidP="003C3053">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lastRenderedPageBreak/>
              <w:t>5</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36456EC9" w14:textId="29AFE43C" w:rsidR="003C3053" w:rsidRPr="00D97593" w:rsidRDefault="003C3053" w:rsidP="00330C6F">
            <w:pPr>
              <w:jc w:val="center"/>
              <w:rPr>
                <w:rFonts w:asciiTheme="majorBidi" w:hAnsiTheme="majorBidi" w:cstheme="majorBidi"/>
                <w:sz w:val="18"/>
                <w:szCs w:val="18"/>
                <w:lang w:val="en-US"/>
              </w:rPr>
            </w:pPr>
            <w:r>
              <w:rPr>
                <w:rFonts w:asciiTheme="majorBidi" w:hAnsiTheme="majorBidi" w:cstheme="majorBidi"/>
                <w:sz w:val="18"/>
                <w:szCs w:val="18"/>
                <w:lang w:val="en-US"/>
              </w:rPr>
              <w:t>DAP Fertilizer (</w:t>
            </w:r>
            <w:r w:rsidRPr="00D97593">
              <w:rPr>
                <w:rFonts w:asciiTheme="majorBidi" w:hAnsiTheme="majorBidi" w:cstheme="majorBidi"/>
                <w:sz w:val="18"/>
                <w:szCs w:val="18"/>
                <w:lang w:val="en-US"/>
              </w:rPr>
              <w:t>Di Ammonium Phosphate</w:t>
            </w:r>
            <w:r>
              <w:rPr>
                <w:rFonts w:asciiTheme="majorBidi" w:hAnsiTheme="majorBidi" w:cstheme="majorBidi"/>
                <w:sz w:val="18"/>
                <w:szCs w:val="18"/>
                <w:lang w:val="en-US"/>
              </w:rPr>
              <w:t>)</w:t>
            </w:r>
          </w:p>
        </w:tc>
        <w:tc>
          <w:tcPr>
            <w:tcW w:w="3646" w:type="dxa"/>
            <w:tcBorders>
              <w:top w:val="single" w:sz="4" w:space="0" w:color="auto"/>
              <w:left w:val="single" w:sz="4" w:space="0" w:color="auto"/>
              <w:bottom w:val="single" w:sz="4" w:space="0" w:color="auto"/>
              <w:right w:val="single" w:sz="4" w:space="0" w:color="auto"/>
            </w:tcBorders>
            <w:shd w:val="clear" w:color="000000" w:fill="FFFFFF"/>
            <w:vAlign w:val="center"/>
          </w:tcPr>
          <w:p w14:paraId="2A71CFDE" w14:textId="74979E43" w:rsidR="0098596C" w:rsidRDefault="0098596C" w:rsidP="00CA638A">
            <w:pPr>
              <w:rPr>
                <w:rFonts w:asciiTheme="majorBidi" w:hAnsiTheme="majorBidi" w:cstheme="majorBidi"/>
                <w:sz w:val="18"/>
                <w:szCs w:val="18"/>
                <w:lang w:val="en-US"/>
              </w:rPr>
            </w:pPr>
          </w:p>
          <w:p w14:paraId="0FF14823" w14:textId="02D30701" w:rsidR="002E334C" w:rsidRPr="00D97593" w:rsidRDefault="003A462A" w:rsidP="00CA638A">
            <w:pPr>
              <w:rPr>
                <w:rFonts w:asciiTheme="majorBidi" w:hAnsiTheme="majorBidi" w:cstheme="majorBidi"/>
                <w:sz w:val="18"/>
                <w:szCs w:val="18"/>
                <w:lang w:val="en-US"/>
              </w:rPr>
            </w:pPr>
            <w:r>
              <w:rPr>
                <w:rFonts w:asciiTheme="majorBidi" w:hAnsiTheme="majorBidi" w:cstheme="majorBidi"/>
                <w:sz w:val="18"/>
                <w:szCs w:val="18"/>
                <w:lang w:val="en-US"/>
              </w:rPr>
              <w:t xml:space="preserve">DAP </w:t>
            </w:r>
            <w:r w:rsidR="002E334C">
              <w:rPr>
                <w:rFonts w:asciiTheme="majorBidi" w:hAnsiTheme="majorBidi" w:cstheme="majorBidi"/>
                <w:sz w:val="18"/>
                <w:szCs w:val="18"/>
                <w:lang w:val="en-US"/>
              </w:rPr>
              <w:t xml:space="preserve">Chemical Fertilizer </w:t>
            </w:r>
            <w:r w:rsidR="00523E57">
              <w:rPr>
                <w:rFonts w:asciiTheme="majorBidi" w:hAnsiTheme="majorBidi" w:cstheme="majorBidi"/>
                <w:sz w:val="18"/>
                <w:szCs w:val="18"/>
                <w:lang w:val="en-US"/>
              </w:rPr>
              <w:t>(18% N and 46% P</w:t>
            </w:r>
            <w:r w:rsidR="005B5409">
              <w:rPr>
                <w:rFonts w:asciiTheme="majorBidi" w:hAnsiTheme="majorBidi" w:cstheme="majorBidi"/>
                <w:sz w:val="18"/>
                <w:szCs w:val="18"/>
                <w:lang w:val="en-US"/>
              </w:rPr>
              <w:t xml:space="preserve">hosphorus) </w:t>
            </w:r>
            <w:r w:rsidR="00523E57">
              <w:rPr>
                <w:rFonts w:asciiTheme="majorBidi" w:hAnsiTheme="majorBidi" w:cstheme="majorBidi"/>
                <w:sz w:val="18"/>
                <w:szCs w:val="18"/>
                <w:lang w:val="en-US"/>
              </w:rPr>
              <w:t xml:space="preserve">original </w:t>
            </w:r>
            <w:r w:rsidR="005B5409">
              <w:rPr>
                <w:rFonts w:asciiTheme="majorBidi" w:hAnsiTheme="majorBidi" w:cstheme="majorBidi"/>
                <w:sz w:val="18"/>
                <w:szCs w:val="18"/>
                <w:lang w:val="en-US"/>
              </w:rPr>
              <w:t>Australian</w:t>
            </w:r>
            <w:r w:rsidR="002E334C">
              <w:rPr>
                <w:rFonts w:asciiTheme="majorBidi" w:hAnsiTheme="majorBidi" w:cstheme="majorBidi"/>
                <w:sz w:val="18"/>
                <w:szCs w:val="18"/>
                <w:lang w:val="en-US"/>
              </w:rPr>
              <w:t xml:space="preserve">, </w:t>
            </w:r>
            <w:r w:rsidR="00903641">
              <w:rPr>
                <w:rFonts w:asciiTheme="majorBidi" w:hAnsiTheme="majorBidi" w:cstheme="majorBidi"/>
                <w:sz w:val="18"/>
                <w:szCs w:val="18"/>
                <w:lang w:val="en-US"/>
              </w:rPr>
              <w:t>fresh produced</w:t>
            </w:r>
            <w:r w:rsidR="002E334C">
              <w:rPr>
                <w:rFonts w:asciiTheme="majorBidi" w:hAnsiTheme="majorBidi" w:cstheme="majorBidi"/>
                <w:sz w:val="18"/>
                <w:szCs w:val="18"/>
                <w:lang w:val="en-US"/>
              </w:rPr>
              <w:t xml:space="preserve"> in this year in 50 KG standard bag packing</w:t>
            </w:r>
            <w:r w:rsidR="00E85BD5">
              <w:rPr>
                <w:rFonts w:asciiTheme="majorBidi" w:hAnsiTheme="majorBidi" w:cstheme="majorBidi"/>
                <w:sz w:val="18"/>
                <w:szCs w:val="18"/>
                <w:lang w:val="en-US"/>
              </w:rPr>
              <w:t xml:space="preserve"> along with transportation, </w:t>
            </w:r>
            <w:r w:rsidR="00903641">
              <w:rPr>
                <w:rFonts w:asciiTheme="majorBidi" w:hAnsiTheme="majorBidi" w:cstheme="majorBidi"/>
                <w:sz w:val="18"/>
                <w:szCs w:val="18"/>
                <w:lang w:val="en-US"/>
              </w:rPr>
              <w:t>loading,</w:t>
            </w:r>
            <w:r w:rsidR="00E85BD5">
              <w:rPr>
                <w:rFonts w:asciiTheme="majorBidi" w:hAnsiTheme="majorBidi" w:cstheme="majorBidi"/>
                <w:sz w:val="18"/>
                <w:szCs w:val="18"/>
                <w:lang w:val="en-US"/>
              </w:rPr>
              <w:t xml:space="preserve"> and unloading to the project sites (distribution sites selected in any 6 zones of Pol-e-Alam).</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669207C" w14:textId="352F4F62" w:rsidR="003C3053" w:rsidRPr="00D97593" w:rsidRDefault="003C3053" w:rsidP="003C3053">
            <w:pPr>
              <w:jc w:val="center"/>
              <w:rPr>
                <w:rFonts w:asciiTheme="majorBidi" w:hAnsiTheme="majorBidi" w:cstheme="majorBidi"/>
                <w:sz w:val="18"/>
                <w:szCs w:val="18"/>
                <w:lang w:val="en-US"/>
              </w:rPr>
            </w:pPr>
            <w:r w:rsidRPr="00D97593">
              <w:rPr>
                <w:rFonts w:asciiTheme="majorBidi" w:hAnsiTheme="majorBidi" w:cstheme="majorBidi"/>
                <w:sz w:val="18"/>
                <w:szCs w:val="18"/>
              </w:rPr>
              <w:t>Australian</w:t>
            </w:r>
            <w:r w:rsidR="00067809">
              <w:rPr>
                <w:rFonts w:asciiTheme="majorBidi" w:hAnsiTheme="majorBidi" w:cstheme="majorBidi"/>
                <w:sz w:val="18"/>
                <w:szCs w:val="18"/>
              </w:rPr>
              <w:t xml:space="preserve"> DAP 18% N, 46% P</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7A10109B" w14:textId="2D6CBD5E"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Pul e Alam-Logar</w:t>
            </w:r>
          </w:p>
        </w:tc>
        <w:tc>
          <w:tcPr>
            <w:tcW w:w="718" w:type="dxa"/>
            <w:tcBorders>
              <w:top w:val="single" w:sz="4" w:space="0" w:color="auto"/>
              <w:left w:val="single" w:sz="4" w:space="0" w:color="auto"/>
              <w:bottom w:val="single" w:sz="4" w:space="0" w:color="auto"/>
              <w:right w:val="single" w:sz="4" w:space="0" w:color="auto"/>
            </w:tcBorders>
            <w:vAlign w:val="center"/>
          </w:tcPr>
          <w:p w14:paraId="555A0929" w14:textId="598F3D8C" w:rsidR="003C3053" w:rsidRPr="00D97593" w:rsidRDefault="00B700E6" w:rsidP="003C3053">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7A1E57A9" w14:textId="4EB39368" w:rsidR="003C3053" w:rsidRPr="00D97593" w:rsidRDefault="003C3053" w:rsidP="003C3053">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910DCB" w:rsidRPr="003C3053" w14:paraId="0DA59435" w14:textId="77777777" w:rsidTr="00A31480">
        <w:trPr>
          <w:trHeight w:hRule="exact" w:val="3112"/>
        </w:trPr>
        <w:tc>
          <w:tcPr>
            <w:tcW w:w="483" w:type="dxa"/>
            <w:tcBorders>
              <w:top w:val="single" w:sz="4" w:space="0" w:color="auto"/>
              <w:left w:val="single" w:sz="4" w:space="0" w:color="auto"/>
              <w:bottom w:val="single" w:sz="4" w:space="0" w:color="auto"/>
              <w:right w:val="single" w:sz="4" w:space="0" w:color="auto"/>
            </w:tcBorders>
            <w:vAlign w:val="center"/>
          </w:tcPr>
          <w:p w14:paraId="64390184" w14:textId="49902B67" w:rsidR="00910DCB" w:rsidRPr="00D97593" w:rsidRDefault="00910DCB" w:rsidP="00910DCB">
            <w:pPr>
              <w:jc w:val="center"/>
              <w:rPr>
                <w:rFonts w:asciiTheme="majorBidi" w:hAnsiTheme="majorBidi" w:cstheme="majorBidi"/>
                <w:sz w:val="18"/>
                <w:szCs w:val="18"/>
                <w:lang w:val="en-GB"/>
              </w:rPr>
            </w:pPr>
            <w:r w:rsidRPr="00D97593">
              <w:rPr>
                <w:rFonts w:asciiTheme="majorBidi" w:hAnsiTheme="majorBidi" w:cstheme="majorBidi"/>
                <w:sz w:val="18"/>
                <w:szCs w:val="18"/>
                <w:lang w:val="en-GB"/>
              </w:rPr>
              <w:t>6</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4C0E1730" w14:textId="11F85C31" w:rsidR="00910DCB" w:rsidRPr="00D97593" w:rsidRDefault="00910DCB" w:rsidP="00910DCB">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7FF57088" w14:textId="6CF697EB" w:rsidR="00910DCB" w:rsidRPr="00D97593" w:rsidRDefault="004805FE" w:rsidP="00AC01F7">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proofErr w:type="spellStart"/>
            <w:r>
              <w:rPr>
                <w:rFonts w:asciiTheme="majorBidi" w:hAnsiTheme="majorBidi" w:cstheme="majorBidi"/>
                <w:sz w:val="18"/>
                <w:szCs w:val="18"/>
                <w:lang w:val="en-US"/>
              </w:rPr>
              <w:t>Chont</w:t>
            </w:r>
            <w:proofErr w:type="spellEnd"/>
            <w:r>
              <w:rPr>
                <w:rFonts w:asciiTheme="majorBidi" w:hAnsiTheme="majorBidi" w:cstheme="majorBidi"/>
                <w:sz w:val="18"/>
                <w:szCs w:val="18"/>
                <w:lang w:val="en-US"/>
              </w:rPr>
              <w:t xml:space="preserve"> 01 with 85% or over 85% germination rate and 98% purity (free from soil, </w:t>
            </w:r>
            <w:proofErr w:type="gramStart"/>
            <w:r>
              <w:rPr>
                <w:rFonts w:asciiTheme="majorBidi" w:hAnsiTheme="majorBidi" w:cstheme="majorBidi"/>
                <w:sz w:val="18"/>
                <w:szCs w:val="18"/>
                <w:lang w:val="en-US"/>
              </w:rPr>
              <w:t>sand</w:t>
            </w:r>
            <w:proofErr w:type="gramEnd"/>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910DCB" w:rsidRPr="00D97593">
              <w:rPr>
                <w:rFonts w:asciiTheme="majorBidi" w:hAnsiTheme="majorBidi" w:cstheme="majorBidi"/>
                <w:sz w:val="18"/>
                <w:szCs w:val="18"/>
                <w:lang w:val="en-US"/>
              </w:rPr>
              <w:t xml:space="preserve">Weight 50 </w:t>
            </w:r>
            <w:r w:rsidR="00A149C5">
              <w:rPr>
                <w:rFonts w:asciiTheme="majorBidi" w:hAnsiTheme="majorBidi" w:cstheme="majorBidi"/>
                <w:sz w:val="18"/>
                <w:szCs w:val="18"/>
                <w:lang w:val="en-US"/>
              </w:rPr>
              <w:t>kg</w:t>
            </w:r>
            <w:r>
              <w:rPr>
                <w:rFonts w:asciiTheme="majorBidi" w:hAnsiTheme="majorBidi" w:cstheme="majorBidi"/>
                <w:sz w:val="18"/>
                <w:szCs w:val="18"/>
                <w:lang w:val="en-US"/>
              </w:rPr>
              <w:t xml:space="preserve"> packing in standard</w:t>
            </w:r>
            <w:r w:rsidR="00A149C5">
              <w:rPr>
                <w:rFonts w:asciiTheme="majorBidi" w:hAnsiTheme="majorBidi" w:cstheme="majorBidi"/>
                <w:sz w:val="18"/>
                <w:szCs w:val="18"/>
                <w:lang w:val="en-US"/>
              </w:rPr>
              <w:t xml:space="preserve"> bag</w:t>
            </w:r>
            <w:r w:rsidR="00910DCB" w:rsidRPr="00D97593">
              <w:rPr>
                <w:rFonts w:asciiTheme="majorBidi" w:hAnsiTheme="majorBidi" w:cstheme="majorBidi"/>
                <w:sz w:val="18"/>
                <w:szCs w:val="18"/>
                <w:lang w:val="en-US"/>
              </w:rPr>
              <w:t xml:space="preserve"> </w:t>
            </w:r>
            <w:r w:rsidR="006317A5">
              <w:rPr>
                <w:rFonts w:asciiTheme="majorBidi" w:hAnsiTheme="majorBidi" w:cstheme="majorBidi"/>
                <w:sz w:val="18"/>
                <w:szCs w:val="18"/>
                <w:lang w:val="en-US"/>
              </w:rPr>
              <w:t>along with Supplier logo and verity description on bag -</w:t>
            </w:r>
            <w:r w:rsidR="00910DCB" w:rsidRPr="00D97593">
              <w:rPr>
                <w:rFonts w:asciiTheme="majorBidi" w:hAnsiTheme="majorBidi" w:cstheme="majorBidi"/>
                <w:sz w:val="18"/>
                <w:szCs w:val="18"/>
                <w:lang w:val="en-US"/>
              </w:rPr>
              <w:t xml:space="preserve"> With</w:t>
            </w:r>
            <w:r w:rsidR="00910DCB">
              <w:rPr>
                <w:rFonts w:asciiTheme="majorBidi" w:hAnsiTheme="majorBidi" w:cstheme="majorBidi"/>
                <w:sz w:val="18"/>
                <w:szCs w:val="18"/>
                <w:lang w:val="en-US"/>
              </w:rPr>
              <w:t xml:space="preserve"> </w:t>
            </w:r>
            <w:r w:rsidR="00910DCB" w:rsidRPr="00D97593">
              <w:rPr>
                <w:rFonts w:asciiTheme="majorBidi" w:hAnsiTheme="majorBidi" w:cstheme="majorBidi"/>
                <w:sz w:val="18"/>
                <w:szCs w:val="18"/>
                <w:lang w:val="en-US"/>
              </w:rPr>
              <w:t>transportation</w:t>
            </w:r>
            <w:r w:rsidR="00910DCB">
              <w:rPr>
                <w:rFonts w:asciiTheme="majorBidi" w:hAnsiTheme="majorBidi" w:cstheme="majorBidi"/>
                <w:sz w:val="18"/>
                <w:szCs w:val="18"/>
                <w:lang w:val="en-US"/>
              </w:rPr>
              <w:t>, loading</w:t>
            </w:r>
            <w:r w:rsidR="00A149C5">
              <w:rPr>
                <w:rFonts w:asciiTheme="majorBidi" w:hAnsiTheme="majorBidi" w:cstheme="majorBidi"/>
                <w:sz w:val="18"/>
                <w:szCs w:val="18"/>
                <w:lang w:val="en-US"/>
              </w:rPr>
              <w:t>,</w:t>
            </w:r>
            <w:r w:rsidR="00910DCB">
              <w:rPr>
                <w:rFonts w:asciiTheme="majorBidi" w:hAnsiTheme="majorBidi" w:cstheme="majorBidi"/>
                <w:sz w:val="18"/>
                <w:szCs w:val="18"/>
                <w:lang w:val="en-US"/>
              </w:rPr>
              <w:t xml:space="preserve"> and unloading </w:t>
            </w:r>
            <w:r w:rsidR="00910DCB" w:rsidRPr="00D97593">
              <w:rPr>
                <w:rFonts w:asciiTheme="majorBidi" w:hAnsiTheme="majorBidi" w:cstheme="majorBidi"/>
                <w:sz w:val="18"/>
                <w:szCs w:val="18"/>
                <w:lang w:val="en-US"/>
              </w:rPr>
              <w:t xml:space="preserve">to </w:t>
            </w:r>
            <w:r w:rsidR="00A149C5">
              <w:rPr>
                <w:rFonts w:asciiTheme="majorBidi" w:hAnsiTheme="majorBidi" w:cstheme="majorBidi"/>
                <w:sz w:val="18"/>
                <w:szCs w:val="18"/>
                <w:lang w:val="en-US"/>
              </w:rPr>
              <w:t xml:space="preserve">the </w:t>
            </w:r>
            <w:r w:rsidR="00910DCB" w:rsidRPr="00D97593">
              <w:rPr>
                <w:rFonts w:asciiTheme="majorBidi" w:hAnsiTheme="majorBidi" w:cstheme="majorBidi"/>
                <w:sz w:val="18"/>
                <w:szCs w:val="18"/>
                <w:lang w:val="en-US"/>
              </w:rPr>
              <w:t>project</w:t>
            </w:r>
            <w:r w:rsidR="00910DCB">
              <w:rPr>
                <w:rFonts w:asciiTheme="majorBidi" w:hAnsiTheme="majorBidi" w:cstheme="majorBidi"/>
                <w:sz w:val="18"/>
                <w:szCs w:val="18"/>
                <w:lang w:val="en-US"/>
              </w:rPr>
              <w:t xml:space="preserve"> site.</w:t>
            </w:r>
            <w:r w:rsidR="006317A5">
              <w:rPr>
                <w:rFonts w:asciiTheme="majorBidi" w:hAnsiTheme="majorBidi" w:cstheme="majorBidi"/>
                <w:sz w:val="18"/>
                <w:szCs w:val="18"/>
                <w:lang w:val="en-US"/>
              </w:rPr>
              <w:t xml:space="preserve"> (</w:t>
            </w:r>
            <w:r w:rsidR="00903641">
              <w:rPr>
                <w:rFonts w:asciiTheme="majorBidi" w:hAnsiTheme="majorBidi" w:cstheme="majorBidi"/>
                <w:sz w:val="18"/>
                <w:szCs w:val="18"/>
                <w:lang w:val="en-US"/>
              </w:rPr>
              <w:t>Distribution</w:t>
            </w:r>
            <w:r w:rsidR="006317A5">
              <w:rPr>
                <w:rFonts w:asciiTheme="majorBidi" w:hAnsiTheme="majorBidi" w:cstheme="majorBidi"/>
                <w:sz w:val="18"/>
                <w:szCs w:val="18"/>
                <w:lang w:val="en-US"/>
              </w:rPr>
              <w:t xml:space="preserve"> sites selected in any </w:t>
            </w:r>
            <w:r w:rsidR="00176975">
              <w:rPr>
                <w:rFonts w:asciiTheme="majorBidi" w:hAnsiTheme="majorBidi" w:cstheme="majorBidi"/>
                <w:sz w:val="18"/>
                <w:szCs w:val="18"/>
                <w:lang w:val="en-US"/>
              </w:rPr>
              <w:t>5</w:t>
            </w:r>
            <w:r w:rsidR="006317A5">
              <w:rPr>
                <w:rFonts w:asciiTheme="majorBidi" w:hAnsiTheme="majorBidi" w:cstheme="majorBidi"/>
                <w:sz w:val="18"/>
                <w:szCs w:val="18"/>
                <w:lang w:val="en-US"/>
              </w:rPr>
              <w:t xml:space="preserve"> zones of </w:t>
            </w:r>
            <w:r w:rsidR="00176975">
              <w:rPr>
                <w:rFonts w:asciiTheme="majorBidi" w:hAnsiTheme="majorBidi" w:cstheme="majorBidi"/>
                <w:sz w:val="18"/>
                <w:szCs w:val="18"/>
                <w:lang w:val="en-US"/>
              </w:rPr>
              <w:t>Baraki Barak district</w:t>
            </w:r>
            <w:r w:rsidR="006317A5">
              <w:rPr>
                <w:rFonts w:asciiTheme="majorBidi" w:hAnsiTheme="majorBidi" w:cstheme="majorBidi"/>
                <w:sz w:val="18"/>
                <w:szCs w:val="18"/>
                <w:lang w:val="en-US"/>
              </w:rPr>
              <w:t>).</w:t>
            </w:r>
          </w:p>
          <w:p w14:paraId="79FC198A" w14:textId="723AEA23" w:rsidR="00910DCB" w:rsidRPr="00D97593" w:rsidRDefault="00910DCB"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576CB53F" w14:textId="601E991E" w:rsidR="00910DCB" w:rsidRPr="00D97593" w:rsidRDefault="00910DCB" w:rsidP="00910DCB">
            <w:pPr>
              <w:jc w:val="center"/>
              <w:rPr>
                <w:rFonts w:asciiTheme="majorBidi" w:hAnsiTheme="majorBidi" w:cstheme="majorBidi"/>
                <w:sz w:val="18"/>
                <w:szCs w:val="18"/>
                <w:lang w:val="en-US"/>
              </w:rPr>
            </w:pPr>
            <w:proofErr w:type="spellStart"/>
            <w:r w:rsidRPr="00D97593">
              <w:rPr>
                <w:rFonts w:asciiTheme="majorBidi" w:hAnsiTheme="majorBidi" w:cstheme="majorBidi"/>
                <w:sz w:val="18"/>
                <w:szCs w:val="18"/>
                <w:lang w:val="en-US"/>
              </w:rPr>
              <w:t>Ch</w:t>
            </w:r>
            <w:r w:rsidR="00176975">
              <w:rPr>
                <w:rFonts w:asciiTheme="majorBidi" w:hAnsiTheme="majorBidi" w:cstheme="majorBidi"/>
                <w:sz w:val="18"/>
                <w:szCs w:val="18"/>
                <w:lang w:val="en-US"/>
              </w:rPr>
              <w:t>o</w:t>
            </w:r>
            <w:r w:rsidRPr="00D97593">
              <w:rPr>
                <w:rFonts w:asciiTheme="majorBidi" w:hAnsiTheme="majorBidi" w:cstheme="majorBidi"/>
                <w:sz w:val="18"/>
                <w:szCs w:val="18"/>
                <w:lang w:val="en-US"/>
              </w:rPr>
              <w:t>nt</w:t>
            </w:r>
            <w:proofErr w:type="spellEnd"/>
            <w:r w:rsidRPr="00D97593">
              <w:rPr>
                <w:rFonts w:asciiTheme="majorBidi" w:hAnsiTheme="majorBidi" w:cstheme="majorBidi"/>
                <w:sz w:val="18"/>
                <w:szCs w:val="18"/>
                <w:lang w:val="en-US"/>
              </w:rPr>
              <w:t xml:space="preserve"> </w:t>
            </w:r>
            <w:r w:rsidR="00176975">
              <w:rPr>
                <w:rFonts w:asciiTheme="majorBidi" w:hAnsiTheme="majorBidi" w:cstheme="majorBidi"/>
                <w:sz w:val="18"/>
                <w:szCs w:val="18"/>
                <w:lang w:val="en-US"/>
              </w:rPr>
              <w:t>01</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072244E" w14:textId="1411B4DB"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35E785D3" w14:textId="778C1815" w:rsidR="00910DCB" w:rsidRPr="00D97593" w:rsidRDefault="00B700E6"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0E05C00E" w14:textId="5283D591"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910DCB" w:rsidRPr="003C3053" w14:paraId="0900CCCA" w14:textId="77777777" w:rsidTr="00A31480">
        <w:trPr>
          <w:trHeight w:hRule="exact" w:val="2831"/>
        </w:trPr>
        <w:tc>
          <w:tcPr>
            <w:tcW w:w="483" w:type="dxa"/>
            <w:tcBorders>
              <w:top w:val="single" w:sz="4" w:space="0" w:color="auto"/>
              <w:left w:val="single" w:sz="4" w:space="0" w:color="auto"/>
              <w:bottom w:val="single" w:sz="4" w:space="0" w:color="auto"/>
              <w:right w:val="single" w:sz="4" w:space="0" w:color="auto"/>
            </w:tcBorders>
            <w:vAlign w:val="center"/>
          </w:tcPr>
          <w:p w14:paraId="6DA8EF1E" w14:textId="248C9922" w:rsidR="00910DCB" w:rsidRPr="00D97593" w:rsidRDefault="00910DCB" w:rsidP="00910DCB">
            <w:pPr>
              <w:jc w:val="center"/>
              <w:rPr>
                <w:rFonts w:asciiTheme="majorBidi" w:hAnsiTheme="majorBidi" w:cstheme="majorBidi"/>
                <w:sz w:val="18"/>
                <w:szCs w:val="18"/>
                <w:lang w:val="en-GB"/>
              </w:rPr>
            </w:pPr>
            <w:r>
              <w:rPr>
                <w:rFonts w:asciiTheme="majorBidi" w:hAnsiTheme="majorBidi" w:cstheme="majorBidi"/>
                <w:sz w:val="18"/>
                <w:szCs w:val="18"/>
                <w:lang w:val="en-GB"/>
              </w:rPr>
              <w:t>7</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04EA412C" w14:textId="3C820028" w:rsidR="00910DCB" w:rsidRPr="00D97593" w:rsidRDefault="00910DCB" w:rsidP="00910DCB">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0B06ECB6" w14:textId="71C941E9" w:rsidR="00176975" w:rsidRPr="00D97593" w:rsidRDefault="00176975" w:rsidP="00176975">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Wahdat 15 with 85% or over 85% germination rate and 98% purity (free from soil, </w:t>
            </w:r>
            <w:r w:rsidR="00A31480">
              <w:rPr>
                <w:rFonts w:asciiTheme="majorBidi" w:hAnsiTheme="majorBidi" w:cstheme="majorBidi"/>
                <w:sz w:val="18"/>
                <w:szCs w:val="18"/>
                <w:lang w:val="en-US"/>
              </w:rPr>
              <w:t>sand,</w:t>
            </w:r>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910DCB" w:rsidRPr="00D97593">
              <w:rPr>
                <w:rFonts w:asciiTheme="majorBidi" w:hAnsiTheme="majorBidi" w:cstheme="majorBidi"/>
                <w:sz w:val="18"/>
                <w:szCs w:val="18"/>
                <w:lang w:val="en-US"/>
              </w:rPr>
              <w:t xml:space="preserve">Weight 50 </w:t>
            </w:r>
            <w:r w:rsidR="008370AB">
              <w:rPr>
                <w:rFonts w:asciiTheme="majorBidi" w:hAnsiTheme="majorBidi" w:cstheme="majorBidi"/>
                <w:sz w:val="18"/>
                <w:szCs w:val="18"/>
                <w:lang w:val="en-US"/>
              </w:rPr>
              <w:t>kg</w:t>
            </w:r>
            <w:r w:rsidR="00910DCB" w:rsidRPr="00D97593">
              <w:rPr>
                <w:rFonts w:asciiTheme="majorBidi" w:hAnsiTheme="majorBidi" w:cstheme="majorBidi"/>
                <w:sz w:val="18"/>
                <w:szCs w:val="18"/>
                <w:lang w:val="en-US"/>
              </w:rPr>
              <w:t>/</w:t>
            </w:r>
            <w:r w:rsidR="008370AB">
              <w:rPr>
                <w:rFonts w:asciiTheme="majorBidi" w:hAnsiTheme="majorBidi" w:cstheme="majorBidi"/>
                <w:sz w:val="18"/>
                <w:szCs w:val="18"/>
                <w:lang w:val="en-US"/>
              </w:rPr>
              <w:t>bag</w:t>
            </w:r>
            <w:r>
              <w:rPr>
                <w:rFonts w:asciiTheme="majorBidi" w:hAnsiTheme="majorBidi" w:cstheme="majorBidi"/>
                <w:sz w:val="18"/>
                <w:szCs w:val="18"/>
                <w:lang w:val="en-US"/>
              </w:rPr>
              <w:t xml:space="preserve"> along with Supplier logo and verity description on </w:t>
            </w:r>
            <w:r w:rsidR="00AF464C">
              <w:rPr>
                <w:rFonts w:asciiTheme="majorBidi" w:hAnsiTheme="majorBidi" w:cstheme="majorBidi"/>
                <w:sz w:val="18"/>
                <w:szCs w:val="18"/>
                <w:lang w:val="en-US"/>
              </w:rPr>
              <w:t>bag.</w:t>
            </w:r>
            <w:r w:rsidR="00910DCB" w:rsidRPr="00D97593">
              <w:rPr>
                <w:rFonts w:asciiTheme="majorBidi" w:hAnsiTheme="majorBidi" w:cstheme="majorBidi"/>
                <w:sz w:val="18"/>
                <w:szCs w:val="18"/>
                <w:lang w:val="en-US"/>
              </w:rPr>
              <w:t xml:space="preserve"> With</w:t>
            </w:r>
            <w:r w:rsidR="00910DCB">
              <w:rPr>
                <w:rFonts w:asciiTheme="majorBidi" w:hAnsiTheme="majorBidi" w:cstheme="majorBidi"/>
                <w:sz w:val="18"/>
                <w:szCs w:val="18"/>
                <w:lang w:val="en-US"/>
              </w:rPr>
              <w:t xml:space="preserve"> </w:t>
            </w:r>
            <w:r w:rsidR="00910DCB" w:rsidRPr="00D97593">
              <w:rPr>
                <w:rFonts w:asciiTheme="majorBidi" w:hAnsiTheme="majorBidi" w:cstheme="majorBidi"/>
                <w:sz w:val="18"/>
                <w:szCs w:val="18"/>
                <w:lang w:val="en-US"/>
              </w:rPr>
              <w:t>transportation</w:t>
            </w:r>
            <w:r w:rsidR="00910DCB">
              <w:rPr>
                <w:rFonts w:asciiTheme="majorBidi" w:hAnsiTheme="majorBidi" w:cstheme="majorBidi"/>
                <w:sz w:val="18"/>
                <w:szCs w:val="18"/>
                <w:lang w:val="en-US"/>
              </w:rPr>
              <w:t>, loading</w:t>
            </w:r>
            <w:r w:rsidR="008370AB">
              <w:rPr>
                <w:rFonts w:asciiTheme="majorBidi" w:hAnsiTheme="majorBidi" w:cstheme="majorBidi"/>
                <w:sz w:val="18"/>
                <w:szCs w:val="18"/>
                <w:lang w:val="en-US"/>
              </w:rPr>
              <w:t>,</w:t>
            </w:r>
            <w:r w:rsidR="00910DCB">
              <w:rPr>
                <w:rFonts w:asciiTheme="majorBidi" w:hAnsiTheme="majorBidi" w:cstheme="majorBidi"/>
                <w:sz w:val="18"/>
                <w:szCs w:val="18"/>
                <w:lang w:val="en-US"/>
              </w:rPr>
              <w:t xml:space="preserve"> and unloading </w:t>
            </w:r>
            <w:r w:rsidR="00910DCB" w:rsidRPr="00D97593">
              <w:rPr>
                <w:rFonts w:asciiTheme="majorBidi" w:hAnsiTheme="majorBidi" w:cstheme="majorBidi"/>
                <w:sz w:val="18"/>
                <w:szCs w:val="18"/>
                <w:lang w:val="en-US"/>
              </w:rPr>
              <w:t xml:space="preserve">to </w:t>
            </w:r>
            <w:r w:rsidR="008370AB">
              <w:rPr>
                <w:rFonts w:asciiTheme="majorBidi" w:hAnsiTheme="majorBidi" w:cstheme="majorBidi"/>
                <w:sz w:val="18"/>
                <w:szCs w:val="18"/>
                <w:lang w:val="en-US"/>
              </w:rPr>
              <w:t xml:space="preserve">the </w:t>
            </w:r>
            <w:r w:rsidR="00910DCB" w:rsidRPr="00D97593">
              <w:rPr>
                <w:rFonts w:asciiTheme="majorBidi" w:hAnsiTheme="majorBidi" w:cstheme="majorBidi"/>
                <w:sz w:val="18"/>
                <w:szCs w:val="18"/>
                <w:lang w:val="en-US"/>
              </w:rPr>
              <w:t>project</w:t>
            </w:r>
            <w:r w:rsidR="00910DCB">
              <w:rPr>
                <w:rFonts w:asciiTheme="majorBidi" w:hAnsiTheme="majorBidi" w:cstheme="majorBidi"/>
                <w:sz w:val="18"/>
                <w:szCs w:val="18"/>
                <w:lang w:val="en-US"/>
              </w:rPr>
              <w:t xml:space="preserve"> site.</w:t>
            </w:r>
            <w:r>
              <w:rPr>
                <w:rFonts w:asciiTheme="majorBidi" w:hAnsiTheme="majorBidi" w:cstheme="majorBidi"/>
                <w:sz w:val="18"/>
                <w:szCs w:val="18"/>
                <w:lang w:val="en-US"/>
              </w:rPr>
              <w:t xml:space="preserve"> (</w:t>
            </w:r>
            <w:r w:rsidR="00A31480">
              <w:rPr>
                <w:rFonts w:asciiTheme="majorBidi" w:hAnsiTheme="majorBidi" w:cstheme="majorBidi"/>
                <w:sz w:val="18"/>
                <w:szCs w:val="18"/>
                <w:lang w:val="en-US"/>
              </w:rPr>
              <w:t>Distribution</w:t>
            </w:r>
            <w:r>
              <w:rPr>
                <w:rFonts w:asciiTheme="majorBidi" w:hAnsiTheme="majorBidi" w:cstheme="majorBidi"/>
                <w:sz w:val="18"/>
                <w:szCs w:val="18"/>
                <w:lang w:val="en-US"/>
              </w:rPr>
              <w:t xml:space="preserve"> sites selected in any 5 zones of Baraki Barak district).</w:t>
            </w:r>
          </w:p>
          <w:p w14:paraId="624CD047" w14:textId="23B3B525" w:rsidR="00910DCB" w:rsidRPr="00D97593" w:rsidRDefault="00910DCB" w:rsidP="00AC01F7">
            <w:pPr>
              <w:rPr>
                <w:rFonts w:asciiTheme="majorBidi" w:hAnsiTheme="majorBidi" w:cstheme="majorBidi"/>
                <w:sz w:val="18"/>
                <w:szCs w:val="18"/>
                <w:lang w:val="en-US"/>
              </w:rPr>
            </w:pPr>
          </w:p>
          <w:p w14:paraId="37DF1427" w14:textId="77777777" w:rsidR="00910DCB" w:rsidRPr="00D97593" w:rsidRDefault="00910DCB" w:rsidP="00AC01F7">
            <w:pPr>
              <w:rPr>
                <w:rFonts w:asciiTheme="majorBidi" w:hAnsiTheme="majorBidi" w:cstheme="majorBidi"/>
                <w:sz w:val="18"/>
                <w:szCs w:val="18"/>
                <w:lang w:val="en-US"/>
              </w:rPr>
            </w:pPr>
          </w:p>
          <w:p w14:paraId="0414E647" w14:textId="77777777" w:rsidR="00910DCB" w:rsidRPr="00D97593" w:rsidRDefault="00910DCB" w:rsidP="00AC01F7">
            <w:pPr>
              <w:rPr>
                <w:rFonts w:asciiTheme="majorBidi" w:hAnsiTheme="majorBidi" w:cstheme="majorBidi"/>
                <w:sz w:val="18"/>
                <w:szCs w:val="18"/>
                <w:lang w:val="en-US"/>
              </w:rPr>
            </w:pPr>
            <w:r>
              <w:rPr>
                <w:rFonts w:asciiTheme="majorBidi" w:hAnsiTheme="majorBidi" w:cstheme="majorBidi"/>
                <w:sz w:val="18"/>
                <w:szCs w:val="18"/>
                <w:lang w:val="en-US"/>
              </w:rPr>
              <w:t xml:space="preserve"> </w:t>
            </w:r>
          </w:p>
          <w:p w14:paraId="29D2DE6C" w14:textId="421D6D49" w:rsidR="00910DCB" w:rsidRPr="00D97593" w:rsidRDefault="00910DCB"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9AB99DF" w14:textId="5F59AD49" w:rsidR="00910DCB" w:rsidRPr="003C3053" w:rsidRDefault="00910DCB" w:rsidP="00910DCB">
            <w:pPr>
              <w:jc w:val="center"/>
              <w:rPr>
                <w:rFonts w:asciiTheme="majorBidi" w:hAnsiTheme="majorBidi" w:cstheme="majorBidi"/>
                <w:sz w:val="18"/>
                <w:szCs w:val="18"/>
                <w:lang w:val="en-US"/>
              </w:rPr>
            </w:pPr>
            <w:r>
              <w:rPr>
                <w:rFonts w:asciiTheme="majorBidi" w:hAnsiTheme="majorBidi" w:cstheme="majorBidi"/>
                <w:sz w:val="18"/>
                <w:szCs w:val="18"/>
              </w:rPr>
              <w:t>Wahdat-15</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673AC22C" w14:textId="2AD24663"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5437FABC" w14:textId="52AB0635" w:rsidR="00910DCB" w:rsidRPr="00D97593" w:rsidRDefault="00B700E6"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029AD598" w14:textId="26A4EB8D"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910DCB" w:rsidRPr="003C3053" w14:paraId="4562AEEA" w14:textId="77777777" w:rsidTr="00A31480">
        <w:trPr>
          <w:trHeight w:hRule="exact" w:val="2985"/>
        </w:trPr>
        <w:tc>
          <w:tcPr>
            <w:tcW w:w="483" w:type="dxa"/>
            <w:tcBorders>
              <w:top w:val="single" w:sz="4" w:space="0" w:color="auto"/>
              <w:left w:val="single" w:sz="4" w:space="0" w:color="auto"/>
              <w:bottom w:val="single" w:sz="4" w:space="0" w:color="auto"/>
              <w:right w:val="single" w:sz="4" w:space="0" w:color="auto"/>
            </w:tcBorders>
            <w:vAlign w:val="center"/>
          </w:tcPr>
          <w:p w14:paraId="6763FE8E" w14:textId="40DB762F" w:rsidR="00910DCB" w:rsidRPr="00D97593" w:rsidRDefault="00910DCB" w:rsidP="00910DCB">
            <w:pPr>
              <w:jc w:val="center"/>
              <w:rPr>
                <w:rFonts w:asciiTheme="majorBidi" w:hAnsiTheme="majorBidi" w:cstheme="majorBidi"/>
                <w:sz w:val="18"/>
                <w:szCs w:val="18"/>
                <w:lang w:val="en-GB"/>
              </w:rPr>
            </w:pPr>
            <w:r>
              <w:rPr>
                <w:rFonts w:asciiTheme="majorBidi" w:hAnsiTheme="majorBidi" w:cstheme="majorBidi"/>
                <w:sz w:val="18"/>
                <w:szCs w:val="18"/>
                <w:lang w:val="en-GB"/>
              </w:rPr>
              <w:t>8</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02298DA4" w14:textId="71D3CF0E" w:rsidR="00910DCB" w:rsidRPr="00D97593" w:rsidRDefault="00910DCB" w:rsidP="00910DCB">
            <w:pPr>
              <w:jc w:val="center"/>
              <w:rPr>
                <w:rFonts w:asciiTheme="majorBidi" w:hAnsiTheme="majorBidi" w:cstheme="majorBidi"/>
                <w:sz w:val="18"/>
                <w:szCs w:val="18"/>
                <w:lang w:val="en-US"/>
              </w:rPr>
            </w:pPr>
            <w:r w:rsidRPr="00D97593">
              <w:rPr>
                <w:rFonts w:asciiTheme="majorBidi" w:hAnsiTheme="majorBidi" w:cstheme="majorBidi"/>
                <w:sz w:val="18"/>
                <w:szCs w:val="18"/>
                <w:lang w:val="en-US"/>
              </w:rPr>
              <w:t>Certified Wheat Seed</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153AEDDF" w14:textId="08C911E9" w:rsidR="004E49AA" w:rsidRPr="00D97593" w:rsidRDefault="00F73EBE" w:rsidP="004E49AA">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Solh 02 with 85% or over 85% germination rate and 98% purity (free from soil, </w:t>
            </w:r>
            <w:r w:rsidR="006E16A7">
              <w:rPr>
                <w:rFonts w:asciiTheme="majorBidi" w:hAnsiTheme="majorBidi" w:cstheme="majorBidi"/>
                <w:sz w:val="18"/>
                <w:szCs w:val="18"/>
                <w:lang w:val="en-US"/>
              </w:rPr>
              <w:t>sand,</w:t>
            </w:r>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00910DCB" w:rsidRPr="00D97593">
              <w:rPr>
                <w:rFonts w:asciiTheme="majorBidi" w:hAnsiTheme="majorBidi" w:cstheme="majorBidi"/>
                <w:sz w:val="18"/>
                <w:szCs w:val="18"/>
                <w:lang w:val="en-US"/>
              </w:rPr>
              <w:t xml:space="preserve">Weight 50 </w:t>
            </w:r>
            <w:r w:rsidR="008370AB">
              <w:rPr>
                <w:rFonts w:asciiTheme="majorBidi" w:hAnsiTheme="majorBidi" w:cstheme="majorBidi"/>
                <w:sz w:val="18"/>
                <w:szCs w:val="18"/>
                <w:lang w:val="en-US"/>
              </w:rPr>
              <w:t>kg</w:t>
            </w:r>
            <w:r w:rsidR="004E49AA">
              <w:rPr>
                <w:rFonts w:asciiTheme="majorBidi" w:hAnsiTheme="majorBidi" w:cstheme="majorBidi"/>
                <w:sz w:val="18"/>
                <w:szCs w:val="18"/>
                <w:lang w:val="en-US"/>
              </w:rPr>
              <w:t xml:space="preserve"> packing in standard </w:t>
            </w:r>
            <w:r w:rsidR="008370AB">
              <w:rPr>
                <w:rFonts w:asciiTheme="majorBidi" w:hAnsiTheme="majorBidi" w:cstheme="majorBidi"/>
                <w:sz w:val="18"/>
                <w:szCs w:val="18"/>
                <w:lang w:val="en-US"/>
              </w:rPr>
              <w:t>bag</w:t>
            </w:r>
            <w:r w:rsidR="00910DCB" w:rsidRPr="00D97593">
              <w:rPr>
                <w:rFonts w:asciiTheme="majorBidi" w:hAnsiTheme="majorBidi" w:cstheme="majorBidi"/>
                <w:sz w:val="18"/>
                <w:szCs w:val="18"/>
                <w:lang w:val="en-US"/>
              </w:rPr>
              <w:t xml:space="preserve"> with </w:t>
            </w:r>
            <w:r w:rsidR="004E49AA">
              <w:rPr>
                <w:rFonts w:asciiTheme="majorBidi" w:hAnsiTheme="majorBidi" w:cstheme="majorBidi"/>
                <w:sz w:val="18"/>
                <w:szCs w:val="18"/>
                <w:lang w:val="en-US"/>
              </w:rPr>
              <w:t xml:space="preserve">along with supplier logo and verity description on bag </w:t>
            </w:r>
            <w:r w:rsidR="006E16A7" w:rsidRPr="00D97593">
              <w:rPr>
                <w:rFonts w:asciiTheme="majorBidi" w:hAnsiTheme="majorBidi" w:cstheme="majorBidi"/>
                <w:sz w:val="18"/>
                <w:szCs w:val="18"/>
                <w:lang w:val="en-US"/>
              </w:rPr>
              <w:t>with</w:t>
            </w:r>
            <w:r w:rsidR="00910DCB">
              <w:rPr>
                <w:rFonts w:asciiTheme="majorBidi" w:hAnsiTheme="majorBidi" w:cstheme="majorBidi"/>
                <w:sz w:val="18"/>
                <w:szCs w:val="18"/>
                <w:lang w:val="en-US"/>
              </w:rPr>
              <w:t xml:space="preserve"> </w:t>
            </w:r>
            <w:r w:rsidR="00910DCB" w:rsidRPr="00D97593">
              <w:rPr>
                <w:rFonts w:asciiTheme="majorBidi" w:hAnsiTheme="majorBidi" w:cstheme="majorBidi"/>
                <w:sz w:val="18"/>
                <w:szCs w:val="18"/>
                <w:lang w:val="en-US"/>
              </w:rPr>
              <w:t>transportation</w:t>
            </w:r>
            <w:r w:rsidR="00910DCB">
              <w:rPr>
                <w:rFonts w:asciiTheme="majorBidi" w:hAnsiTheme="majorBidi" w:cstheme="majorBidi"/>
                <w:sz w:val="18"/>
                <w:szCs w:val="18"/>
                <w:lang w:val="en-US"/>
              </w:rPr>
              <w:t>, loading</w:t>
            </w:r>
            <w:r w:rsidR="008370AB">
              <w:rPr>
                <w:rFonts w:asciiTheme="majorBidi" w:hAnsiTheme="majorBidi" w:cstheme="majorBidi"/>
                <w:sz w:val="18"/>
                <w:szCs w:val="18"/>
                <w:lang w:val="en-US"/>
              </w:rPr>
              <w:t>,</w:t>
            </w:r>
            <w:r w:rsidR="00910DCB">
              <w:rPr>
                <w:rFonts w:asciiTheme="majorBidi" w:hAnsiTheme="majorBidi" w:cstheme="majorBidi"/>
                <w:sz w:val="18"/>
                <w:szCs w:val="18"/>
                <w:lang w:val="en-US"/>
              </w:rPr>
              <w:t xml:space="preserve"> and unloading </w:t>
            </w:r>
            <w:r w:rsidR="00910DCB" w:rsidRPr="00D97593">
              <w:rPr>
                <w:rFonts w:asciiTheme="majorBidi" w:hAnsiTheme="majorBidi" w:cstheme="majorBidi"/>
                <w:sz w:val="18"/>
                <w:szCs w:val="18"/>
                <w:lang w:val="en-US"/>
              </w:rPr>
              <w:t xml:space="preserve">to </w:t>
            </w:r>
            <w:r w:rsidR="008370AB">
              <w:rPr>
                <w:rFonts w:asciiTheme="majorBidi" w:hAnsiTheme="majorBidi" w:cstheme="majorBidi"/>
                <w:sz w:val="18"/>
                <w:szCs w:val="18"/>
                <w:lang w:val="en-US"/>
              </w:rPr>
              <w:t xml:space="preserve">the </w:t>
            </w:r>
            <w:r w:rsidR="00910DCB" w:rsidRPr="00D97593">
              <w:rPr>
                <w:rFonts w:asciiTheme="majorBidi" w:hAnsiTheme="majorBidi" w:cstheme="majorBidi"/>
                <w:sz w:val="18"/>
                <w:szCs w:val="18"/>
                <w:lang w:val="en-US"/>
              </w:rPr>
              <w:t>project</w:t>
            </w:r>
            <w:r w:rsidR="00910DCB">
              <w:rPr>
                <w:rFonts w:asciiTheme="majorBidi" w:hAnsiTheme="majorBidi" w:cstheme="majorBidi"/>
                <w:sz w:val="18"/>
                <w:szCs w:val="18"/>
                <w:lang w:val="en-US"/>
              </w:rPr>
              <w:t xml:space="preserve"> site.</w:t>
            </w:r>
            <w:r w:rsidR="004E49AA">
              <w:rPr>
                <w:rFonts w:asciiTheme="majorBidi" w:hAnsiTheme="majorBidi" w:cstheme="majorBidi"/>
                <w:sz w:val="18"/>
                <w:szCs w:val="18"/>
                <w:lang w:val="en-US"/>
              </w:rPr>
              <w:t xml:space="preserve"> (</w:t>
            </w:r>
            <w:r w:rsidR="006E16A7">
              <w:rPr>
                <w:rFonts w:asciiTheme="majorBidi" w:hAnsiTheme="majorBidi" w:cstheme="majorBidi"/>
                <w:sz w:val="18"/>
                <w:szCs w:val="18"/>
                <w:lang w:val="en-US"/>
              </w:rPr>
              <w:t>Distribution</w:t>
            </w:r>
            <w:r w:rsidR="004E49AA">
              <w:rPr>
                <w:rFonts w:asciiTheme="majorBidi" w:hAnsiTheme="majorBidi" w:cstheme="majorBidi"/>
                <w:sz w:val="18"/>
                <w:szCs w:val="18"/>
                <w:lang w:val="en-US"/>
              </w:rPr>
              <w:t xml:space="preserve"> sites selected in any 5 zones of Baraki Barak district).</w:t>
            </w:r>
          </w:p>
          <w:p w14:paraId="65BB48D7" w14:textId="10C43A1D" w:rsidR="00910DCB" w:rsidRPr="00D97593" w:rsidRDefault="00910DCB" w:rsidP="00AC01F7">
            <w:pPr>
              <w:rPr>
                <w:rFonts w:asciiTheme="majorBidi" w:hAnsiTheme="majorBidi" w:cstheme="majorBidi"/>
                <w:sz w:val="18"/>
                <w:szCs w:val="18"/>
                <w:lang w:val="en-US"/>
              </w:rPr>
            </w:pPr>
          </w:p>
          <w:p w14:paraId="5CE64A94" w14:textId="77777777" w:rsidR="00910DCB" w:rsidRPr="00D97593" w:rsidRDefault="00910DCB" w:rsidP="00AC01F7">
            <w:pPr>
              <w:rPr>
                <w:rFonts w:asciiTheme="majorBidi" w:hAnsiTheme="majorBidi" w:cstheme="majorBidi"/>
                <w:sz w:val="18"/>
                <w:szCs w:val="18"/>
                <w:lang w:val="en-US"/>
              </w:rPr>
            </w:pPr>
          </w:p>
          <w:p w14:paraId="09C7EDE1" w14:textId="77777777" w:rsidR="00910DCB" w:rsidRPr="00D97593" w:rsidRDefault="00910DCB" w:rsidP="00AC01F7">
            <w:pPr>
              <w:rPr>
                <w:rFonts w:asciiTheme="majorBidi" w:hAnsiTheme="majorBidi" w:cstheme="majorBidi"/>
                <w:sz w:val="18"/>
                <w:szCs w:val="18"/>
                <w:lang w:val="en-US"/>
              </w:rPr>
            </w:pPr>
            <w:r>
              <w:rPr>
                <w:rFonts w:asciiTheme="majorBidi" w:hAnsiTheme="majorBidi" w:cstheme="majorBidi"/>
                <w:sz w:val="18"/>
                <w:szCs w:val="18"/>
                <w:lang w:val="en-US"/>
              </w:rPr>
              <w:t xml:space="preserve"> </w:t>
            </w:r>
          </w:p>
          <w:p w14:paraId="0F2B9051" w14:textId="40A365D3" w:rsidR="00910DCB" w:rsidRPr="00D97593" w:rsidRDefault="00910DCB" w:rsidP="00AC01F7">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54C2EB3" w14:textId="51707099" w:rsidR="00910DCB" w:rsidRPr="003C3053" w:rsidRDefault="00910DCB" w:rsidP="00910DCB">
            <w:pPr>
              <w:jc w:val="center"/>
              <w:rPr>
                <w:rFonts w:asciiTheme="majorBidi" w:hAnsiTheme="majorBidi" w:cstheme="majorBidi"/>
                <w:sz w:val="18"/>
                <w:szCs w:val="18"/>
                <w:lang w:val="en-US"/>
              </w:rPr>
            </w:pPr>
            <w:r>
              <w:rPr>
                <w:rFonts w:asciiTheme="majorBidi" w:hAnsiTheme="majorBidi" w:cstheme="majorBidi"/>
                <w:sz w:val="18"/>
                <w:szCs w:val="18"/>
              </w:rPr>
              <w:t>S</w:t>
            </w:r>
            <w:r w:rsidR="00176975">
              <w:rPr>
                <w:rFonts w:asciiTheme="majorBidi" w:hAnsiTheme="majorBidi" w:cstheme="majorBidi"/>
                <w:sz w:val="18"/>
                <w:szCs w:val="18"/>
              </w:rPr>
              <w:t>o</w:t>
            </w:r>
            <w:r>
              <w:rPr>
                <w:rFonts w:asciiTheme="majorBidi" w:hAnsiTheme="majorBidi" w:cstheme="majorBidi"/>
                <w:sz w:val="18"/>
                <w:szCs w:val="18"/>
              </w:rPr>
              <w:t>lh-02</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26A84725" w14:textId="5FE31257"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20BE202C" w14:textId="694C46C6" w:rsidR="00910DCB" w:rsidRPr="00D97593" w:rsidRDefault="00B700E6" w:rsidP="00910DCB">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12.5</w:t>
            </w:r>
          </w:p>
        </w:tc>
        <w:tc>
          <w:tcPr>
            <w:tcW w:w="1253" w:type="dxa"/>
            <w:tcBorders>
              <w:top w:val="single" w:sz="4" w:space="0" w:color="auto"/>
              <w:left w:val="single" w:sz="4" w:space="0" w:color="auto"/>
              <w:bottom w:val="single" w:sz="4" w:space="0" w:color="auto"/>
              <w:right w:val="single" w:sz="4" w:space="0" w:color="auto"/>
            </w:tcBorders>
            <w:vAlign w:val="center"/>
          </w:tcPr>
          <w:p w14:paraId="38E507A2" w14:textId="1FED4BD4" w:rsidR="00910DCB" w:rsidRPr="00D97593" w:rsidRDefault="00910DCB" w:rsidP="00910DCB">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B76050" w:rsidRPr="003C3053" w14:paraId="776019EF" w14:textId="77777777" w:rsidTr="00A31480">
        <w:trPr>
          <w:trHeight w:hRule="exact" w:val="2003"/>
        </w:trPr>
        <w:tc>
          <w:tcPr>
            <w:tcW w:w="483" w:type="dxa"/>
            <w:tcBorders>
              <w:top w:val="single" w:sz="4" w:space="0" w:color="auto"/>
              <w:left w:val="single" w:sz="4" w:space="0" w:color="auto"/>
              <w:bottom w:val="single" w:sz="4" w:space="0" w:color="auto"/>
              <w:right w:val="single" w:sz="4" w:space="0" w:color="auto"/>
            </w:tcBorders>
            <w:vAlign w:val="center"/>
          </w:tcPr>
          <w:p w14:paraId="75DD1169" w14:textId="3E51B1D4" w:rsidR="00B76050" w:rsidRPr="00D97593" w:rsidRDefault="00330C6F" w:rsidP="00B76050">
            <w:pPr>
              <w:jc w:val="center"/>
              <w:rPr>
                <w:rFonts w:asciiTheme="majorBidi" w:hAnsiTheme="majorBidi" w:cstheme="majorBidi"/>
                <w:sz w:val="18"/>
                <w:szCs w:val="18"/>
                <w:lang w:val="en-GB"/>
              </w:rPr>
            </w:pPr>
            <w:r>
              <w:rPr>
                <w:rFonts w:asciiTheme="majorBidi" w:hAnsiTheme="majorBidi" w:cstheme="majorBidi"/>
                <w:sz w:val="18"/>
                <w:szCs w:val="18"/>
                <w:lang w:val="en-GB"/>
              </w:rPr>
              <w:t>9</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3CF1D125" w14:textId="7FE8649C" w:rsidR="00B76050" w:rsidRPr="00D97593" w:rsidRDefault="00B76050" w:rsidP="00330C6F">
            <w:pPr>
              <w:jc w:val="center"/>
              <w:rPr>
                <w:rFonts w:asciiTheme="majorBidi" w:hAnsiTheme="majorBidi" w:cstheme="majorBidi"/>
                <w:sz w:val="18"/>
                <w:szCs w:val="18"/>
                <w:lang w:val="en-US"/>
              </w:rPr>
            </w:pPr>
            <w:r>
              <w:rPr>
                <w:rFonts w:asciiTheme="majorBidi" w:hAnsiTheme="majorBidi" w:cstheme="majorBidi"/>
                <w:sz w:val="18"/>
                <w:szCs w:val="18"/>
                <w:lang w:val="en-US"/>
              </w:rPr>
              <w:t xml:space="preserve">Sona Urea </w:t>
            </w:r>
            <w:r w:rsidR="004E49AA">
              <w:rPr>
                <w:rFonts w:asciiTheme="majorBidi" w:hAnsiTheme="majorBidi" w:cstheme="majorBidi"/>
                <w:sz w:val="18"/>
                <w:szCs w:val="18"/>
                <w:lang w:val="en-US"/>
              </w:rPr>
              <w:t xml:space="preserve">N 46% </w:t>
            </w:r>
            <w:r>
              <w:rPr>
                <w:rFonts w:asciiTheme="majorBidi" w:hAnsiTheme="majorBidi" w:cstheme="majorBidi"/>
                <w:sz w:val="18"/>
                <w:szCs w:val="18"/>
                <w:lang w:val="en-US"/>
              </w:rPr>
              <w:t>(Fuji Fertilizer Com)</w:t>
            </w:r>
          </w:p>
        </w:tc>
        <w:tc>
          <w:tcPr>
            <w:tcW w:w="3646" w:type="dxa"/>
            <w:tcBorders>
              <w:top w:val="single" w:sz="4" w:space="0" w:color="auto"/>
              <w:left w:val="single" w:sz="4" w:space="0" w:color="auto"/>
              <w:bottom w:val="single" w:sz="4" w:space="0" w:color="auto"/>
              <w:right w:val="single" w:sz="4" w:space="0" w:color="auto"/>
            </w:tcBorders>
            <w:shd w:val="clear" w:color="000000" w:fill="FFFFFF"/>
            <w:vAlign w:val="center"/>
          </w:tcPr>
          <w:p w14:paraId="5F3E2C56" w14:textId="3EEF6040" w:rsidR="0098596C" w:rsidRDefault="0098596C" w:rsidP="00B76050">
            <w:pPr>
              <w:rPr>
                <w:rFonts w:asciiTheme="majorBidi" w:hAnsiTheme="majorBidi" w:cstheme="majorBidi"/>
                <w:sz w:val="18"/>
                <w:szCs w:val="18"/>
                <w:lang w:val="en-US"/>
              </w:rPr>
            </w:pPr>
          </w:p>
          <w:p w14:paraId="6F2254B3" w14:textId="008E6B96" w:rsidR="004E49AA" w:rsidRDefault="004E49AA" w:rsidP="00B76050">
            <w:pPr>
              <w:rPr>
                <w:rFonts w:asciiTheme="majorBidi" w:hAnsiTheme="majorBidi" w:cstheme="majorBidi"/>
                <w:sz w:val="18"/>
                <w:szCs w:val="18"/>
                <w:lang w:val="en-US"/>
              </w:rPr>
            </w:pPr>
            <w:r>
              <w:rPr>
                <w:rFonts w:asciiTheme="majorBidi" w:hAnsiTheme="majorBidi" w:cstheme="majorBidi"/>
                <w:sz w:val="18"/>
                <w:szCs w:val="18"/>
                <w:lang w:val="en-US"/>
              </w:rPr>
              <w:t xml:space="preserve">Chemical Fertilizer Sona Urea Pakistani, </w:t>
            </w:r>
            <w:r w:rsidR="006E16A7">
              <w:rPr>
                <w:rFonts w:asciiTheme="majorBidi" w:hAnsiTheme="majorBidi" w:cstheme="majorBidi"/>
                <w:sz w:val="18"/>
                <w:szCs w:val="18"/>
                <w:lang w:val="en-US"/>
              </w:rPr>
              <w:t>fresh produced</w:t>
            </w:r>
            <w:r>
              <w:rPr>
                <w:rFonts w:asciiTheme="majorBidi" w:hAnsiTheme="majorBidi" w:cstheme="majorBidi"/>
                <w:sz w:val="18"/>
                <w:szCs w:val="18"/>
                <w:lang w:val="en-US"/>
              </w:rPr>
              <w:t xml:space="preserve"> in this year by Fuji company in 50 KG standard bag packing along with transportation, </w:t>
            </w:r>
            <w:r w:rsidR="006E16A7">
              <w:rPr>
                <w:rFonts w:asciiTheme="majorBidi" w:hAnsiTheme="majorBidi" w:cstheme="majorBidi"/>
                <w:sz w:val="18"/>
                <w:szCs w:val="18"/>
                <w:lang w:val="en-US"/>
              </w:rPr>
              <w:t>loading,</w:t>
            </w:r>
            <w:r>
              <w:rPr>
                <w:rFonts w:asciiTheme="majorBidi" w:hAnsiTheme="majorBidi" w:cstheme="majorBidi"/>
                <w:sz w:val="18"/>
                <w:szCs w:val="18"/>
                <w:lang w:val="en-US"/>
              </w:rPr>
              <w:t xml:space="preserve"> and unloading to the project sites (distribution sites selected in any 5 zones of Baraki Barak district).</w:t>
            </w:r>
          </w:p>
          <w:p w14:paraId="23F156C7" w14:textId="0D3EA66A" w:rsidR="004E49AA" w:rsidRPr="00D97593" w:rsidRDefault="004E49AA" w:rsidP="00B76050">
            <w:pPr>
              <w:rPr>
                <w:rFonts w:asciiTheme="majorBidi" w:hAnsiTheme="majorBidi" w:cstheme="majorBidi"/>
                <w:sz w:val="18"/>
                <w:szCs w:val="18"/>
                <w:lang w:val="en-US"/>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C9ADE11" w14:textId="6E3F5080" w:rsidR="00B76050" w:rsidRPr="003C3053" w:rsidRDefault="00B76050" w:rsidP="00B76050">
            <w:pPr>
              <w:jc w:val="center"/>
              <w:rPr>
                <w:rFonts w:asciiTheme="majorBidi" w:hAnsiTheme="majorBidi" w:cstheme="majorBidi"/>
                <w:sz w:val="18"/>
                <w:szCs w:val="18"/>
                <w:lang w:val="en-US"/>
              </w:rPr>
            </w:pPr>
            <w:r>
              <w:rPr>
                <w:sz w:val="18"/>
                <w:szCs w:val="18"/>
                <w:lang w:val="en-US"/>
              </w:rPr>
              <w:t>Pakistani</w:t>
            </w:r>
            <w:r w:rsidR="00B57399">
              <w:rPr>
                <w:sz w:val="18"/>
                <w:szCs w:val="18"/>
                <w:lang w:val="en-US"/>
              </w:rPr>
              <w:t xml:space="preserve"> Sona Urea 46% N</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5C4620D8" w14:textId="25436D4C"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0966E340" w14:textId="20B3FA6A" w:rsidR="00B76050" w:rsidRPr="00D97593" w:rsidRDefault="00B700E6"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4B28CD7D" w14:textId="6D82C20E"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r w:rsidR="00B76050" w:rsidRPr="003C3053" w14:paraId="18D90B29" w14:textId="77777777" w:rsidTr="006E16A7">
        <w:trPr>
          <w:trHeight w:hRule="exact" w:val="2258"/>
        </w:trPr>
        <w:tc>
          <w:tcPr>
            <w:tcW w:w="483" w:type="dxa"/>
            <w:tcBorders>
              <w:top w:val="single" w:sz="4" w:space="0" w:color="auto"/>
              <w:left w:val="single" w:sz="4" w:space="0" w:color="auto"/>
              <w:bottom w:val="single" w:sz="4" w:space="0" w:color="auto"/>
              <w:right w:val="single" w:sz="4" w:space="0" w:color="auto"/>
            </w:tcBorders>
            <w:vAlign w:val="center"/>
          </w:tcPr>
          <w:p w14:paraId="3CFD9BD9" w14:textId="68CD0987" w:rsidR="00B76050" w:rsidRPr="00D97593" w:rsidRDefault="00330C6F" w:rsidP="00B76050">
            <w:pPr>
              <w:jc w:val="center"/>
              <w:rPr>
                <w:rFonts w:asciiTheme="majorBidi" w:hAnsiTheme="majorBidi" w:cstheme="majorBidi"/>
                <w:sz w:val="18"/>
                <w:szCs w:val="18"/>
                <w:lang w:val="en-GB"/>
              </w:rPr>
            </w:pPr>
            <w:r>
              <w:rPr>
                <w:rFonts w:asciiTheme="majorBidi" w:hAnsiTheme="majorBidi" w:cstheme="majorBidi"/>
                <w:sz w:val="18"/>
                <w:szCs w:val="18"/>
                <w:lang w:val="en-GB"/>
              </w:rPr>
              <w:lastRenderedPageBreak/>
              <w:t>10</w:t>
            </w:r>
          </w:p>
        </w:tc>
        <w:tc>
          <w:tcPr>
            <w:tcW w:w="1665" w:type="dxa"/>
            <w:tcBorders>
              <w:top w:val="single" w:sz="4" w:space="0" w:color="auto"/>
              <w:left w:val="single" w:sz="4" w:space="0" w:color="auto"/>
              <w:bottom w:val="single" w:sz="4" w:space="0" w:color="auto"/>
              <w:right w:val="single" w:sz="4" w:space="0" w:color="auto"/>
            </w:tcBorders>
            <w:shd w:val="clear" w:color="000000" w:fill="FFFFFF"/>
          </w:tcPr>
          <w:p w14:paraId="6850AC2C" w14:textId="72C1FEF4" w:rsidR="00B76050" w:rsidRDefault="00B76050" w:rsidP="00330C6F">
            <w:pPr>
              <w:jc w:val="center"/>
              <w:rPr>
                <w:rFonts w:asciiTheme="majorBidi" w:hAnsiTheme="majorBidi" w:cstheme="majorBidi"/>
                <w:sz w:val="18"/>
                <w:szCs w:val="18"/>
                <w:lang w:val="en-US"/>
              </w:rPr>
            </w:pPr>
            <w:r>
              <w:rPr>
                <w:rFonts w:asciiTheme="majorBidi" w:hAnsiTheme="majorBidi" w:cstheme="majorBidi"/>
                <w:sz w:val="18"/>
                <w:szCs w:val="18"/>
                <w:lang w:val="en-US"/>
              </w:rPr>
              <w:t>DAP Fertilizer (</w:t>
            </w:r>
            <w:r w:rsidRPr="00D97593">
              <w:rPr>
                <w:rFonts w:asciiTheme="majorBidi" w:hAnsiTheme="majorBidi" w:cstheme="majorBidi"/>
                <w:sz w:val="18"/>
                <w:szCs w:val="18"/>
                <w:lang w:val="en-US"/>
              </w:rPr>
              <w:t>Di Ammonium Phosphate</w:t>
            </w:r>
            <w:r>
              <w:rPr>
                <w:rFonts w:asciiTheme="majorBidi" w:hAnsiTheme="majorBidi" w:cstheme="majorBidi"/>
                <w:sz w:val="18"/>
                <w:szCs w:val="18"/>
                <w:lang w:val="en-US"/>
              </w:rPr>
              <w:t>)</w:t>
            </w:r>
          </w:p>
        </w:tc>
        <w:tc>
          <w:tcPr>
            <w:tcW w:w="3646" w:type="dxa"/>
            <w:tcBorders>
              <w:top w:val="single" w:sz="4" w:space="0" w:color="auto"/>
              <w:left w:val="single" w:sz="4" w:space="0" w:color="auto"/>
              <w:bottom w:val="single" w:sz="4" w:space="0" w:color="auto"/>
              <w:right w:val="single" w:sz="4" w:space="0" w:color="auto"/>
            </w:tcBorders>
            <w:shd w:val="clear" w:color="000000" w:fill="FFFFFF"/>
          </w:tcPr>
          <w:p w14:paraId="5B37F9FA" w14:textId="57A6937A" w:rsidR="0098596C" w:rsidRDefault="0098596C" w:rsidP="006E16A7">
            <w:pPr>
              <w:rPr>
                <w:rFonts w:asciiTheme="majorBidi" w:hAnsiTheme="majorBidi" w:cstheme="majorBidi"/>
                <w:sz w:val="18"/>
                <w:szCs w:val="18"/>
                <w:lang w:val="en-US"/>
              </w:rPr>
            </w:pPr>
          </w:p>
          <w:p w14:paraId="79E9F3BD" w14:textId="18401DEB" w:rsidR="00B57399" w:rsidRDefault="00B57399" w:rsidP="006E16A7">
            <w:pPr>
              <w:rPr>
                <w:rFonts w:asciiTheme="majorBidi" w:hAnsiTheme="majorBidi" w:cstheme="majorBidi"/>
                <w:sz w:val="18"/>
                <w:szCs w:val="18"/>
                <w:lang w:val="en-US"/>
              </w:rPr>
            </w:pPr>
            <w:r>
              <w:rPr>
                <w:rFonts w:asciiTheme="majorBidi" w:hAnsiTheme="majorBidi" w:cstheme="majorBidi"/>
                <w:sz w:val="18"/>
                <w:szCs w:val="18"/>
                <w:lang w:val="en-US"/>
              </w:rPr>
              <w:t xml:space="preserve">DAP Chemical Fertilizer (18% N and 46% Phosphorus) original Australian, </w:t>
            </w:r>
            <w:r w:rsidR="006E16A7">
              <w:rPr>
                <w:rFonts w:asciiTheme="majorBidi" w:hAnsiTheme="majorBidi" w:cstheme="majorBidi"/>
                <w:sz w:val="18"/>
                <w:szCs w:val="18"/>
                <w:lang w:val="en-US"/>
              </w:rPr>
              <w:t>fresh produced</w:t>
            </w:r>
            <w:r>
              <w:rPr>
                <w:rFonts w:asciiTheme="majorBidi" w:hAnsiTheme="majorBidi" w:cstheme="majorBidi"/>
                <w:sz w:val="18"/>
                <w:szCs w:val="18"/>
                <w:lang w:val="en-US"/>
              </w:rPr>
              <w:t xml:space="preserve"> in this year in 50 KG standard bag packing along with transportation, </w:t>
            </w:r>
            <w:r w:rsidR="006E16A7">
              <w:rPr>
                <w:rFonts w:asciiTheme="majorBidi" w:hAnsiTheme="majorBidi" w:cstheme="majorBidi"/>
                <w:sz w:val="18"/>
                <w:szCs w:val="18"/>
                <w:lang w:val="en-US"/>
              </w:rPr>
              <w:t>loading,</w:t>
            </w:r>
            <w:r>
              <w:rPr>
                <w:rFonts w:asciiTheme="majorBidi" w:hAnsiTheme="majorBidi" w:cstheme="majorBidi"/>
                <w:sz w:val="18"/>
                <w:szCs w:val="18"/>
                <w:lang w:val="en-US"/>
              </w:rPr>
              <w:t xml:space="preserve"> and unloading to the project sites (distribution sites selected in any 5 zones of Baraki Barak).</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F389F1C" w14:textId="543FDBC6" w:rsidR="00B76050" w:rsidRPr="003C3053" w:rsidRDefault="00B76050" w:rsidP="00B76050">
            <w:pPr>
              <w:jc w:val="center"/>
              <w:rPr>
                <w:rFonts w:asciiTheme="majorBidi" w:hAnsiTheme="majorBidi" w:cstheme="majorBidi"/>
                <w:sz w:val="18"/>
                <w:szCs w:val="18"/>
                <w:lang w:val="en-US"/>
              </w:rPr>
            </w:pPr>
            <w:r w:rsidRPr="00D97593">
              <w:rPr>
                <w:rFonts w:asciiTheme="majorBidi" w:hAnsiTheme="majorBidi" w:cstheme="majorBidi"/>
                <w:sz w:val="18"/>
                <w:szCs w:val="18"/>
              </w:rPr>
              <w:t>Australian</w:t>
            </w:r>
            <w:r w:rsidR="00B57399">
              <w:rPr>
                <w:rFonts w:asciiTheme="majorBidi" w:hAnsiTheme="majorBidi" w:cstheme="majorBidi"/>
                <w:sz w:val="18"/>
                <w:szCs w:val="18"/>
              </w:rPr>
              <w:t xml:space="preserve"> DAP 18% N, 46% P</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5A3CBBFA" w14:textId="26C4C059"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Baraki Barak Logar</w:t>
            </w:r>
          </w:p>
        </w:tc>
        <w:tc>
          <w:tcPr>
            <w:tcW w:w="718" w:type="dxa"/>
            <w:tcBorders>
              <w:top w:val="single" w:sz="4" w:space="0" w:color="auto"/>
              <w:left w:val="single" w:sz="4" w:space="0" w:color="auto"/>
              <w:bottom w:val="single" w:sz="4" w:space="0" w:color="auto"/>
              <w:right w:val="single" w:sz="4" w:space="0" w:color="auto"/>
            </w:tcBorders>
            <w:vAlign w:val="center"/>
          </w:tcPr>
          <w:p w14:paraId="6704589C" w14:textId="51EBD6E0" w:rsidR="00B76050" w:rsidRPr="00D97593" w:rsidRDefault="00B700E6" w:rsidP="00B76050">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253" w:type="dxa"/>
            <w:tcBorders>
              <w:top w:val="single" w:sz="4" w:space="0" w:color="auto"/>
              <w:left w:val="single" w:sz="4" w:space="0" w:color="auto"/>
              <w:bottom w:val="single" w:sz="4" w:space="0" w:color="auto"/>
              <w:right w:val="single" w:sz="4" w:space="0" w:color="auto"/>
            </w:tcBorders>
            <w:vAlign w:val="center"/>
          </w:tcPr>
          <w:p w14:paraId="2CC83D01" w14:textId="4C5B7C36" w:rsidR="00B76050" w:rsidRPr="00D97593" w:rsidRDefault="00B76050" w:rsidP="00B76050">
            <w:pPr>
              <w:autoSpaceDE w:val="0"/>
              <w:autoSpaceDN w:val="0"/>
              <w:adjustRightInd w:val="0"/>
              <w:jc w:val="center"/>
              <w:rPr>
                <w:rFonts w:asciiTheme="majorBidi" w:eastAsiaTheme="minorHAnsi" w:hAnsiTheme="majorBidi" w:cstheme="majorBidi"/>
                <w:color w:val="000000"/>
                <w:sz w:val="18"/>
                <w:szCs w:val="18"/>
                <w:lang w:val="en-US" w:eastAsia="en-US" w:bidi="ps-AF"/>
              </w:rPr>
            </w:pPr>
            <w:r>
              <w:rPr>
                <w:rFonts w:asciiTheme="majorBidi" w:eastAsiaTheme="minorHAnsi" w:hAnsiTheme="majorBidi" w:cstheme="majorBidi"/>
                <w:color w:val="000000"/>
                <w:sz w:val="18"/>
                <w:szCs w:val="18"/>
                <w:lang w:val="en-US" w:eastAsia="en-US"/>
              </w:rPr>
              <w:t>MT</w:t>
            </w:r>
          </w:p>
        </w:tc>
      </w:tr>
    </w:tbl>
    <w:p w14:paraId="3242DC10" w14:textId="75DE3DF7" w:rsidR="00FE0ECE" w:rsidRDefault="00FE0ECE" w:rsidP="007C11CB">
      <w:pPr>
        <w:rPr>
          <w:lang w:val="en-GB"/>
        </w:rPr>
      </w:pPr>
    </w:p>
    <w:p w14:paraId="40CD3F38" w14:textId="77777777" w:rsidR="00C36117" w:rsidRPr="007C11CB" w:rsidRDefault="00C36117" w:rsidP="007C11CB">
      <w:pPr>
        <w:rPr>
          <w:lang w:val="en-GB"/>
        </w:rPr>
      </w:pPr>
    </w:p>
    <w:p w14:paraId="220647E4" w14:textId="77777777" w:rsidR="00D73BF7" w:rsidRPr="004B1AA4" w:rsidRDefault="00D73BF7" w:rsidP="00D73BF7">
      <w:pPr>
        <w:pStyle w:val="Heading2"/>
        <w:jc w:val="center"/>
        <w:rPr>
          <w:rFonts w:asciiTheme="majorBidi" w:hAnsiTheme="majorBidi" w:cstheme="majorBidi"/>
          <w:sz w:val="24"/>
        </w:rPr>
      </w:pPr>
      <w:r w:rsidRPr="004B1AA4">
        <w:rPr>
          <w:rFonts w:asciiTheme="majorBidi" w:hAnsiTheme="majorBidi" w:cstheme="majorBidi"/>
          <w:sz w:val="24"/>
        </w:rPr>
        <w:t>Instructions</w:t>
      </w:r>
    </w:p>
    <w:p w14:paraId="6600AB06" w14:textId="77777777" w:rsidR="00D73BF7" w:rsidRPr="004B1AA4" w:rsidRDefault="00D73BF7" w:rsidP="00D73BF7">
      <w:pPr>
        <w:rPr>
          <w:rFonts w:asciiTheme="majorBidi" w:hAnsiTheme="majorBidi" w:cstheme="majorBidi"/>
          <w:sz w:val="18"/>
          <w:szCs w:val="18"/>
          <w:lang w:val="en-GB"/>
        </w:rPr>
      </w:pPr>
    </w:p>
    <w:p w14:paraId="42AE0409"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Acknowledgement</w:t>
      </w:r>
    </w:p>
    <w:p w14:paraId="28DD949A" w14:textId="7F230E22"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Upon receipt of the Request for Quotation please inform the Contracting Authority if you intend to submit a quotation</w:t>
      </w:r>
      <w:r w:rsidR="003E5B7B" w:rsidRPr="004B1AA4">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w:t>
      </w:r>
      <w:r w:rsidR="001A3614" w:rsidRPr="004B1AA4">
        <w:rPr>
          <w:rFonts w:asciiTheme="majorBidi" w:hAnsiTheme="majorBidi" w:cstheme="majorBidi"/>
          <w:sz w:val="18"/>
          <w:szCs w:val="18"/>
          <w:lang w:val="en-GB"/>
        </w:rPr>
        <w:t>please</w:t>
      </w:r>
      <w:r w:rsidRPr="004B1AA4">
        <w:rPr>
          <w:rFonts w:asciiTheme="majorBidi" w:hAnsiTheme="majorBidi" w:cstheme="majorBidi"/>
          <w:sz w:val="18"/>
          <w:szCs w:val="18"/>
          <w:lang w:val="en-GB"/>
        </w:rPr>
        <w:t xml:space="preserve"> respond even if negative.</w:t>
      </w:r>
    </w:p>
    <w:p w14:paraId="579AAEC9" w14:textId="77777777" w:rsidR="00D73BF7" w:rsidRPr="004B1AA4" w:rsidRDefault="00D73BF7" w:rsidP="00D73BF7">
      <w:pPr>
        <w:rPr>
          <w:rFonts w:asciiTheme="majorBidi" w:hAnsiTheme="majorBidi" w:cstheme="majorBidi"/>
          <w:sz w:val="18"/>
          <w:szCs w:val="18"/>
          <w:lang w:val="en-GB"/>
        </w:rPr>
      </w:pPr>
    </w:p>
    <w:p w14:paraId="643042DD" w14:textId="77777777" w:rsidR="00797842" w:rsidRPr="004B1AA4" w:rsidRDefault="00797842" w:rsidP="00D73BF7">
      <w:pPr>
        <w:rPr>
          <w:rFonts w:asciiTheme="majorBidi" w:hAnsiTheme="majorBidi" w:cstheme="majorBidi"/>
          <w:sz w:val="18"/>
          <w:szCs w:val="18"/>
          <w:lang w:val="en-GB"/>
        </w:rPr>
      </w:pPr>
    </w:p>
    <w:p w14:paraId="2A81FD11"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General</w:t>
      </w:r>
    </w:p>
    <w:p w14:paraId="063A863C" w14:textId="35328105" w:rsidR="00CB4B93" w:rsidRPr="00C36117" w:rsidRDefault="00D73BF7" w:rsidP="00C36117">
      <w:pPr>
        <w:rPr>
          <w:rFonts w:asciiTheme="majorBidi" w:hAnsiTheme="majorBidi" w:cstheme="majorBidi"/>
          <w:sz w:val="18"/>
          <w:szCs w:val="18"/>
          <w:u w:val="single"/>
          <w:lang w:val="en-GB"/>
        </w:rPr>
      </w:pPr>
      <w:r w:rsidRPr="004B1AA4">
        <w:rPr>
          <w:rFonts w:asciiTheme="majorBidi" w:hAnsiTheme="majorBidi" w:cstheme="majorBidi"/>
          <w:sz w:val="18"/>
          <w:szCs w:val="18"/>
          <w:lang w:val="en-GB"/>
        </w:rPr>
        <w:t>The goods to be purchased are for use by t</w:t>
      </w:r>
      <w:r w:rsidR="007534FB" w:rsidRPr="004B1AA4">
        <w:rPr>
          <w:rFonts w:asciiTheme="majorBidi" w:hAnsiTheme="majorBidi" w:cstheme="majorBidi"/>
          <w:sz w:val="18"/>
          <w:szCs w:val="18"/>
          <w:lang w:val="en-GB"/>
        </w:rPr>
        <w:t>he</w:t>
      </w:r>
      <w:r w:rsidR="00E8270B" w:rsidRPr="004B1AA4">
        <w:rPr>
          <w:rFonts w:asciiTheme="majorBidi" w:hAnsiTheme="majorBidi" w:cstheme="majorBidi"/>
          <w:sz w:val="18"/>
          <w:szCs w:val="18"/>
          <w:lang w:val="en-GB"/>
        </w:rPr>
        <w:t xml:space="preserve"> Contracting Authority </w:t>
      </w:r>
      <w:r w:rsidR="00EB2818" w:rsidRPr="004B1AA4">
        <w:rPr>
          <w:rFonts w:asciiTheme="majorBidi" w:hAnsiTheme="majorBidi" w:cstheme="majorBidi"/>
          <w:sz w:val="18"/>
          <w:szCs w:val="18"/>
          <w:lang w:val="en-GB"/>
        </w:rPr>
        <w:t>for</w:t>
      </w:r>
      <w:r w:rsidR="00E8270B" w:rsidRPr="004B1AA4">
        <w:rPr>
          <w:rFonts w:asciiTheme="majorBidi" w:hAnsiTheme="majorBidi" w:cstheme="majorBidi"/>
          <w:sz w:val="18"/>
          <w:szCs w:val="18"/>
          <w:lang w:val="en-GB"/>
        </w:rPr>
        <w:t xml:space="preserve"> </w:t>
      </w:r>
      <w:r w:rsidR="00C010C6" w:rsidRPr="004B1AA4">
        <w:rPr>
          <w:rFonts w:asciiTheme="majorBidi" w:hAnsiTheme="majorBidi" w:cstheme="majorBidi"/>
          <w:sz w:val="18"/>
          <w:szCs w:val="18"/>
          <w:lang w:val="en-US"/>
        </w:rPr>
        <w:t xml:space="preserve">the </w:t>
      </w:r>
      <w:r w:rsidR="00330C6F" w:rsidRPr="004B1AA4">
        <w:rPr>
          <w:rFonts w:asciiTheme="majorBidi" w:hAnsiTheme="majorBidi" w:cstheme="majorBidi"/>
          <w:sz w:val="18"/>
          <w:szCs w:val="18"/>
          <w:lang w:val="en-US"/>
        </w:rPr>
        <w:t>Certified wheat</w:t>
      </w:r>
      <w:r w:rsidR="00D209D5" w:rsidRPr="004B1AA4">
        <w:rPr>
          <w:rFonts w:asciiTheme="majorBidi" w:hAnsiTheme="majorBidi" w:cstheme="majorBidi"/>
          <w:sz w:val="18"/>
          <w:szCs w:val="18"/>
          <w:lang w:val="en-GB"/>
        </w:rPr>
        <w:t xml:space="preserve"> seed (</w:t>
      </w:r>
      <w:r w:rsidR="00330C6F" w:rsidRPr="004B1AA4">
        <w:rPr>
          <w:rFonts w:asciiTheme="majorBidi" w:hAnsiTheme="majorBidi" w:cstheme="majorBidi"/>
          <w:sz w:val="18"/>
          <w:szCs w:val="18"/>
          <w:lang w:val="en-GB"/>
        </w:rPr>
        <w:t>Ch</w:t>
      </w:r>
      <w:r w:rsidR="006E16A7">
        <w:rPr>
          <w:rFonts w:asciiTheme="majorBidi" w:hAnsiTheme="majorBidi" w:cstheme="majorBidi"/>
          <w:sz w:val="18"/>
          <w:szCs w:val="18"/>
          <w:lang w:val="en-GB"/>
        </w:rPr>
        <w:t>o</w:t>
      </w:r>
      <w:r w:rsidR="00330C6F" w:rsidRPr="004B1AA4">
        <w:rPr>
          <w:rFonts w:asciiTheme="majorBidi" w:hAnsiTheme="majorBidi" w:cstheme="majorBidi"/>
          <w:sz w:val="18"/>
          <w:szCs w:val="18"/>
          <w:lang w:val="en-GB"/>
        </w:rPr>
        <w:t>nt#</w:t>
      </w:r>
      <w:r w:rsidR="006E16A7">
        <w:rPr>
          <w:rFonts w:asciiTheme="majorBidi" w:hAnsiTheme="majorBidi" w:cstheme="majorBidi"/>
          <w:sz w:val="18"/>
          <w:szCs w:val="18"/>
          <w:lang w:val="en-GB"/>
        </w:rPr>
        <w:t>0</w:t>
      </w:r>
      <w:r w:rsidR="00330C6F" w:rsidRPr="004B1AA4">
        <w:rPr>
          <w:rFonts w:asciiTheme="majorBidi" w:hAnsiTheme="majorBidi" w:cstheme="majorBidi"/>
          <w:sz w:val="18"/>
          <w:szCs w:val="18"/>
          <w:lang w:val="en-GB"/>
        </w:rPr>
        <w:t>1, Wahdat-</w:t>
      </w:r>
      <w:r w:rsidR="0039324F" w:rsidRPr="004B1AA4">
        <w:rPr>
          <w:rFonts w:asciiTheme="majorBidi" w:hAnsiTheme="majorBidi" w:cstheme="majorBidi"/>
          <w:sz w:val="18"/>
          <w:szCs w:val="18"/>
          <w:lang w:val="en-GB"/>
        </w:rPr>
        <w:t>15, Sulh</w:t>
      </w:r>
      <w:r w:rsidR="00330C6F" w:rsidRPr="004B1AA4">
        <w:rPr>
          <w:rFonts w:asciiTheme="majorBidi" w:hAnsiTheme="majorBidi" w:cstheme="majorBidi"/>
          <w:sz w:val="18"/>
          <w:szCs w:val="18"/>
          <w:lang w:val="en-GB"/>
        </w:rPr>
        <w:t xml:space="preserve"> -02</w:t>
      </w:r>
      <w:r w:rsidR="00D209D5" w:rsidRPr="004B1AA4">
        <w:rPr>
          <w:rFonts w:asciiTheme="majorBidi" w:hAnsiTheme="majorBidi" w:cstheme="majorBidi"/>
          <w:sz w:val="18"/>
          <w:szCs w:val="18"/>
          <w:lang w:val="en-GB"/>
        </w:rPr>
        <w:t>) and DAP</w:t>
      </w:r>
      <w:r w:rsidR="00330C6F" w:rsidRPr="004B1AA4">
        <w:rPr>
          <w:rFonts w:asciiTheme="majorBidi" w:hAnsiTheme="majorBidi" w:cstheme="majorBidi"/>
          <w:sz w:val="18"/>
          <w:szCs w:val="18"/>
          <w:lang w:val="en-GB"/>
        </w:rPr>
        <w:t xml:space="preserve"> fertilizer</w:t>
      </w:r>
      <w:r w:rsidR="00D209D5" w:rsidRPr="004B1AA4">
        <w:rPr>
          <w:rFonts w:asciiTheme="majorBidi" w:hAnsiTheme="majorBidi" w:cstheme="majorBidi"/>
          <w:sz w:val="18"/>
          <w:szCs w:val="18"/>
          <w:lang w:val="en-GB"/>
        </w:rPr>
        <w:t xml:space="preserve"> (Australia) &amp; (Sona urea) </w:t>
      </w:r>
      <w:r w:rsidR="00497D67">
        <w:rPr>
          <w:rFonts w:asciiTheme="majorBidi" w:hAnsiTheme="majorBidi" w:cstheme="majorBidi"/>
          <w:sz w:val="18"/>
          <w:szCs w:val="18"/>
          <w:lang w:val="en-GB"/>
        </w:rPr>
        <w:t xml:space="preserve">according to the </w:t>
      </w:r>
      <w:r w:rsidR="006E16A7">
        <w:rPr>
          <w:rFonts w:asciiTheme="majorBidi" w:hAnsiTheme="majorBidi" w:cstheme="majorBidi"/>
          <w:sz w:val="18"/>
          <w:szCs w:val="18"/>
          <w:lang w:val="en-GB"/>
        </w:rPr>
        <w:t>above-mentioned</w:t>
      </w:r>
      <w:r w:rsidR="00497D67">
        <w:rPr>
          <w:rFonts w:asciiTheme="majorBidi" w:hAnsiTheme="majorBidi" w:cstheme="majorBidi"/>
          <w:sz w:val="18"/>
          <w:szCs w:val="18"/>
          <w:lang w:val="en-GB"/>
        </w:rPr>
        <w:t xml:space="preserve"> specification </w:t>
      </w:r>
      <w:r w:rsidR="00D209D5" w:rsidRPr="004B1AA4">
        <w:rPr>
          <w:rFonts w:asciiTheme="majorBidi" w:hAnsiTheme="majorBidi" w:cstheme="majorBidi"/>
          <w:sz w:val="18"/>
          <w:szCs w:val="18"/>
          <w:lang w:val="en-GB"/>
        </w:rPr>
        <w:t>to the vulnerable farmers</w:t>
      </w:r>
      <w:r w:rsidR="00EB2818" w:rsidRPr="004B1AA4">
        <w:rPr>
          <w:rFonts w:asciiTheme="majorBidi" w:hAnsiTheme="majorBidi" w:cstheme="majorBidi"/>
          <w:sz w:val="18"/>
          <w:szCs w:val="18"/>
          <w:lang w:val="en-GB"/>
        </w:rPr>
        <w:t xml:space="preserve"> in</w:t>
      </w:r>
      <w:r w:rsidR="00A043FC" w:rsidRPr="004B1AA4">
        <w:rPr>
          <w:rFonts w:asciiTheme="majorBidi" w:hAnsiTheme="majorBidi" w:cstheme="majorBidi"/>
          <w:sz w:val="18"/>
          <w:szCs w:val="18"/>
          <w:lang w:val="en-GB"/>
        </w:rPr>
        <w:t xml:space="preserve"> </w:t>
      </w:r>
      <w:r w:rsidR="006403F3" w:rsidRPr="004B1AA4">
        <w:rPr>
          <w:rFonts w:asciiTheme="majorBidi" w:hAnsiTheme="majorBidi" w:cstheme="majorBidi"/>
          <w:sz w:val="18"/>
          <w:szCs w:val="18"/>
          <w:lang w:val="en-GB"/>
        </w:rPr>
        <w:t>Pul e Alam</w:t>
      </w:r>
      <w:r w:rsidR="00A043FC" w:rsidRPr="004B1AA4">
        <w:rPr>
          <w:rFonts w:asciiTheme="majorBidi" w:hAnsiTheme="majorBidi" w:cstheme="majorBidi"/>
          <w:sz w:val="18"/>
          <w:szCs w:val="18"/>
          <w:lang w:val="en-GB"/>
        </w:rPr>
        <w:t xml:space="preserve"> &amp; </w:t>
      </w:r>
      <w:r w:rsidR="006403F3" w:rsidRPr="004B1AA4">
        <w:rPr>
          <w:rFonts w:asciiTheme="majorBidi" w:hAnsiTheme="majorBidi" w:cstheme="majorBidi"/>
          <w:sz w:val="18"/>
          <w:szCs w:val="18"/>
          <w:lang w:val="en-GB"/>
        </w:rPr>
        <w:t>Baraki</w:t>
      </w:r>
      <w:r w:rsidR="00EB2818" w:rsidRPr="004B1AA4">
        <w:rPr>
          <w:rFonts w:asciiTheme="majorBidi" w:hAnsiTheme="majorBidi" w:cstheme="majorBidi"/>
          <w:sz w:val="18"/>
          <w:szCs w:val="18"/>
          <w:lang w:val="en-GB"/>
        </w:rPr>
        <w:t xml:space="preserve"> districts of </w:t>
      </w:r>
      <w:r w:rsidR="006403F3" w:rsidRPr="004B1AA4">
        <w:rPr>
          <w:rFonts w:asciiTheme="majorBidi" w:hAnsiTheme="majorBidi" w:cstheme="majorBidi"/>
          <w:sz w:val="18"/>
          <w:szCs w:val="18"/>
          <w:lang w:val="en-GB"/>
        </w:rPr>
        <w:t>Logar</w:t>
      </w:r>
      <w:r w:rsidR="00EB2818" w:rsidRPr="004B1AA4">
        <w:rPr>
          <w:rFonts w:asciiTheme="majorBidi" w:hAnsiTheme="majorBidi" w:cstheme="majorBidi"/>
          <w:sz w:val="18"/>
          <w:szCs w:val="18"/>
          <w:lang w:val="en-GB"/>
        </w:rPr>
        <w:t xml:space="preserve"> province</w:t>
      </w:r>
      <w:r w:rsidRPr="004B1AA4">
        <w:rPr>
          <w:rFonts w:asciiTheme="majorBidi" w:hAnsiTheme="majorBidi" w:cstheme="majorBidi"/>
          <w:sz w:val="18"/>
          <w:szCs w:val="18"/>
          <w:lang w:val="en-GB"/>
        </w:rPr>
        <w:t xml:space="preserve">, an intervention supported by </w:t>
      </w:r>
      <w:r w:rsidR="00A44FFD" w:rsidRPr="004B1AA4">
        <w:rPr>
          <w:rFonts w:asciiTheme="majorBidi" w:hAnsiTheme="majorBidi" w:cstheme="majorBidi"/>
          <w:sz w:val="18"/>
          <w:szCs w:val="18"/>
          <w:lang w:val="en-GB"/>
        </w:rPr>
        <w:t>Cordaid</w:t>
      </w:r>
      <w:r w:rsidR="00B5258B" w:rsidRPr="004B1AA4">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w:t>
      </w:r>
      <w:r w:rsidR="003E5B7B" w:rsidRPr="004B1AA4">
        <w:rPr>
          <w:rFonts w:asciiTheme="majorBidi" w:hAnsiTheme="majorBidi" w:cstheme="majorBidi"/>
          <w:sz w:val="18"/>
          <w:szCs w:val="18"/>
          <w:lang w:val="en-GB"/>
        </w:rPr>
        <w:t>the</w:t>
      </w:r>
      <w:r w:rsidRPr="004B1AA4">
        <w:rPr>
          <w:rFonts w:asciiTheme="majorBidi" w:hAnsiTheme="majorBidi" w:cstheme="majorBidi"/>
          <w:sz w:val="18"/>
          <w:szCs w:val="18"/>
          <w:lang w:val="en-GB"/>
        </w:rPr>
        <w:t xml:space="preserve"> supplier </w:t>
      </w:r>
      <w:r w:rsidR="00EB2818" w:rsidRPr="004B1AA4">
        <w:rPr>
          <w:rFonts w:asciiTheme="majorBidi" w:hAnsiTheme="majorBidi" w:cstheme="majorBidi"/>
          <w:sz w:val="18"/>
          <w:szCs w:val="18"/>
          <w:lang w:val="en-GB"/>
        </w:rPr>
        <w:t>should</w:t>
      </w:r>
      <w:r w:rsidRPr="004B1AA4">
        <w:rPr>
          <w:rFonts w:asciiTheme="majorBidi" w:hAnsiTheme="majorBidi" w:cstheme="majorBidi"/>
          <w:sz w:val="18"/>
          <w:szCs w:val="18"/>
          <w:lang w:val="en-GB"/>
        </w:rPr>
        <w:t xml:space="preserve"> submit a quotation</w:t>
      </w:r>
      <w:r w:rsidR="00EB2818" w:rsidRPr="004B1AA4">
        <w:rPr>
          <w:rFonts w:asciiTheme="majorBidi" w:hAnsiTheme="majorBidi" w:cstheme="majorBidi"/>
          <w:sz w:val="18"/>
          <w:szCs w:val="18"/>
          <w:lang w:val="en-GB"/>
        </w:rPr>
        <w:t xml:space="preserve"> for</w:t>
      </w:r>
      <w:r w:rsidRPr="004B1AA4">
        <w:rPr>
          <w:rFonts w:asciiTheme="majorBidi" w:hAnsiTheme="majorBidi" w:cstheme="majorBidi"/>
          <w:sz w:val="18"/>
          <w:szCs w:val="18"/>
          <w:lang w:val="en-GB"/>
        </w:rPr>
        <w:t xml:space="preserve"> all.</w:t>
      </w:r>
    </w:p>
    <w:p w14:paraId="21C5B3D5" w14:textId="77777777" w:rsidR="00797842" w:rsidRPr="001F6758" w:rsidRDefault="00797842" w:rsidP="00D73BF7">
      <w:pPr>
        <w:rPr>
          <w:rFonts w:ascii="Arial" w:hAnsi="Arial" w:cs="Arial"/>
          <w:sz w:val="20"/>
          <w:szCs w:val="20"/>
          <w:lang w:val="en-GB"/>
        </w:rPr>
      </w:pPr>
    </w:p>
    <w:p w14:paraId="3890AEB2"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Cost of quotation</w:t>
      </w:r>
    </w:p>
    <w:p w14:paraId="218AC4F9" w14:textId="02808711"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bear all costs associated with the preparation and submission of his quotation and the Contracting Authority will in no case be responsible or liable for these costs, regardless of the conduct or outcome of the </w:t>
      </w:r>
      <w:r w:rsidR="008D2776">
        <w:rPr>
          <w:rFonts w:asciiTheme="majorBidi" w:hAnsiTheme="majorBidi" w:cstheme="majorBidi"/>
          <w:sz w:val="18"/>
          <w:szCs w:val="18"/>
          <w:lang w:val="en-GB"/>
        </w:rPr>
        <w:t>bidding</w:t>
      </w:r>
      <w:r w:rsidRPr="004B1AA4">
        <w:rPr>
          <w:rFonts w:asciiTheme="majorBidi" w:hAnsiTheme="majorBidi" w:cstheme="majorBidi"/>
          <w:sz w:val="18"/>
          <w:szCs w:val="18"/>
          <w:lang w:val="en-GB"/>
        </w:rPr>
        <w:t xml:space="preserve"> procedure.</w:t>
      </w:r>
    </w:p>
    <w:p w14:paraId="63B343EB" w14:textId="77777777" w:rsidR="00797842" w:rsidRPr="004B1AA4" w:rsidRDefault="00797842" w:rsidP="00D73BF7">
      <w:pPr>
        <w:rPr>
          <w:rFonts w:asciiTheme="majorBidi" w:hAnsiTheme="majorBidi" w:cstheme="majorBidi"/>
          <w:sz w:val="18"/>
          <w:szCs w:val="18"/>
          <w:lang w:val="en-GB"/>
        </w:rPr>
      </w:pPr>
    </w:p>
    <w:p w14:paraId="6F4188CD" w14:textId="77777777" w:rsidR="00D73BF7" w:rsidRPr="004B1AA4" w:rsidRDefault="00D73BF7" w:rsidP="00D73BF7">
      <w:pPr>
        <w:rPr>
          <w:rFonts w:asciiTheme="majorBidi" w:hAnsiTheme="majorBidi" w:cstheme="majorBidi"/>
          <w:b/>
          <w:sz w:val="18"/>
          <w:szCs w:val="18"/>
          <w:lang w:val="en-GB"/>
        </w:rPr>
      </w:pPr>
    </w:p>
    <w:p w14:paraId="402A1908" w14:textId="77777777" w:rsidR="00D73BF7" w:rsidRPr="004B1AA4" w:rsidRDefault="00D73BF7"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Eligibility and qualification requirements</w:t>
      </w:r>
    </w:p>
    <w:p w14:paraId="230F9CBB" w14:textId="77777777" w:rsidR="00D73BF7" w:rsidRPr="004B1AA4" w:rsidRDefault="00D73BF7" w:rsidP="00D73BF7">
      <w:pPr>
        <w:rPr>
          <w:rFonts w:asciiTheme="majorBidi" w:hAnsiTheme="majorBidi" w:cstheme="majorBidi"/>
          <w:sz w:val="22"/>
          <w:szCs w:val="22"/>
          <w:lang w:val="en-GB"/>
        </w:rPr>
      </w:pPr>
    </w:p>
    <w:p w14:paraId="28FC7C30" w14:textId="1A85B72F"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In the Quotation Submission Form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if such certificates are not available, through a sworn statement.</w:t>
      </w:r>
    </w:p>
    <w:p w14:paraId="3E7F7C5E" w14:textId="77777777" w:rsidR="00D73BF7" w:rsidRPr="004B1AA4" w:rsidRDefault="00D73BF7" w:rsidP="00D73BF7">
      <w:pPr>
        <w:rPr>
          <w:rFonts w:asciiTheme="majorBidi" w:hAnsiTheme="majorBidi" w:cstheme="majorBidi"/>
          <w:sz w:val="18"/>
          <w:szCs w:val="18"/>
          <w:lang w:val="en-GB"/>
        </w:rPr>
      </w:pPr>
    </w:p>
    <w:p w14:paraId="3BD2F877"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To give evidence of their capability and adequate resources Suppliers shall provide the information and the documents requested by the Contracting Authority.</w:t>
      </w:r>
    </w:p>
    <w:p w14:paraId="2792D0AA" w14:textId="77777777" w:rsidR="00D73BF7" w:rsidRPr="004B1AA4" w:rsidRDefault="00D73BF7" w:rsidP="00D73BF7">
      <w:pPr>
        <w:rPr>
          <w:rFonts w:asciiTheme="majorBidi" w:hAnsiTheme="majorBidi" w:cstheme="majorBidi"/>
          <w:sz w:val="18"/>
          <w:szCs w:val="18"/>
          <w:lang w:val="en-GB"/>
        </w:rPr>
      </w:pPr>
    </w:p>
    <w:p w14:paraId="465BBEA8" w14:textId="77777777" w:rsidR="00797842" w:rsidRPr="004B1AA4" w:rsidRDefault="00797842" w:rsidP="00D73BF7">
      <w:pPr>
        <w:rPr>
          <w:rFonts w:asciiTheme="majorBidi" w:hAnsiTheme="majorBidi" w:cstheme="majorBidi"/>
          <w:sz w:val="18"/>
          <w:szCs w:val="18"/>
          <w:lang w:val="en-GB"/>
        </w:rPr>
      </w:pPr>
    </w:p>
    <w:p w14:paraId="48AE1603" w14:textId="77777777" w:rsidR="00D73BF7" w:rsidRPr="004B1AA4" w:rsidRDefault="00D73BF7" w:rsidP="00D73BF7">
      <w:pPr>
        <w:numPr>
          <w:ilvl w:val="0"/>
          <w:numId w:val="8"/>
        </w:numPr>
        <w:spacing w:before="120"/>
        <w:rPr>
          <w:rFonts w:asciiTheme="majorBidi" w:hAnsiTheme="majorBidi" w:cstheme="majorBidi"/>
          <w:b/>
          <w:sz w:val="22"/>
          <w:szCs w:val="22"/>
          <w:lang w:val="en-GB"/>
        </w:rPr>
      </w:pPr>
      <w:r w:rsidRPr="004B1AA4">
        <w:rPr>
          <w:rFonts w:asciiTheme="majorBidi" w:hAnsiTheme="majorBidi" w:cstheme="majorBidi"/>
          <w:b/>
          <w:sz w:val="22"/>
          <w:szCs w:val="22"/>
          <w:lang w:val="en-GB"/>
        </w:rPr>
        <w:t xml:space="preserve">Exclusion from award of contracts </w:t>
      </w:r>
    </w:p>
    <w:p w14:paraId="598F48E8"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Contracts may not be awarded to Candidates who, during this procedure:</w:t>
      </w:r>
    </w:p>
    <w:p w14:paraId="68ECC19F" w14:textId="77777777" w:rsidR="00D73BF7" w:rsidRPr="004B1AA4" w:rsidRDefault="00D73BF7" w:rsidP="00D73BF7">
      <w:pPr>
        <w:rPr>
          <w:rFonts w:asciiTheme="majorBidi" w:hAnsiTheme="majorBidi" w:cstheme="majorBidi"/>
          <w:sz w:val="18"/>
          <w:szCs w:val="18"/>
          <w:lang w:val="en-GB"/>
        </w:rPr>
      </w:pPr>
    </w:p>
    <w:p w14:paraId="5DCCECB1" w14:textId="2DC844BA" w:rsidR="00D73BF7" w:rsidRPr="004B1AA4" w:rsidRDefault="001E2AFB" w:rsidP="001E2AFB">
      <w:pPr>
        <w:pStyle w:val="ListParagraph"/>
        <w:numPr>
          <w:ilvl w:val="0"/>
          <w:numId w:val="51"/>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subject to conflict of interest:</w:t>
      </w:r>
    </w:p>
    <w:p w14:paraId="3B060CDE" w14:textId="71109413" w:rsidR="00D73BF7" w:rsidRPr="004B1AA4" w:rsidRDefault="001E2AFB" w:rsidP="001E2AFB">
      <w:pPr>
        <w:numPr>
          <w:ilvl w:val="0"/>
          <w:numId w:val="52"/>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guilty of misrepresentation in supplying the information required by the Contracting Authority as a condition of participation in the Contract procedure or fail to supply this information.</w:t>
      </w:r>
    </w:p>
    <w:p w14:paraId="1EF62F21" w14:textId="2301CB7C" w:rsidR="00955988" w:rsidRPr="004B1AA4" w:rsidRDefault="00955988" w:rsidP="00955988">
      <w:pPr>
        <w:widowControl w:val="0"/>
        <w:tabs>
          <w:tab w:val="left" w:pos="1088"/>
        </w:tabs>
        <w:autoSpaceDE w:val="0"/>
        <w:autoSpaceDN w:val="0"/>
        <w:rPr>
          <w:rFonts w:asciiTheme="majorBidi" w:hAnsiTheme="majorBidi" w:cstheme="majorBidi"/>
          <w:b/>
          <w:color w:val="001F5F"/>
          <w:sz w:val="18"/>
          <w:szCs w:val="18"/>
          <w:lang w:val="en-US"/>
        </w:rPr>
      </w:pPr>
    </w:p>
    <w:p w14:paraId="72287551" w14:textId="7501437E" w:rsidR="00D73BF7" w:rsidRPr="004B1AA4" w:rsidRDefault="00955988" w:rsidP="00D73BF7">
      <w:pPr>
        <w:numPr>
          <w:ilvl w:val="0"/>
          <w:numId w:val="8"/>
        </w:numPr>
        <w:rPr>
          <w:rFonts w:asciiTheme="majorBidi" w:hAnsiTheme="majorBidi" w:cstheme="majorBidi"/>
          <w:b/>
          <w:sz w:val="22"/>
          <w:szCs w:val="22"/>
          <w:lang w:val="en-GB"/>
        </w:rPr>
      </w:pPr>
      <w:r w:rsidRPr="004B1AA4">
        <w:rPr>
          <w:rFonts w:asciiTheme="majorBidi" w:hAnsiTheme="majorBidi" w:cstheme="majorBidi"/>
          <w:b/>
          <w:sz w:val="22"/>
          <w:szCs w:val="22"/>
          <w:lang w:val="en-GB"/>
        </w:rPr>
        <w:t>Bid Submission Requirement:</w:t>
      </w:r>
    </w:p>
    <w:p w14:paraId="15298802" w14:textId="2E0AFE4E"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complete and submit the following </w:t>
      </w:r>
      <w:r w:rsidR="00DA6D02" w:rsidRPr="004B1AA4">
        <w:rPr>
          <w:rFonts w:asciiTheme="majorBidi" w:hAnsiTheme="majorBidi" w:cstheme="majorBidi"/>
          <w:sz w:val="18"/>
          <w:szCs w:val="18"/>
          <w:lang w:val="en-GB"/>
        </w:rPr>
        <w:t>document:</w:t>
      </w:r>
    </w:p>
    <w:p w14:paraId="755377A2" w14:textId="77777777" w:rsidR="00D73BF7" w:rsidRPr="004B1AA4" w:rsidRDefault="00D73BF7" w:rsidP="00D73BF7">
      <w:pPr>
        <w:rPr>
          <w:rFonts w:asciiTheme="majorBidi" w:hAnsiTheme="majorBidi" w:cstheme="majorBidi"/>
          <w:sz w:val="18"/>
          <w:szCs w:val="18"/>
          <w:lang w:val="en-GB"/>
        </w:rPr>
      </w:pPr>
    </w:p>
    <w:p w14:paraId="1E2189EC" w14:textId="77777777" w:rsidR="00D73BF7" w:rsidRPr="004B1AA4" w:rsidRDefault="00D73BF7"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attached Quotation Submission Form </w:t>
      </w:r>
    </w:p>
    <w:p w14:paraId="07B4F72F" w14:textId="2D6CF2A3" w:rsidR="00D73BF7" w:rsidRPr="004B1AA4" w:rsidRDefault="00853F88"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Suppliers’</w:t>
      </w:r>
      <w:r w:rsidR="00D73BF7" w:rsidRPr="004B1AA4">
        <w:rPr>
          <w:rFonts w:asciiTheme="majorBidi" w:hAnsiTheme="majorBidi" w:cstheme="majorBidi"/>
          <w:sz w:val="18"/>
          <w:szCs w:val="18"/>
          <w:lang w:val="en-GB"/>
        </w:rPr>
        <w:t xml:space="preserve"> technical specifications</w:t>
      </w:r>
      <w:r w:rsidR="00B420E4" w:rsidRPr="004B1AA4">
        <w:rPr>
          <w:rFonts w:asciiTheme="majorBidi" w:hAnsiTheme="majorBidi" w:cstheme="majorBidi"/>
          <w:sz w:val="18"/>
          <w:szCs w:val="18"/>
          <w:lang w:val="en-GB"/>
        </w:rPr>
        <w:t>.</w:t>
      </w:r>
    </w:p>
    <w:p w14:paraId="447B6E63" w14:textId="77777777" w:rsidR="00D11F3B" w:rsidRPr="004B1AA4" w:rsidRDefault="00D11F3B" w:rsidP="00D73BF7">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Copies of any registration </w:t>
      </w:r>
      <w:r w:rsidR="009D4606" w:rsidRPr="004B1AA4">
        <w:rPr>
          <w:rFonts w:asciiTheme="majorBidi" w:hAnsiTheme="majorBidi" w:cstheme="majorBidi"/>
          <w:sz w:val="18"/>
          <w:szCs w:val="18"/>
          <w:lang w:val="en-GB"/>
        </w:rPr>
        <w:t xml:space="preserve">certificates </w:t>
      </w:r>
      <w:r w:rsidRPr="004B1AA4">
        <w:rPr>
          <w:rFonts w:asciiTheme="majorBidi" w:hAnsiTheme="majorBidi" w:cstheme="majorBidi"/>
          <w:sz w:val="18"/>
          <w:szCs w:val="18"/>
          <w:lang w:val="en-GB"/>
        </w:rPr>
        <w:t>as required by</w:t>
      </w:r>
      <w:r w:rsidR="009D4606" w:rsidRPr="004B1AA4">
        <w:rPr>
          <w:rFonts w:asciiTheme="majorBidi" w:hAnsiTheme="majorBidi" w:cstheme="majorBidi"/>
          <w:sz w:val="18"/>
          <w:szCs w:val="18"/>
          <w:lang w:val="en-GB"/>
        </w:rPr>
        <w:t xml:space="preserve"> national legislation or </w:t>
      </w:r>
      <w:r w:rsidRPr="004B1AA4">
        <w:rPr>
          <w:rFonts w:asciiTheme="majorBidi" w:hAnsiTheme="majorBidi" w:cstheme="majorBidi"/>
          <w:sz w:val="18"/>
          <w:szCs w:val="18"/>
          <w:lang w:val="en-GB"/>
        </w:rPr>
        <w:t xml:space="preserve">competent authorities including </w:t>
      </w:r>
      <w:r w:rsidR="009D4606" w:rsidRPr="004B1AA4">
        <w:rPr>
          <w:rFonts w:asciiTheme="majorBidi" w:hAnsiTheme="majorBidi" w:cstheme="majorBidi"/>
          <w:sz w:val="18"/>
          <w:szCs w:val="18"/>
          <w:lang w:val="en-GB"/>
        </w:rPr>
        <w:t xml:space="preserve">company registration certificates and </w:t>
      </w:r>
      <w:r w:rsidRPr="004B1AA4">
        <w:rPr>
          <w:rFonts w:asciiTheme="majorBidi" w:hAnsiTheme="majorBidi" w:cstheme="majorBidi"/>
          <w:sz w:val="18"/>
          <w:szCs w:val="18"/>
          <w:lang w:val="en-GB"/>
        </w:rPr>
        <w:t>membership certificates of any</w:t>
      </w:r>
      <w:r w:rsidR="009D4606" w:rsidRPr="004B1AA4">
        <w:rPr>
          <w:rFonts w:asciiTheme="majorBidi" w:hAnsiTheme="majorBidi" w:cstheme="majorBidi"/>
          <w:sz w:val="18"/>
          <w:szCs w:val="18"/>
          <w:lang w:val="en-GB"/>
        </w:rPr>
        <w:t xml:space="preserve"> relevant professional bodies (Shall only be submitted if you have not delivered to the Contracting Authority before)</w:t>
      </w:r>
    </w:p>
    <w:p w14:paraId="03591525" w14:textId="561CD290" w:rsidR="00D73BF7" w:rsidRPr="004B1AA4" w:rsidRDefault="00D73BF7"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References that we may contact for further background information </w:t>
      </w:r>
      <w:r w:rsidR="00A149C5">
        <w:rPr>
          <w:rFonts w:asciiTheme="majorBidi" w:hAnsiTheme="majorBidi" w:cstheme="majorBidi"/>
          <w:sz w:val="18"/>
          <w:szCs w:val="18"/>
          <w:lang w:val="en-GB"/>
        </w:rPr>
        <w:t>on</w:t>
      </w:r>
      <w:r w:rsidRPr="004B1AA4">
        <w:rPr>
          <w:rFonts w:asciiTheme="majorBidi" w:hAnsiTheme="majorBidi" w:cstheme="majorBidi"/>
          <w:sz w:val="18"/>
          <w:szCs w:val="18"/>
          <w:lang w:val="en-GB"/>
        </w:rPr>
        <w:t xml:space="preserve"> your company. (Shall only be submitted if you have not delivered to the Contracting Authority before)</w:t>
      </w:r>
    </w:p>
    <w:p w14:paraId="41EBA644" w14:textId="2337D415" w:rsidR="0039324F" w:rsidRPr="004B1AA4" w:rsidRDefault="0039324F"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GB"/>
        </w:rPr>
        <w:t>Company profile, experience</w:t>
      </w:r>
      <w:r w:rsidR="00A149C5">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and 3 similar completion project documents during </w:t>
      </w:r>
      <w:r w:rsidR="00A149C5">
        <w:rPr>
          <w:rFonts w:asciiTheme="majorBidi" w:hAnsiTheme="majorBidi" w:cstheme="majorBidi"/>
          <w:sz w:val="18"/>
          <w:szCs w:val="18"/>
          <w:lang w:val="en-GB"/>
        </w:rPr>
        <w:t xml:space="preserve">the </w:t>
      </w:r>
      <w:r w:rsidRPr="004B1AA4">
        <w:rPr>
          <w:rFonts w:asciiTheme="majorBidi" w:hAnsiTheme="majorBidi" w:cstheme="majorBidi"/>
          <w:sz w:val="18"/>
          <w:szCs w:val="18"/>
          <w:lang w:val="en-GB"/>
        </w:rPr>
        <w:t>last 2 years.</w:t>
      </w:r>
    </w:p>
    <w:p w14:paraId="2A7257B2" w14:textId="71A6D548" w:rsidR="00DA6D02" w:rsidRPr="004B1AA4" w:rsidRDefault="0039324F" w:rsidP="007C11CB">
      <w:pPr>
        <w:numPr>
          <w:ilvl w:val="0"/>
          <w:numId w:val="7"/>
        </w:numPr>
        <w:rPr>
          <w:rFonts w:asciiTheme="majorBidi" w:hAnsiTheme="majorBidi" w:cstheme="majorBidi"/>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00DA6D02"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r w:rsidRPr="004B1AA4">
        <w:rPr>
          <w:rFonts w:asciiTheme="majorBidi" w:hAnsiTheme="majorBidi" w:cstheme="majorBidi"/>
          <w:sz w:val="18"/>
          <w:szCs w:val="18"/>
          <w:lang w:val="en-US"/>
        </w:rPr>
        <w:t>.</w:t>
      </w:r>
      <w:r w:rsidR="00DA6D02" w:rsidRPr="004B1AA4">
        <w:rPr>
          <w:rFonts w:asciiTheme="majorBidi" w:hAnsiTheme="majorBidi" w:cstheme="majorBidi"/>
          <w:sz w:val="18"/>
          <w:szCs w:val="18"/>
          <w:lang w:val="en-US"/>
        </w:rPr>
        <w:tab/>
      </w:r>
    </w:p>
    <w:p w14:paraId="3EF4772A" w14:textId="3102574B" w:rsidR="0039324F" w:rsidRPr="004B1AA4" w:rsidRDefault="00DA6D02" w:rsidP="007C11CB">
      <w:pPr>
        <w:numPr>
          <w:ilvl w:val="0"/>
          <w:numId w:val="7"/>
        </w:numPr>
        <w:rPr>
          <w:rFonts w:asciiTheme="majorBidi" w:hAnsiTheme="majorBidi" w:cstheme="majorBidi"/>
          <w:sz w:val="18"/>
          <w:szCs w:val="18"/>
          <w:lang w:val="en-GB"/>
        </w:rPr>
      </w:pPr>
      <w:r w:rsidRPr="004B1AA4">
        <w:rPr>
          <w:rFonts w:asciiTheme="majorBidi" w:hAnsiTheme="majorBidi" w:cstheme="majorBidi"/>
          <w:sz w:val="18"/>
          <w:szCs w:val="18"/>
          <w:lang w:val="en-US"/>
        </w:rPr>
        <w:lastRenderedPageBreak/>
        <w:t xml:space="preserve">All tender pages </w:t>
      </w:r>
      <w:r w:rsidR="00A149C5">
        <w:rPr>
          <w:rFonts w:asciiTheme="majorBidi" w:hAnsiTheme="majorBidi" w:cstheme="majorBidi"/>
          <w:sz w:val="18"/>
          <w:szCs w:val="18"/>
          <w:lang w:val="en-US"/>
        </w:rPr>
        <w:t xml:space="preserve">are </w:t>
      </w:r>
      <w:r w:rsidRPr="004B1AA4">
        <w:rPr>
          <w:rFonts w:asciiTheme="majorBidi" w:hAnsiTheme="majorBidi" w:cstheme="majorBidi"/>
          <w:sz w:val="18"/>
          <w:szCs w:val="18"/>
          <w:lang w:val="en-US"/>
        </w:rPr>
        <w:t xml:space="preserve">to be signed and stamped by </w:t>
      </w:r>
      <w:r w:rsidR="00A149C5">
        <w:rPr>
          <w:rFonts w:asciiTheme="majorBidi" w:hAnsiTheme="majorBidi" w:cstheme="majorBidi"/>
          <w:sz w:val="18"/>
          <w:szCs w:val="18"/>
          <w:lang w:val="en-US"/>
        </w:rPr>
        <w:t xml:space="preserve">the </w:t>
      </w:r>
      <w:r w:rsidRPr="004B1AA4">
        <w:rPr>
          <w:rFonts w:asciiTheme="majorBidi" w:hAnsiTheme="majorBidi" w:cstheme="majorBidi"/>
          <w:sz w:val="18"/>
          <w:szCs w:val="18"/>
          <w:lang w:val="en-US"/>
        </w:rPr>
        <w:t>supplier.</w:t>
      </w:r>
    </w:p>
    <w:p w14:paraId="5A87C3B6" w14:textId="77777777" w:rsidR="00DA6D02" w:rsidRPr="004B1AA4" w:rsidRDefault="00DA6D02" w:rsidP="00DA6D02">
      <w:pPr>
        <w:ind w:left="630"/>
        <w:rPr>
          <w:rFonts w:asciiTheme="majorBidi" w:hAnsiTheme="majorBidi" w:cstheme="majorBidi"/>
          <w:sz w:val="18"/>
          <w:szCs w:val="18"/>
          <w:lang w:val="en-GB"/>
        </w:rPr>
      </w:pPr>
    </w:p>
    <w:p w14:paraId="31436252" w14:textId="77777777" w:rsidR="0039324F" w:rsidRPr="004B1AA4" w:rsidRDefault="0039324F" w:rsidP="0039324F">
      <w:pPr>
        <w:ind w:left="270"/>
        <w:rPr>
          <w:rFonts w:asciiTheme="majorBidi" w:hAnsiTheme="majorBidi" w:cstheme="majorBidi"/>
          <w:sz w:val="18"/>
          <w:szCs w:val="18"/>
          <w:lang w:val="en-GB"/>
        </w:rPr>
      </w:pPr>
    </w:p>
    <w:p w14:paraId="0B8CEBD6" w14:textId="77777777" w:rsidR="003D73CC" w:rsidRPr="004B1AA4" w:rsidRDefault="003D73CC" w:rsidP="00D73BF7">
      <w:pPr>
        <w:ind w:left="360"/>
        <w:rPr>
          <w:rFonts w:asciiTheme="majorBidi" w:hAnsiTheme="majorBidi" w:cstheme="majorBidi"/>
          <w:sz w:val="18"/>
          <w:szCs w:val="18"/>
          <w:lang w:val="en-GB"/>
        </w:rPr>
      </w:pPr>
    </w:p>
    <w:p w14:paraId="3840177B" w14:textId="77777777" w:rsidR="00797842" w:rsidRPr="001F6758" w:rsidRDefault="00797842" w:rsidP="00D73BF7">
      <w:pPr>
        <w:ind w:left="360"/>
        <w:rPr>
          <w:rFonts w:ascii="Arial" w:hAnsi="Arial" w:cs="Arial"/>
          <w:sz w:val="20"/>
          <w:szCs w:val="20"/>
          <w:lang w:val="en-GB"/>
        </w:rPr>
      </w:pPr>
    </w:p>
    <w:p w14:paraId="0DD1A001"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Price</w:t>
      </w:r>
    </w:p>
    <w:p w14:paraId="633FA75B" w14:textId="48E60205" w:rsidR="00CA19B1" w:rsidRPr="004B1AA4" w:rsidRDefault="00D73BF7" w:rsidP="00CA19B1">
      <w:pPr>
        <w:rPr>
          <w:rFonts w:asciiTheme="majorBidi" w:hAnsiTheme="majorBidi" w:cstheme="majorBidi"/>
          <w:sz w:val="18"/>
          <w:szCs w:val="18"/>
          <w:lang w:val="en-GB"/>
        </w:rPr>
      </w:pPr>
      <w:r w:rsidRPr="004B1AA4">
        <w:rPr>
          <w:rFonts w:asciiTheme="majorBidi" w:hAnsiTheme="majorBidi" w:cstheme="majorBidi"/>
          <w:sz w:val="18"/>
          <w:szCs w:val="18"/>
          <w:lang w:val="en-GB"/>
        </w:rPr>
        <w:t>The price quoted by the supplier shall not be subject to adjustments on any account except as otherwise provided in the conditions of the Contract.</w:t>
      </w:r>
    </w:p>
    <w:p w14:paraId="55346E39" w14:textId="77777777" w:rsidR="00D73BF7" w:rsidRPr="004B1AA4" w:rsidRDefault="00D73BF7" w:rsidP="00D73BF7">
      <w:pPr>
        <w:rPr>
          <w:rFonts w:asciiTheme="majorBidi" w:hAnsiTheme="majorBidi" w:cstheme="majorBidi"/>
          <w:sz w:val="18"/>
          <w:szCs w:val="18"/>
          <w:lang w:val="en-US"/>
        </w:rPr>
      </w:pPr>
    </w:p>
    <w:p w14:paraId="577563B0" w14:textId="2F56633A" w:rsidR="00D73BF7" w:rsidRPr="004B1AA4" w:rsidRDefault="00CA19B1" w:rsidP="00CA19B1">
      <w:pPr>
        <w:rPr>
          <w:rFonts w:asciiTheme="majorBidi" w:hAnsiTheme="majorBidi" w:cstheme="majorBidi"/>
          <w:sz w:val="18"/>
          <w:szCs w:val="18"/>
          <w:lang w:val="en-US"/>
        </w:rPr>
      </w:pPr>
      <w:r w:rsidRPr="004B1AA4">
        <w:rPr>
          <w:rFonts w:asciiTheme="majorBidi" w:hAnsiTheme="majorBidi" w:cstheme="majorBidi"/>
          <w:sz w:val="18"/>
          <w:szCs w:val="18"/>
          <w:lang w:val="en-US"/>
        </w:rPr>
        <w:t xml:space="preserve">All prices must be quoted in Afghani (AFN), the other currencies will be converted to Afghani according to Afghanistan Bank's DA exchange rate </w:t>
      </w:r>
      <w:r w:rsidR="00A149C5">
        <w:rPr>
          <w:rFonts w:asciiTheme="majorBidi" w:hAnsiTheme="majorBidi" w:cstheme="majorBidi"/>
          <w:sz w:val="18"/>
          <w:szCs w:val="18"/>
          <w:lang w:val="en-US"/>
        </w:rPr>
        <w:t>at</w:t>
      </w:r>
      <w:r w:rsidRPr="004B1AA4">
        <w:rPr>
          <w:rFonts w:asciiTheme="majorBidi" w:hAnsiTheme="majorBidi" w:cstheme="majorBidi"/>
          <w:sz w:val="18"/>
          <w:szCs w:val="18"/>
          <w:lang w:val="en-US"/>
        </w:rPr>
        <w:t xml:space="preserve"> the time of tender opening.</w:t>
      </w:r>
    </w:p>
    <w:p w14:paraId="4D7E2EC1" w14:textId="77777777" w:rsidR="00B71C8A" w:rsidRPr="004B1AA4" w:rsidRDefault="00B71C8A" w:rsidP="00B71C8A">
      <w:pPr>
        <w:jc w:val="both"/>
        <w:rPr>
          <w:rFonts w:asciiTheme="majorBidi" w:hAnsiTheme="majorBidi" w:cstheme="majorBidi"/>
          <w:sz w:val="18"/>
          <w:szCs w:val="18"/>
          <w:lang w:val="en-GB"/>
        </w:rPr>
      </w:pPr>
    </w:p>
    <w:p w14:paraId="7CD47774" w14:textId="77777777" w:rsidR="00677B3D" w:rsidRPr="004B1AA4" w:rsidRDefault="00677B3D" w:rsidP="00677B3D">
      <w:pPr>
        <w:rPr>
          <w:rFonts w:asciiTheme="majorBidi" w:hAnsiTheme="majorBidi" w:cstheme="majorBidi"/>
          <w:b/>
          <w:bCs/>
          <w:i/>
          <w:iCs/>
          <w:color w:val="000000" w:themeColor="text1"/>
          <w:sz w:val="18"/>
          <w:szCs w:val="18"/>
          <w:lang w:val="en-GB"/>
        </w:rPr>
      </w:pPr>
      <w:r w:rsidRPr="004B1AA4">
        <w:rPr>
          <w:rFonts w:asciiTheme="majorBidi" w:hAnsiTheme="majorBidi" w:cstheme="majorBidi"/>
          <w:b/>
          <w:bCs/>
          <w:i/>
          <w:iCs/>
          <w:color w:val="000000" w:themeColor="text1"/>
          <w:sz w:val="18"/>
          <w:szCs w:val="18"/>
          <w:lang w:val="en-GB"/>
        </w:rPr>
        <w:t xml:space="preserve">Tax </w:t>
      </w:r>
    </w:p>
    <w:p w14:paraId="7DF79912" w14:textId="77777777"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Withholding Tax on Subcontractor: </w:t>
      </w:r>
    </w:p>
    <w:p w14:paraId="1EB8322A" w14:textId="5759BD7E"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Government withholding Tax: </w:t>
      </w:r>
      <w:r w:rsidR="00CB32BF">
        <w:rPr>
          <w:rFonts w:asciiTheme="majorBidi" w:hAnsiTheme="majorBidi" w:cstheme="majorBidi"/>
          <w:color w:val="000000" w:themeColor="text1"/>
          <w:sz w:val="18"/>
          <w:szCs w:val="18"/>
          <w:lang w:val="en-GB"/>
        </w:rPr>
        <w:t>Under</w:t>
      </w:r>
      <w:r w:rsidRPr="004B1AA4">
        <w:rPr>
          <w:rFonts w:asciiTheme="majorBidi" w:hAnsiTheme="majorBidi" w:cstheme="majorBidi"/>
          <w:color w:val="000000" w:themeColor="text1"/>
          <w:sz w:val="18"/>
          <w:szCs w:val="18"/>
          <w:lang w:val="en-GB"/>
        </w:rPr>
        <w:t xml:space="preserve"> Article 72 in the Afghanistan Tax law effective March 21, 2009,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is required</w:t>
      </w:r>
      <w:r w:rsidR="00A149C5">
        <w:rPr>
          <w:rFonts w:asciiTheme="majorBidi" w:hAnsiTheme="majorBidi" w:cstheme="majorBidi"/>
          <w:color w:val="000000" w:themeColor="text1"/>
          <w:sz w:val="18"/>
          <w:szCs w:val="18"/>
          <w:lang w:val="en-GB"/>
        </w:rPr>
        <w:t xml:space="preserve"> to</w:t>
      </w:r>
      <w:r w:rsidRPr="004B1AA4">
        <w:rPr>
          <w:rFonts w:asciiTheme="majorBidi" w:hAnsiTheme="majorBidi" w:cstheme="majorBidi"/>
          <w:color w:val="000000" w:themeColor="text1"/>
          <w:sz w:val="18"/>
          <w:szCs w:val="18"/>
          <w:lang w:val="en-GB"/>
        </w:rPr>
        <w:t xml:space="preserve"> withhold “contractor” taxes from the gross amount payable to all Afghan for-profit </w:t>
      </w:r>
      <w:r w:rsidR="00A149C5">
        <w:rPr>
          <w:rFonts w:asciiTheme="majorBidi" w:hAnsiTheme="majorBidi" w:cstheme="majorBidi"/>
          <w:color w:val="000000" w:themeColor="text1"/>
          <w:sz w:val="18"/>
          <w:szCs w:val="18"/>
          <w:lang w:val="en-GB"/>
        </w:rPr>
        <w:t>subcontractors</w:t>
      </w:r>
      <w:r w:rsidRPr="004B1AA4">
        <w:rPr>
          <w:rFonts w:asciiTheme="majorBidi" w:hAnsiTheme="majorBidi" w:cstheme="majorBidi"/>
          <w:color w:val="000000" w:themeColor="text1"/>
          <w:sz w:val="18"/>
          <w:szCs w:val="18"/>
          <w:lang w:val="en-GB"/>
        </w:rPr>
        <w:t xml:space="preserve">/vendors with </w:t>
      </w:r>
      <w:r w:rsidR="008F6DF4">
        <w:rPr>
          <w:rFonts w:asciiTheme="majorBidi" w:hAnsiTheme="majorBidi" w:cstheme="majorBidi"/>
          <w:color w:val="000000" w:themeColor="text1"/>
          <w:sz w:val="18"/>
          <w:szCs w:val="18"/>
          <w:lang w:val="en-GB"/>
        </w:rPr>
        <w:t xml:space="preserve">an </w:t>
      </w:r>
      <w:r w:rsidRPr="004B1AA4">
        <w:rPr>
          <w:rFonts w:asciiTheme="majorBidi" w:hAnsiTheme="majorBidi" w:cstheme="majorBidi"/>
          <w:color w:val="000000" w:themeColor="text1"/>
          <w:sz w:val="18"/>
          <w:szCs w:val="18"/>
          <w:lang w:val="en-GB"/>
        </w:rPr>
        <w:t xml:space="preserve">aggregate amount of AFN 500,000.00 or greater and transfer this to the Ministry of Finance. </w:t>
      </w:r>
      <w:r w:rsidR="00CB32BF">
        <w:rPr>
          <w:rFonts w:asciiTheme="majorBidi" w:hAnsiTheme="majorBidi" w:cstheme="majorBidi"/>
          <w:color w:val="000000" w:themeColor="text1"/>
          <w:sz w:val="18"/>
          <w:szCs w:val="18"/>
          <w:lang w:val="en-GB"/>
        </w:rPr>
        <w:t>By</w:t>
      </w:r>
      <w:r w:rsidRPr="004B1AA4">
        <w:rPr>
          <w:rFonts w:asciiTheme="majorBidi" w:hAnsiTheme="majorBidi" w:cstheme="majorBidi"/>
          <w:color w:val="000000" w:themeColor="text1"/>
          <w:sz w:val="18"/>
          <w:szCs w:val="18"/>
          <w:lang w:val="en-GB"/>
        </w:rPr>
        <w:t xml:space="preserve"> this requirement,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2% tax from all gross invoices from subcontractors/vendors under this Agreement with active AISA or Ministry of Commerce License. For subcontractors /vendors without active AISA or Ministry of Commerce license,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seven percent 7% “contractor” tax per current Afghanistan Tax law. </w:t>
      </w:r>
    </w:p>
    <w:p w14:paraId="2F09E66A" w14:textId="77777777" w:rsidR="00797842" w:rsidRPr="004B1AA4" w:rsidRDefault="00797842" w:rsidP="00D73BF7">
      <w:pPr>
        <w:jc w:val="both"/>
        <w:rPr>
          <w:rFonts w:asciiTheme="majorBidi" w:hAnsiTheme="majorBidi" w:cstheme="majorBidi"/>
          <w:b/>
          <w:sz w:val="18"/>
          <w:szCs w:val="18"/>
          <w:lang w:val="en-GB"/>
        </w:rPr>
      </w:pPr>
    </w:p>
    <w:p w14:paraId="29D941CF"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Validity</w:t>
      </w:r>
    </w:p>
    <w:p w14:paraId="69CA40BB" w14:textId="7F6D8748" w:rsidR="004B1AA4" w:rsidRDefault="0044061C" w:rsidP="00FF59CE">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Quotations shall remain valid and open for acceptance for </w:t>
      </w:r>
      <w:r w:rsidR="00AB7A04">
        <w:rPr>
          <w:rFonts w:asciiTheme="majorBidi" w:hAnsiTheme="majorBidi" w:cstheme="majorBidi"/>
          <w:sz w:val="18"/>
          <w:szCs w:val="18"/>
          <w:lang w:val="en-GB"/>
        </w:rPr>
        <w:t>9</w:t>
      </w:r>
      <w:r w:rsidRPr="004B1AA4">
        <w:rPr>
          <w:rFonts w:asciiTheme="majorBidi" w:hAnsiTheme="majorBidi" w:cstheme="majorBidi"/>
          <w:sz w:val="18"/>
          <w:szCs w:val="18"/>
          <w:lang w:val="en-GB"/>
        </w:rPr>
        <w:t xml:space="preserve"> days from the date of </w:t>
      </w:r>
      <w:r w:rsidR="00D52750" w:rsidRPr="004B1AA4">
        <w:rPr>
          <w:rFonts w:asciiTheme="majorBidi" w:hAnsiTheme="majorBidi" w:cstheme="majorBidi"/>
          <w:sz w:val="18"/>
          <w:szCs w:val="18"/>
          <w:lang w:val="en-GB"/>
        </w:rPr>
        <w:t xml:space="preserve">issuance </w:t>
      </w:r>
      <w:r w:rsidR="004B1AA4">
        <w:rPr>
          <w:rFonts w:asciiTheme="majorBidi" w:hAnsiTheme="majorBidi" w:cstheme="majorBidi"/>
          <w:sz w:val="18"/>
          <w:szCs w:val="18"/>
          <w:lang w:val="en-GB"/>
        </w:rPr>
        <w:t xml:space="preserve">from </w:t>
      </w:r>
      <w:r w:rsidR="008F6DF4">
        <w:rPr>
          <w:rFonts w:asciiTheme="majorBidi" w:hAnsiTheme="majorBidi" w:cstheme="majorBidi"/>
          <w:sz w:val="18"/>
          <w:szCs w:val="18"/>
          <w:lang w:val="en-GB"/>
        </w:rPr>
        <w:t xml:space="preserve">September </w:t>
      </w:r>
      <w:r w:rsidR="008F6DF4" w:rsidRPr="00AF464C">
        <w:rPr>
          <w:rFonts w:asciiTheme="majorBidi" w:hAnsiTheme="majorBidi" w:cstheme="majorBidi"/>
          <w:color w:val="FF0000"/>
          <w:sz w:val="18"/>
          <w:szCs w:val="18"/>
          <w:lang w:val="en-GB"/>
        </w:rPr>
        <w:t>1</w:t>
      </w:r>
      <w:r w:rsidR="00AF464C" w:rsidRPr="00AF464C">
        <w:rPr>
          <w:rFonts w:asciiTheme="majorBidi" w:hAnsiTheme="majorBidi" w:cstheme="majorBidi"/>
          <w:color w:val="FF0000"/>
          <w:sz w:val="18"/>
          <w:szCs w:val="18"/>
          <w:lang w:val="en-GB"/>
        </w:rPr>
        <w:t>9</w:t>
      </w:r>
      <w:r w:rsidR="008F6DF4" w:rsidRPr="00AF464C">
        <w:rPr>
          <w:rFonts w:asciiTheme="majorBidi" w:hAnsiTheme="majorBidi" w:cstheme="majorBidi"/>
          <w:color w:val="FF0000"/>
          <w:sz w:val="18"/>
          <w:szCs w:val="18"/>
          <w:lang w:val="en-GB"/>
        </w:rPr>
        <w:t>, 2023</w:t>
      </w:r>
      <w:r w:rsidR="004B1AA4" w:rsidRPr="00AF464C">
        <w:rPr>
          <w:rFonts w:asciiTheme="majorBidi" w:hAnsiTheme="majorBidi" w:cstheme="majorBidi"/>
          <w:color w:val="FF0000"/>
          <w:sz w:val="18"/>
          <w:szCs w:val="18"/>
          <w:lang w:val="en-GB"/>
        </w:rPr>
        <w:t xml:space="preserve"> – </w:t>
      </w:r>
      <w:r w:rsidR="00AB7A04">
        <w:rPr>
          <w:rFonts w:asciiTheme="majorBidi" w:hAnsiTheme="majorBidi" w:cstheme="majorBidi"/>
          <w:color w:val="FF0000"/>
          <w:sz w:val="18"/>
          <w:szCs w:val="18"/>
          <w:lang w:val="en-GB"/>
        </w:rPr>
        <w:t>September 27</w:t>
      </w:r>
      <w:r w:rsidR="008F6DF4" w:rsidRPr="00AF464C">
        <w:rPr>
          <w:rFonts w:asciiTheme="majorBidi" w:hAnsiTheme="majorBidi" w:cstheme="majorBidi"/>
          <w:color w:val="FF0000"/>
          <w:sz w:val="18"/>
          <w:szCs w:val="18"/>
          <w:lang w:val="en-GB"/>
        </w:rPr>
        <w:t>, 2023</w:t>
      </w:r>
      <w:r w:rsidR="008F6DF4">
        <w:rPr>
          <w:rFonts w:asciiTheme="majorBidi" w:hAnsiTheme="majorBidi" w:cstheme="majorBidi"/>
          <w:sz w:val="18"/>
          <w:szCs w:val="18"/>
          <w:lang w:val="en-GB"/>
        </w:rPr>
        <w:t>,</w:t>
      </w:r>
      <w:r w:rsidR="004B1AA4">
        <w:rPr>
          <w:rFonts w:asciiTheme="majorBidi" w:hAnsiTheme="majorBidi" w:cstheme="majorBidi"/>
          <w:sz w:val="18"/>
          <w:szCs w:val="18"/>
          <w:lang w:val="en-GB"/>
        </w:rPr>
        <w:t xml:space="preserve"> </w:t>
      </w:r>
      <w:r w:rsidR="004B1AA4" w:rsidRPr="00AF464C">
        <w:rPr>
          <w:rFonts w:asciiTheme="majorBidi" w:hAnsiTheme="majorBidi" w:cstheme="majorBidi"/>
          <w:color w:val="FF0000"/>
          <w:sz w:val="18"/>
          <w:szCs w:val="18"/>
          <w:lang w:val="en-GB"/>
        </w:rPr>
        <w:t>at</w:t>
      </w:r>
      <w:r w:rsidR="00D52750" w:rsidRPr="00AF464C">
        <w:rPr>
          <w:rFonts w:asciiTheme="majorBidi" w:hAnsiTheme="majorBidi" w:cstheme="majorBidi"/>
          <w:color w:val="FF0000"/>
          <w:sz w:val="18"/>
          <w:szCs w:val="18"/>
          <w:lang w:val="en-GB"/>
        </w:rPr>
        <w:t xml:space="preserve"> 0</w:t>
      </w:r>
      <w:r w:rsidR="004B1AA4" w:rsidRPr="00AF464C">
        <w:rPr>
          <w:rFonts w:asciiTheme="majorBidi" w:hAnsiTheme="majorBidi" w:cstheme="majorBidi"/>
          <w:color w:val="FF0000"/>
          <w:sz w:val="18"/>
          <w:szCs w:val="18"/>
          <w:lang w:val="en-GB"/>
        </w:rPr>
        <w:t>2</w:t>
      </w:r>
      <w:r w:rsidR="00D52750" w:rsidRPr="00AF464C">
        <w:rPr>
          <w:rFonts w:asciiTheme="majorBidi" w:hAnsiTheme="majorBidi" w:cstheme="majorBidi"/>
          <w:color w:val="FF0000"/>
          <w:sz w:val="18"/>
          <w:szCs w:val="18"/>
          <w:lang w:val="en-GB"/>
        </w:rPr>
        <w:t xml:space="preserve">:00 </w:t>
      </w:r>
      <w:r w:rsidR="00D52750" w:rsidRPr="004B1AA4">
        <w:rPr>
          <w:rFonts w:asciiTheme="majorBidi" w:hAnsiTheme="majorBidi" w:cstheme="majorBidi"/>
          <w:sz w:val="18"/>
          <w:szCs w:val="18"/>
          <w:lang w:val="en-GB"/>
        </w:rPr>
        <w:t>PM-</w:t>
      </w:r>
      <w:r w:rsidR="004B1AA4">
        <w:rPr>
          <w:rFonts w:asciiTheme="majorBidi" w:hAnsiTheme="majorBidi" w:cstheme="majorBidi"/>
          <w:sz w:val="18"/>
          <w:szCs w:val="18"/>
          <w:lang w:val="en-GB"/>
        </w:rPr>
        <w:t xml:space="preserve"> Kabul time.</w:t>
      </w:r>
    </w:p>
    <w:p w14:paraId="67C5EC82" w14:textId="7091068C" w:rsidR="00A93674" w:rsidRDefault="004B1AA4" w:rsidP="00A93674">
      <w:pPr>
        <w:rPr>
          <w:rFonts w:asciiTheme="majorBidi" w:hAnsiTheme="majorBidi" w:cstheme="majorBidi"/>
          <w:sz w:val="18"/>
          <w:szCs w:val="18"/>
          <w:lang w:val="en-GB"/>
        </w:rPr>
      </w:pPr>
      <w:r>
        <w:rPr>
          <w:rFonts w:asciiTheme="majorBidi" w:hAnsiTheme="majorBidi" w:cstheme="majorBidi"/>
          <w:sz w:val="18"/>
          <w:szCs w:val="18"/>
          <w:lang w:val="en-GB"/>
        </w:rPr>
        <w:t xml:space="preserve">Collection </w:t>
      </w:r>
      <w:r w:rsidR="00A93674">
        <w:rPr>
          <w:rFonts w:asciiTheme="majorBidi" w:hAnsiTheme="majorBidi" w:cstheme="majorBidi"/>
          <w:sz w:val="18"/>
          <w:szCs w:val="18"/>
          <w:lang w:val="en-GB"/>
        </w:rPr>
        <w:t xml:space="preserve">date and </w:t>
      </w:r>
      <w:r>
        <w:rPr>
          <w:rFonts w:asciiTheme="majorBidi" w:hAnsiTheme="majorBidi" w:cstheme="majorBidi"/>
          <w:sz w:val="18"/>
          <w:szCs w:val="18"/>
          <w:lang w:val="en-GB"/>
        </w:rPr>
        <w:t>time:</w:t>
      </w:r>
      <w:r w:rsidR="00AF464C">
        <w:rPr>
          <w:rFonts w:asciiTheme="majorBidi" w:hAnsiTheme="majorBidi" w:cstheme="majorBidi"/>
          <w:sz w:val="18"/>
          <w:szCs w:val="18"/>
          <w:lang w:val="en-GB"/>
        </w:rPr>
        <w:t xml:space="preserve"> </w:t>
      </w:r>
      <w:r w:rsidR="00AB7A04">
        <w:rPr>
          <w:rFonts w:asciiTheme="majorBidi" w:hAnsiTheme="majorBidi" w:cstheme="majorBidi"/>
          <w:color w:val="FF0000"/>
          <w:sz w:val="18"/>
          <w:szCs w:val="18"/>
          <w:lang w:val="en-GB"/>
        </w:rPr>
        <w:t>September</w:t>
      </w:r>
      <w:r w:rsidR="00AF464C" w:rsidRPr="00AF464C">
        <w:rPr>
          <w:rFonts w:asciiTheme="majorBidi" w:hAnsiTheme="majorBidi" w:cstheme="majorBidi"/>
          <w:color w:val="FF0000"/>
          <w:sz w:val="18"/>
          <w:szCs w:val="18"/>
          <w:lang w:val="en-GB"/>
        </w:rPr>
        <w:t xml:space="preserve"> </w:t>
      </w:r>
      <w:r w:rsidR="00AB7A04">
        <w:rPr>
          <w:rFonts w:asciiTheme="majorBidi" w:hAnsiTheme="majorBidi" w:cstheme="majorBidi"/>
          <w:color w:val="FF0000"/>
          <w:sz w:val="18"/>
          <w:szCs w:val="18"/>
          <w:lang w:val="en-GB"/>
        </w:rPr>
        <w:t>27</w:t>
      </w:r>
      <w:r w:rsidR="00A93674" w:rsidRPr="00AF464C">
        <w:rPr>
          <w:rFonts w:asciiTheme="majorBidi" w:hAnsiTheme="majorBidi" w:cstheme="majorBidi"/>
          <w:color w:val="FF0000"/>
          <w:sz w:val="18"/>
          <w:szCs w:val="18"/>
          <w:lang w:val="en-GB"/>
        </w:rPr>
        <w:t xml:space="preserve">,2023 time </w:t>
      </w:r>
      <w:r w:rsidR="008F6DF4" w:rsidRPr="00AF464C">
        <w:rPr>
          <w:rFonts w:asciiTheme="majorBidi" w:hAnsiTheme="majorBidi" w:cstheme="majorBidi"/>
          <w:color w:val="FF0000"/>
          <w:sz w:val="18"/>
          <w:szCs w:val="18"/>
          <w:lang w:val="en-GB"/>
        </w:rPr>
        <w:t>01:00 PM</w:t>
      </w:r>
      <w:r w:rsidR="00A93674" w:rsidRPr="00AF464C">
        <w:rPr>
          <w:rFonts w:asciiTheme="majorBidi" w:hAnsiTheme="majorBidi" w:cstheme="majorBidi"/>
          <w:color w:val="FF0000"/>
          <w:sz w:val="18"/>
          <w:szCs w:val="18"/>
          <w:lang w:val="en-GB"/>
        </w:rPr>
        <w:t xml:space="preserve"> till 02:00 PM</w:t>
      </w:r>
      <w:r w:rsidR="00A93674">
        <w:rPr>
          <w:rFonts w:asciiTheme="majorBidi" w:hAnsiTheme="majorBidi" w:cstheme="majorBidi"/>
          <w:sz w:val="18"/>
          <w:szCs w:val="18"/>
          <w:lang w:val="en-GB"/>
        </w:rPr>
        <w:t xml:space="preserve">. </w:t>
      </w:r>
    </w:p>
    <w:p w14:paraId="7BF19CA1" w14:textId="111E24C7" w:rsidR="0044061C" w:rsidRPr="003A23ED" w:rsidRDefault="00A93674" w:rsidP="00A93674">
      <w:pPr>
        <w:rPr>
          <w:rFonts w:asciiTheme="majorBidi" w:hAnsiTheme="majorBidi" w:cstheme="majorBidi"/>
          <w:sz w:val="18"/>
          <w:szCs w:val="18"/>
          <w:lang w:val="en-US"/>
        </w:rPr>
      </w:pPr>
      <w:r>
        <w:rPr>
          <w:rFonts w:asciiTheme="majorBidi" w:hAnsiTheme="majorBidi" w:cstheme="majorBidi"/>
          <w:sz w:val="18"/>
          <w:szCs w:val="18"/>
          <w:lang w:val="en-GB"/>
        </w:rPr>
        <w:t xml:space="preserve">Bide </w:t>
      </w:r>
      <w:r w:rsidRPr="004B1AA4">
        <w:rPr>
          <w:rFonts w:asciiTheme="majorBidi" w:hAnsiTheme="majorBidi" w:cstheme="majorBidi"/>
          <w:sz w:val="18"/>
          <w:szCs w:val="18"/>
          <w:lang w:val="en-GB"/>
        </w:rPr>
        <w:t>Opening</w:t>
      </w:r>
      <w:r w:rsidR="00D52750" w:rsidRPr="004B1AA4">
        <w:rPr>
          <w:rFonts w:asciiTheme="majorBidi" w:hAnsiTheme="majorBidi" w:cstheme="majorBidi"/>
          <w:sz w:val="18"/>
          <w:szCs w:val="18"/>
          <w:lang w:val="en-GB"/>
        </w:rPr>
        <w:t xml:space="preserve"> </w:t>
      </w:r>
      <w:r>
        <w:rPr>
          <w:rFonts w:asciiTheme="majorBidi" w:hAnsiTheme="majorBidi" w:cstheme="majorBidi"/>
          <w:sz w:val="18"/>
          <w:szCs w:val="18"/>
          <w:lang w:val="en-GB"/>
        </w:rPr>
        <w:t xml:space="preserve">date and </w:t>
      </w:r>
      <w:r w:rsidR="00AB7A04" w:rsidRPr="004B1AA4">
        <w:rPr>
          <w:rFonts w:asciiTheme="majorBidi" w:hAnsiTheme="majorBidi" w:cstheme="majorBidi"/>
          <w:sz w:val="18"/>
          <w:szCs w:val="18"/>
          <w:lang w:val="en-GB"/>
        </w:rPr>
        <w:t>time</w:t>
      </w:r>
      <w:r w:rsidR="00AB7A04">
        <w:rPr>
          <w:rFonts w:asciiTheme="majorBidi" w:hAnsiTheme="majorBidi" w:cstheme="majorBidi"/>
          <w:sz w:val="18"/>
          <w:szCs w:val="18"/>
          <w:lang w:val="en-GB"/>
        </w:rPr>
        <w:t>; September</w:t>
      </w:r>
      <w:r w:rsidR="00AB7A04" w:rsidRPr="00AB7A04">
        <w:rPr>
          <w:rFonts w:asciiTheme="majorBidi" w:hAnsiTheme="majorBidi" w:cstheme="majorBidi"/>
          <w:color w:val="FF0000"/>
          <w:sz w:val="18"/>
          <w:szCs w:val="18"/>
          <w:lang w:val="en-GB"/>
        </w:rPr>
        <w:t>27</w:t>
      </w:r>
      <w:r w:rsidR="00217A7A" w:rsidRPr="00AF464C">
        <w:rPr>
          <w:rFonts w:asciiTheme="majorBidi" w:hAnsiTheme="majorBidi" w:cstheme="majorBidi"/>
          <w:color w:val="FF0000"/>
          <w:sz w:val="18"/>
          <w:szCs w:val="18"/>
          <w:lang w:val="en-GB"/>
        </w:rPr>
        <w:t>, 2023.</w:t>
      </w:r>
      <w:r w:rsidR="00C27E2C" w:rsidRPr="00AF464C">
        <w:rPr>
          <w:rFonts w:asciiTheme="majorBidi" w:hAnsiTheme="majorBidi" w:cstheme="majorBidi"/>
          <w:color w:val="FF0000"/>
          <w:sz w:val="18"/>
          <w:szCs w:val="18"/>
          <w:lang w:val="en-GB"/>
        </w:rPr>
        <w:t xml:space="preserve"> </w:t>
      </w:r>
      <w:r w:rsidR="00217A7A" w:rsidRPr="00AF464C">
        <w:rPr>
          <w:rFonts w:asciiTheme="majorBidi" w:hAnsiTheme="majorBidi" w:cstheme="majorBidi"/>
          <w:color w:val="FF0000"/>
          <w:sz w:val="18"/>
          <w:szCs w:val="18"/>
          <w:lang w:val="en-GB"/>
        </w:rPr>
        <w:t>Time</w:t>
      </w:r>
      <w:r w:rsidR="00D52750" w:rsidRPr="00AF464C">
        <w:rPr>
          <w:rFonts w:asciiTheme="majorBidi" w:hAnsiTheme="majorBidi" w:cstheme="majorBidi"/>
          <w:color w:val="FF0000"/>
          <w:sz w:val="18"/>
          <w:szCs w:val="18"/>
          <w:lang w:val="en-GB"/>
        </w:rPr>
        <w:t xml:space="preserve"> from </w:t>
      </w:r>
      <w:r w:rsidR="00CB32BF" w:rsidRPr="00AF464C">
        <w:rPr>
          <w:rFonts w:asciiTheme="majorBidi" w:hAnsiTheme="majorBidi" w:cstheme="majorBidi"/>
          <w:color w:val="FF0000"/>
          <w:sz w:val="18"/>
          <w:szCs w:val="18"/>
          <w:lang w:val="en-GB"/>
        </w:rPr>
        <w:t>02:00 PM</w:t>
      </w:r>
      <w:r w:rsidR="00D52750" w:rsidRPr="00AF464C">
        <w:rPr>
          <w:rFonts w:asciiTheme="majorBidi" w:hAnsiTheme="majorBidi" w:cstheme="majorBidi"/>
          <w:color w:val="FF0000"/>
          <w:sz w:val="18"/>
          <w:szCs w:val="18"/>
          <w:lang w:val="en-GB"/>
        </w:rPr>
        <w:t xml:space="preserve">- 03:00 </w:t>
      </w:r>
      <w:r w:rsidR="00C36117" w:rsidRPr="00AF464C">
        <w:rPr>
          <w:rFonts w:asciiTheme="majorBidi" w:hAnsiTheme="majorBidi" w:cstheme="majorBidi"/>
          <w:color w:val="FF0000"/>
          <w:sz w:val="18"/>
          <w:szCs w:val="18"/>
          <w:lang w:val="en-GB"/>
        </w:rPr>
        <w:t>PM in</w:t>
      </w:r>
      <w:r w:rsidR="00217A7A" w:rsidRPr="00AF464C">
        <w:rPr>
          <w:rFonts w:asciiTheme="majorBidi" w:hAnsiTheme="majorBidi" w:cstheme="majorBidi"/>
          <w:color w:val="FF0000"/>
          <w:sz w:val="18"/>
          <w:szCs w:val="18"/>
          <w:lang w:val="en-GB"/>
        </w:rPr>
        <w:t xml:space="preserve"> Kabul office ate </w:t>
      </w:r>
      <w:r w:rsidR="00CB32BF" w:rsidRPr="00AF464C">
        <w:rPr>
          <w:rFonts w:asciiTheme="majorBidi" w:hAnsiTheme="majorBidi" w:cstheme="majorBidi"/>
          <w:color w:val="FF0000"/>
          <w:sz w:val="18"/>
          <w:szCs w:val="18"/>
          <w:lang w:val="en-GB"/>
        </w:rPr>
        <w:t>above-mentioned</w:t>
      </w:r>
      <w:r w:rsidR="00217A7A" w:rsidRPr="00AF464C">
        <w:rPr>
          <w:rFonts w:asciiTheme="majorBidi" w:hAnsiTheme="majorBidi" w:cstheme="majorBidi"/>
          <w:color w:val="FF0000"/>
          <w:sz w:val="18"/>
          <w:szCs w:val="18"/>
          <w:lang w:val="en-GB"/>
        </w:rPr>
        <w:t xml:space="preserve"> </w:t>
      </w:r>
      <w:r w:rsidR="003A23ED" w:rsidRPr="00AF464C">
        <w:rPr>
          <w:rFonts w:asciiTheme="majorBidi" w:hAnsiTheme="majorBidi" w:cstheme="majorBidi"/>
          <w:color w:val="FF0000"/>
          <w:sz w:val="18"/>
          <w:szCs w:val="18"/>
          <w:lang w:val="en-GB"/>
        </w:rPr>
        <w:t>address</w:t>
      </w:r>
      <w:r w:rsidR="003A23ED">
        <w:rPr>
          <w:rFonts w:asciiTheme="majorBidi" w:hAnsiTheme="majorBidi" w:cstheme="majorBidi"/>
          <w:sz w:val="18"/>
          <w:szCs w:val="18"/>
          <w:lang w:val="en-GB"/>
        </w:rPr>
        <w:t>.</w:t>
      </w:r>
      <w:r w:rsidR="00D52750" w:rsidRPr="00A93674">
        <w:rPr>
          <w:rFonts w:asciiTheme="majorBidi" w:hAnsiTheme="majorBidi" w:cstheme="majorBidi"/>
          <w:sz w:val="18"/>
          <w:szCs w:val="18"/>
          <w:lang w:val="en-US"/>
        </w:rPr>
        <w:t xml:space="preserve"> If</w:t>
      </w:r>
      <w:r w:rsidR="00D52750" w:rsidRPr="00A93674">
        <w:rPr>
          <w:rFonts w:asciiTheme="majorBidi" w:hAnsiTheme="majorBidi" w:cstheme="majorBidi"/>
          <w:spacing w:val="33"/>
          <w:sz w:val="18"/>
          <w:szCs w:val="18"/>
          <w:lang w:val="en-US"/>
        </w:rPr>
        <w:t xml:space="preserve"> </w:t>
      </w:r>
      <w:r w:rsidR="00D52750" w:rsidRPr="00A93674">
        <w:rPr>
          <w:rFonts w:asciiTheme="majorBidi" w:hAnsiTheme="majorBidi" w:cstheme="majorBidi"/>
          <w:sz w:val="18"/>
          <w:szCs w:val="18"/>
          <w:lang w:val="en-US"/>
        </w:rPr>
        <w:t>the</w:t>
      </w:r>
      <w:r w:rsidR="00D52750" w:rsidRPr="00A93674">
        <w:rPr>
          <w:rFonts w:asciiTheme="majorBidi" w:hAnsiTheme="majorBidi" w:cstheme="majorBidi"/>
          <w:spacing w:val="33"/>
          <w:sz w:val="18"/>
          <w:szCs w:val="18"/>
          <w:lang w:val="en-US"/>
        </w:rPr>
        <w:t xml:space="preserve"> </w:t>
      </w:r>
      <w:r w:rsidR="00D52750" w:rsidRPr="003A23ED">
        <w:rPr>
          <w:rFonts w:asciiTheme="majorBidi" w:hAnsiTheme="majorBidi" w:cstheme="majorBidi"/>
          <w:sz w:val="18"/>
          <w:szCs w:val="18"/>
          <w:lang w:val="en-US"/>
        </w:rPr>
        <w:t xml:space="preserve">mentioned </w:t>
      </w:r>
      <w:r w:rsidR="00D52750" w:rsidRPr="00A93674">
        <w:rPr>
          <w:rFonts w:asciiTheme="majorBidi" w:hAnsiTheme="majorBidi" w:cstheme="majorBidi"/>
          <w:sz w:val="18"/>
          <w:szCs w:val="18"/>
          <w:lang w:val="en-US"/>
        </w:rPr>
        <w:t>date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falls</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on</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a</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holiday,</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 validity shall</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be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extended</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to</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next</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working</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day</w:t>
      </w:r>
      <w:r w:rsidR="00D52750" w:rsidRPr="003A23ED">
        <w:rPr>
          <w:rFonts w:asciiTheme="majorBidi" w:hAnsiTheme="majorBidi" w:cstheme="majorBidi"/>
          <w:sz w:val="18"/>
          <w:szCs w:val="18"/>
          <w:lang w:val="en-US"/>
        </w:rPr>
        <w:t>.</w:t>
      </w:r>
    </w:p>
    <w:p w14:paraId="64E08039" w14:textId="655EABCC" w:rsidR="00797842" w:rsidRPr="004B1AA4" w:rsidRDefault="00797842" w:rsidP="0044061C">
      <w:pPr>
        <w:rPr>
          <w:rFonts w:asciiTheme="majorBidi" w:hAnsiTheme="majorBidi" w:cstheme="majorBidi"/>
          <w:b/>
          <w:sz w:val="18"/>
          <w:szCs w:val="18"/>
          <w:lang w:val="en-GB"/>
        </w:rPr>
      </w:pPr>
    </w:p>
    <w:p w14:paraId="13A3E84C"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Closing date</w:t>
      </w:r>
    </w:p>
    <w:p w14:paraId="12135A11"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Quotation must be received by the Contracting Authority as specified on page 1 not later than the closing date and time. Any quotations received after that will not be considered.</w:t>
      </w:r>
    </w:p>
    <w:p w14:paraId="6B1066B2" w14:textId="77777777" w:rsidR="00DC1E04" w:rsidRPr="004B1AA4" w:rsidRDefault="00DC1E04" w:rsidP="00D73BF7">
      <w:pPr>
        <w:rPr>
          <w:rFonts w:asciiTheme="majorBidi" w:hAnsiTheme="majorBidi" w:cstheme="majorBidi"/>
          <w:sz w:val="18"/>
          <w:szCs w:val="18"/>
          <w:lang w:val="en-GB"/>
        </w:rPr>
      </w:pPr>
    </w:p>
    <w:p w14:paraId="6F409EC4"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Award of Contract and Criteria</w:t>
      </w:r>
    </w:p>
    <w:p w14:paraId="1D17B8D2" w14:textId="77777777" w:rsidR="00D73BF7" w:rsidRPr="004B1AA4" w:rsidRDefault="00D73BF7" w:rsidP="00D73BF7">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w:t>
      </w:r>
      <w:r w:rsidR="00060BE9" w:rsidRPr="004B1AA4">
        <w:rPr>
          <w:rFonts w:asciiTheme="majorBidi" w:hAnsiTheme="majorBidi" w:cstheme="majorBidi"/>
          <w:sz w:val="18"/>
          <w:szCs w:val="18"/>
          <w:lang w:val="en-GB"/>
        </w:rPr>
        <w:t>y.</w:t>
      </w:r>
    </w:p>
    <w:p w14:paraId="321A0E42"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2C71E75" w14:textId="091BC51E" w:rsidR="005D5A90" w:rsidRPr="004B1AA4" w:rsidRDefault="00D73BF7" w:rsidP="007C11C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Contracting Authority reserves the right to accept </w:t>
      </w:r>
      <w:r w:rsidR="00DA6D02" w:rsidRPr="004B1AA4">
        <w:rPr>
          <w:rFonts w:asciiTheme="majorBidi" w:hAnsiTheme="majorBidi" w:cstheme="majorBidi"/>
          <w:sz w:val="18"/>
          <w:szCs w:val="18"/>
          <w:lang w:val="en-GB"/>
        </w:rPr>
        <w:t>all</w:t>
      </w:r>
      <w:r w:rsidRPr="004B1AA4">
        <w:rPr>
          <w:rFonts w:asciiTheme="majorBidi" w:hAnsiTheme="majorBidi" w:cstheme="majorBidi"/>
          <w:sz w:val="18"/>
          <w:szCs w:val="18"/>
          <w:lang w:val="en-GB"/>
        </w:rPr>
        <w:t xml:space="preserve"> your </w:t>
      </w:r>
      <w:r w:rsidR="00831D59">
        <w:rPr>
          <w:rFonts w:asciiTheme="majorBidi" w:hAnsiTheme="majorBidi" w:cstheme="majorBidi"/>
          <w:sz w:val="18"/>
          <w:szCs w:val="18"/>
          <w:lang w:val="en-GB"/>
        </w:rPr>
        <w:t>quotations</w:t>
      </w:r>
      <w:r w:rsidRPr="004B1AA4">
        <w:rPr>
          <w:rFonts w:asciiTheme="majorBidi" w:hAnsiTheme="majorBidi" w:cstheme="majorBidi"/>
          <w:sz w:val="18"/>
          <w:szCs w:val="18"/>
          <w:lang w:val="en-GB"/>
        </w:rPr>
        <w:t xml:space="preserve">, whichever is in its best financial interest. </w:t>
      </w:r>
    </w:p>
    <w:p w14:paraId="3BE84AD1"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98B055F" w14:textId="3293FC5D"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 xml:space="preserve">Signature and entry </w:t>
      </w:r>
      <w:r w:rsidR="00CB32BF">
        <w:rPr>
          <w:rFonts w:asciiTheme="majorBidi" w:hAnsiTheme="majorBidi" w:cstheme="majorBidi"/>
          <w:b/>
          <w:sz w:val="18"/>
          <w:szCs w:val="18"/>
          <w:lang w:val="en-GB"/>
        </w:rPr>
        <w:t>into</w:t>
      </w:r>
      <w:r w:rsidRPr="004B1AA4">
        <w:rPr>
          <w:rFonts w:asciiTheme="majorBidi" w:hAnsiTheme="majorBidi" w:cstheme="majorBidi"/>
          <w:b/>
          <w:sz w:val="18"/>
          <w:szCs w:val="18"/>
          <w:lang w:val="en-GB"/>
        </w:rPr>
        <w:t xml:space="preserve"> force of the </w:t>
      </w:r>
      <w:r w:rsidR="002F266A" w:rsidRPr="004B1AA4">
        <w:rPr>
          <w:rFonts w:asciiTheme="majorBidi" w:hAnsiTheme="majorBidi" w:cstheme="majorBidi"/>
          <w:b/>
          <w:sz w:val="18"/>
          <w:szCs w:val="18"/>
          <w:lang w:val="en-GB"/>
        </w:rPr>
        <w:t>Contract.</w:t>
      </w:r>
    </w:p>
    <w:p w14:paraId="4559F85C" w14:textId="225AF0A6" w:rsidR="00D73BF7" w:rsidRPr="004B1AA4" w:rsidRDefault="00831D59" w:rsidP="00D73BF7">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Before</w:t>
      </w:r>
      <w:r w:rsidR="00D73BF7" w:rsidRPr="004B1AA4">
        <w:rPr>
          <w:rFonts w:asciiTheme="majorBidi" w:hAnsiTheme="majorBidi" w:cstheme="majorBidi"/>
          <w:sz w:val="18"/>
          <w:szCs w:val="18"/>
          <w:lang w:val="en-GB"/>
        </w:rPr>
        <w:t xml:space="preserve"> the expiration of the period of the quotation validity, the Contracting Authority will notify the successful supplier in writing.</w:t>
      </w:r>
    </w:p>
    <w:p w14:paraId="2799BC03"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4FCE89B8" w14:textId="77777777" w:rsidR="00D73BF7" w:rsidRPr="004B1AA4" w:rsidRDefault="00D73BF7" w:rsidP="00D73BF7">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Within </w:t>
      </w:r>
      <w:r w:rsidR="00C75924" w:rsidRPr="004B1AA4">
        <w:rPr>
          <w:rFonts w:asciiTheme="majorBidi" w:hAnsiTheme="majorBidi" w:cstheme="majorBidi"/>
          <w:sz w:val="18"/>
          <w:szCs w:val="18"/>
          <w:lang w:val="en-GB"/>
        </w:rPr>
        <w:t>2</w:t>
      </w:r>
      <w:r w:rsidRPr="004B1AA4">
        <w:rPr>
          <w:rFonts w:asciiTheme="majorBidi" w:hAnsiTheme="majorBidi" w:cstheme="majorBidi"/>
          <w:sz w:val="18"/>
          <w:szCs w:val="18"/>
          <w:lang w:val="en-GB"/>
        </w:rPr>
        <w:t xml:space="preserve"> days of receipt of the Contract, not yet signed by the Contracting Authority, the successful supplier must sign and d</w:t>
      </w:r>
      <w:r w:rsidR="00C75924" w:rsidRPr="004B1AA4">
        <w:rPr>
          <w:rFonts w:asciiTheme="majorBidi" w:hAnsiTheme="majorBidi" w:cstheme="majorBidi"/>
          <w:sz w:val="18"/>
          <w:szCs w:val="18"/>
          <w:lang w:val="en-GB"/>
        </w:rPr>
        <w:t>ate the Contract and return it,</w:t>
      </w:r>
      <w:r w:rsidRPr="004B1AA4">
        <w:rPr>
          <w:rFonts w:asciiTheme="majorBidi" w:hAnsiTheme="majorBidi" w:cstheme="majorBidi"/>
          <w:sz w:val="18"/>
          <w:szCs w:val="18"/>
          <w:lang w:val="en-GB"/>
        </w:rPr>
        <w:t xml:space="preserve"> to the Contracting Auth</w:t>
      </w:r>
      <w:r w:rsidR="00C75924" w:rsidRPr="004B1AA4">
        <w:rPr>
          <w:rFonts w:asciiTheme="majorBidi" w:hAnsiTheme="majorBidi" w:cstheme="majorBidi"/>
          <w:sz w:val="18"/>
          <w:szCs w:val="18"/>
          <w:lang w:val="en-GB"/>
        </w:rPr>
        <w:t>ority. On signing the Contract,</w:t>
      </w:r>
      <w:r w:rsidRPr="004B1AA4">
        <w:rPr>
          <w:rFonts w:asciiTheme="majorBidi" w:hAnsiTheme="majorBidi" w:cstheme="majorBidi"/>
          <w:sz w:val="18"/>
          <w:szCs w:val="18"/>
          <w:lang w:val="en-GB"/>
        </w:rPr>
        <w:t xml:space="preserve"> the successful supplier will become the Contractor and the Contract will enter into force once signed by the Contracting Authority.</w:t>
      </w:r>
    </w:p>
    <w:p w14:paraId="41862E63"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3AE5DEF" w14:textId="1350544A" w:rsidR="00D73BF7" w:rsidRPr="004B1AA4" w:rsidRDefault="00D73BF7" w:rsidP="00D73BF7">
      <w:pPr>
        <w:autoSpaceDE w:val="0"/>
        <w:autoSpaceDN w:val="0"/>
        <w:adjustRightInd w:val="0"/>
        <w:rPr>
          <w:rFonts w:asciiTheme="majorBidi" w:hAnsiTheme="majorBidi" w:cstheme="majorBidi"/>
          <w:b/>
          <w:sz w:val="18"/>
          <w:szCs w:val="18"/>
          <w:lang w:val="en-GB"/>
        </w:rPr>
      </w:pPr>
      <w:r w:rsidRPr="004B1AA4">
        <w:rPr>
          <w:rFonts w:asciiTheme="majorBidi" w:hAnsiTheme="majorBidi" w:cstheme="majorBidi"/>
          <w:sz w:val="18"/>
          <w:szCs w:val="18"/>
          <w:lang w:val="en-GB"/>
        </w:rPr>
        <w:t>If the successful supplier fails to sign and return the Contract</w:t>
      </w:r>
      <w:r w:rsidR="006B4657" w:rsidRPr="004B1AA4">
        <w:rPr>
          <w:rFonts w:asciiTheme="majorBidi" w:hAnsiTheme="majorBidi" w:cstheme="majorBidi"/>
          <w:sz w:val="18"/>
          <w:szCs w:val="18"/>
          <w:lang w:val="en-GB"/>
        </w:rPr>
        <w:t xml:space="preserve"> </w:t>
      </w:r>
      <w:r w:rsidRPr="004B1AA4">
        <w:rPr>
          <w:rFonts w:asciiTheme="majorBidi" w:hAnsiTheme="majorBidi" w:cstheme="majorBidi"/>
          <w:sz w:val="18"/>
          <w:szCs w:val="18"/>
          <w:lang w:val="en-GB"/>
        </w:rPr>
        <w:t xml:space="preserve">within the days stipulated, the Contracting Authority may consider the acceptance of the quotation to be </w:t>
      </w:r>
      <w:r w:rsidR="00831D59">
        <w:rPr>
          <w:rFonts w:asciiTheme="majorBidi" w:hAnsiTheme="majorBidi" w:cstheme="majorBidi"/>
          <w:sz w:val="18"/>
          <w:szCs w:val="18"/>
          <w:lang w:val="en-GB"/>
        </w:rPr>
        <w:t>cancelled</w:t>
      </w:r>
      <w:r w:rsidRPr="004B1AA4">
        <w:rPr>
          <w:rFonts w:asciiTheme="majorBidi" w:hAnsiTheme="majorBidi" w:cstheme="majorBidi"/>
          <w:sz w:val="18"/>
          <w:szCs w:val="18"/>
          <w:lang w:val="en-GB"/>
        </w:rPr>
        <w:t xml:space="preserve"> without prejudice to the C</w:t>
      </w:r>
      <w:r w:rsidR="00C75924" w:rsidRPr="004B1AA4">
        <w:rPr>
          <w:rFonts w:asciiTheme="majorBidi" w:hAnsiTheme="majorBidi" w:cstheme="majorBidi"/>
          <w:sz w:val="18"/>
          <w:szCs w:val="18"/>
          <w:lang w:val="en-GB"/>
        </w:rPr>
        <w:t>ontracting Authority's right to</w:t>
      </w:r>
      <w:r w:rsidRPr="004B1AA4">
        <w:rPr>
          <w:rFonts w:asciiTheme="majorBidi" w:hAnsiTheme="majorBidi" w:cstheme="majorBidi"/>
          <w:sz w:val="18"/>
          <w:szCs w:val="18"/>
          <w:lang w:val="en-GB"/>
        </w:rPr>
        <w:t xml:space="preserve"> claim compensation or pursue any other remedy in respect of such failure, and the successful supplier will have no claim whatsoeve</w:t>
      </w:r>
      <w:r w:rsidR="00374764" w:rsidRPr="004B1AA4">
        <w:rPr>
          <w:rFonts w:asciiTheme="majorBidi" w:hAnsiTheme="majorBidi" w:cstheme="majorBidi"/>
          <w:sz w:val="18"/>
          <w:szCs w:val="18"/>
          <w:lang w:val="en-GB"/>
        </w:rPr>
        <w:t>r on the Contracting Authority.</w:t>
      </w:r>
    </w:p>
    <w:p w14:paraId="63568F16" w14:textId="77777777" w:rsidR="005D5A90" w:rsidRPr="004B1AA4" w:rsidRDefault="005D5A90" w:rsidP="00D73BF7">
      <w:pPr>
        <w:autoSpaceDE w:val="0"/>
        <w:autoSpaceDN w:val="0"/>
        <w:adjustRightInd w:val="0"/>
        <w:rPr>
          <w:rFonts w:asciiTheme="majorBidi" w:hAnsiTheme="majorBidi" w:cstheme="majorBidi"/>
          <w:sz w:val="18"/>
          <w:szCs w:val="18"/>
          <w:lang w:val="en-GB"/>
        </w:rPr>
      </w:pPr>
    </w:p>
    <w:p w14:paraId="0ABC231A" w14:textId="77777777" w:rsidR="00797842" w:rsidRPr="004B1AA4" w:rsidRDefault="00797842" w:rsidP="00D73BF7">
      <w:pPr>
        <w:autoSpaceDE w:val="0"/>
        <w:autoSpaceDN w:val="0"/>
        <w:adjustRightInd w:val="0"/>
        <w:rPr>
          <w:rFonts w:asciiTheme="majorBidi" w:hAnsiTheme="majorBidi" w:cstheme="majorBidi"/>
          <w:sz w:val="18"/>
          <w:szCs w:val="18"/>
          <w:lang w:val="en-GB"/>
        </w:rPr>
      </w:pPr>
    </w:p>
    <w:p w14:paraId="6E9B4355" w14:textId="77777777" w:rsidR="00D73BF7" w:rsidRPr="004B1AA4" w:rsidRDefault="00D73BF7" w:rsidP="00D73BF7">
      <w:pPr>
        <w:numPr>
          <w:ilvl w:val="0"/>
          <w:numId w:val="8"/>
        </w:numPr>
        <w:rPr>
          <w:rFonts w:asciiTheme="majorBidi" w:hAnsiTheme="majorBidi" w:cstheme="majorBidi"/>
          <w:b/>
          <w:sz w:val="18"/>
          <w:szCs w:val="18"/>
          <w:lang w:val="en-GB"/>
        </w:rPr>
      </w:pPr>
      <w:r w:rsidRPr="004B1AA4">
        <w:rPr>
          <w:rFonts w:asciiTheme="majorBidi" w:hAnsiTheme="majorBidi" w:cstheme="majorBidi"/>
          <w:b/>
          <w:sz w:val="18"/>
          <w:szCs w:val="18"/>
          <w:lang w:val="en-GB"/>
        </w:rPr>
        <w:t>Cancellation for convenience</w:t>
      </w:r>
    </w:p>
    <w:p w14:paraId="5572F822" w14:textId="724548BC" w:rsidR="00FE3358" w:rsidRPr="004B1AA4" w:rsidRDefault="00D73BF7" w:rsidP="00E8270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may for its convenience and without charge or liability cancel the RFQ at any stage.</w:t>
      </w:r>
    </w:p>
    <w:p w14:paraId="072D2B16" w14:textId="77777777" w:rsidR="00B420E4" w:rsidRPr="004B1AA4" w:rsidRDefault="00B420E4" w:rsidP="00E8270B">
      <w:pPr>
        <w:autoSpaceDE w:val="0"/>
        <w:autoSpaceDN w:val="0"/>
        <w:adjustRightInd w:val="0"/>
        <w:rPr>
          <w:rFonts w:asciiTheme="majorBidi" w:hAnsiTheme="majorBidi" w:cstheme="majorBidi"/>
          <w:sz w:val="18"/>
          <w:szCs w:val="18"/>
          <w:lang w:val="en-GB"/>
        </w:rPr>
      </w:pPr>
    </w:p>
    <w:p w14:paraId="382EF564" w14:textId="3AB958E7" w:rsidR="00425F6A" w:rsidRPr="00217A7A" w:rsidRDefault="00D73BF7" w:rsidP="00425F6A">
      <w:pPr>
        <w:pStyle w:val="Heading3"/>
        <w:jc w:val="center"/>
        <w:rPr>
          <w:rFonts w:asciiTheme="majorBidi" w:hAnsiTheme="majorBidi" w:cstheme="majorBidi"/>
          <w:b w:val="0"/>
          <w:bCs/>
          <w:sz w:val="28"/>
          <w:szCs w:val="28"/>
        </w:rPr>
      </w:pPr>
      <w:r w:rsidRPr="00217A7A">
        <w:rPr>
          <w:rFonts w:asciiTheme="majorBidi" w:hAnsiTheme="majorBidi" w:cstheme="majorBidi"/>
          <w:b w:val="0"/>
          <w:bCs/>
          <w:sz w:val="28"/>
          <w:szCs w:val="28"/>
        </w:rPr>
        <w:t>Special conditions</w:t>
      </w:r>
    </w:p>
    <w:p w14:paraId="34B5A8F1" w14:textId="00136526" w:rsidR="00425F6A" w:rsidRDefault="00425F6A" w:rsidP="00425F6A">
      <w:pPr>
        <w:rPr>
          <w:lang w:val="en-GB"/>
        </w:rPr>
      </w:pPr>
    </w:p>
    <w:p w14:paraId="16A3925A" w14:textId="1C323634" w:rsidR="00701080" w:rsidRPr="00217A7A" w:rsidRDefault="00425F6A" w:rsidP="00701080">
      <w:pPr>
        <w:ind w:left="720" w:right="252"/>
        <w:rPr>
          <w:rFonts w:asciiTheme="majorBidi" w:eastAsia="SimSun" w:hAnsiTheme="majorBidi" w:cstheme="majorBidi"/>
          <w:b/>
          <w:bCs/>
          <w:sz w:val="22"/>
          <w:szCs w:val="22"/>
          <w:lang w:val="en-GB" w:eastAsia="zh-CN"/>
        </w:rPr>
      </w:pPr>
      <w:r w:rsidRPr="00217A7A">
        <w:rPr>
          <w:rFonts w:asciiTheme="majorBidi" w:eastAsia="SimSun" w:hAnsiTheme="majorBidi" w:cstheme="majorBidi"/>
          <w:b/>
          <w:bCs/>
          <w:sz w:val="22"/>
          <w:szCs w:val="22"/>
          <w:lang w:val="en-GB" w:eastAsia="zh-CN"/>
        </w:rPr>
        <w:t>General condition of the contract</w:t>
      </w:r>
    </w:p>
    <w:p w14:paraId="29A79095" w14:textId="2F1323D8"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the </w:t>
      </w:r>
      <w:r w:rsidR="00C27E2C">
        <w:rPr>
          <w:rFonts w:asciiTheme="majorBidi" w:hAnsiTheme="majorBidi" w:cstheme="majorBidi"/>
          <w:bCs/>
          <w:sz w:val="18"/>
          <w:szCs w:val="18"/>
          <w:lang w:val="en-GB" w:eastAsia="de-DE"/>
        </w:rPr>
        <w:t>provide</w:t>
      </w:r>
      <w:r w:rsidRPr="00701080">
        <w:rPr>
          <w:rFonts w:asciiTheme="majorBidi" w:hAnsiTheme="majorBidi" w:cstheme="majorBidi"/>
          <w:bCs/>
          <w:sz w:val="18"/>
          <w:szCs w:val="18"/>
          <w:lang w:val="en-GB" w:eastAsia="de-DE"/>
        </w:rPr>
        <w:t xml:space="preserve"> Agriculture inputs as per specifications under approved sample, in case of difference; RRAA has the right to reject the goods.</w:t>
      </w:r>
    </w:p>
    <w:p w14:paraId="76F0EA23" w14:textId="298CC275" w:rsidR="00701080" w:rsidRPr="00701080" w:rsidRDefault="00701080" w:rsidP="00701080">
      <w:pPr>
        <w:pStyle w:val="ListParagraph"/>
        <w:widowControl w:val="0"/>
        <w:numPr>
          <w:ilvl w:val="0"/>
          <w:numId w:val="45"/>
        </w:numPr>
        <w:tabs>
          <w:tab w:val="left" w:pos="1381"/>
        </w:tabs>
        <w:autoSpaceDE w:val="0"/>
        <w:autoSpaceDN w:val="0"/>
        <w:spacing w:before="52"/>
        <w:ind w:right="503"/>
        <w:jc w:val="both"/>
        <w:rPr>
          <w:rFonts w:asciiTheme="majorBidi" w:hAnsiTheme="majorBidi" w:cstheme="majorBidi"/>
          <w:sz w:val="18"/>
          <w:szCs w:val="18"/>
          <w:lang w:val="en-US"/>
        </w:rPr>
      </w:pPr>
      <w:r w:rsidRPr="00701080">
        <w:rPr>
          <w:rFonts w:asciiTheme="majorBidi" w:hAnsiTheme="majorBidi" w:cstheme="majorBidi"/>
          <w:sz w:val="18"/>
          <w:szCs w:val="18"/>
          <w:lang w:val="en-US"/>
        </w:rPr>
        <w:t xml:space="preserve">Interested Bidder will be required to provide bid security in the form of </w:t>
      </w:r>
      <w:r w:rsidR="00831D59">
        <w:rPr>
          <w:rFonts w:asciiTheme="majorBidi" w:hAnsiTheme="majorBidi" w:cstheme="majorBidi"/>
          <w:sz w:val="18"/>
          <w:szCs w:val="18"/>
          <w:lang w:val="en-US"/>
        </w:rPr>
        <w:t xml:space="preserve">a </w:t>
      </w:r>
      <w:r w:rsidRPr="00701080">
        <w:rPr>
          <w:rFonts w:asciiTheme="majorBidi" w:hAnsiTheme="majorBidi" w:cstheme="majorBidi"/>
          <w:sz w:val="18"/>
          <w:szCs w:val="18"/>
          <w:lang w:val="en-US"/>
        </w:rPr>
        <w:t>bank guarantee</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 xml:space="preserve">amounting </w:t>
      </w:r>
      <w:r w:rsidR="00CB32BF">
        <w:rPr>
          <w:rFonts w:asciiTheme="majorBidi" w:hAnsiTheme="majorBidi" w:cstheme="majorBidi"/>
          <w:sz w:val="18"/>
          <w:szCs w:val="18"/>
          <w:lang w:val="en-US"/>
        </w:rPr>
        <w:t xml:space="preserve">to </w:t>
      </w:r>
      <w:r w:rsidRPr="00701080">
        <w:rPr>
          <w:rFonts w:asciiTheme="majorBidi" w:hAnsiTheme="majorBidi" w:cstheme="majorBidi"/>
          <w:sz w:val="18"/>
          <w:szCs w:val="18"/>
          <w:lang w:val="en-US"/>
        </w:rPr>
        <w:t>2% in the name of Rural Rehabilitation Association of Afghanistan (RRAA) of the total bid value, bid security</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 xml:space="preserve">will be returned to unsuccessful bidders </w:t>
      </w:r>
      <w:r w:rsidRPr="00701080">
        <w:rPr>
          <w:rFonts w:asciiTheme="majorBidi" w:hAnsiTheme="majorBidi" w:cstheme="majorBidi"/>
          <w:sz w:val="18"/>
          <w:szCs w:val="18"/>
          <w:lang w:val="en-US"/>
        </w:rPr>
        <w:lastRenderedPageBreak/>
        <w:t xml:space="preserve">after </w:t>
      </w:r>
      <w:r w:rsidR="00CB32BF">
        <w:rPr>
          <w:rFonts w:asciiTheme="majorBidi" w:hAnsiTheme="majorBidi" w:cstheme="majorBidi"/>
          <w:sz w:val="18"/>
          <w:szCs w:val="18"/>
          <w:lang w:val="en-US"/>
        </w:rPr>
        <w:t xml:space="preserve">the </w:t>
      </w:r>
      <w:r w:rsidRPr="00701080">
        <w:rPr>
          <w:rFonts w:asciiTheme="majorBidi" w:hAnsiTheme="majorBidi" w:cstheme="majorBidi"/>
          <w:sz w:val="18"/>
          <w:szCs w:val="18"/>
          <w:lang w:val="en-US"/>
        </w:rPr>
        <w:t xml:space="preserve">decision of tender. </w:t>
      </w:r>
      <w:r w:rsidR="00831D59">
        <w:rPr>
          <w:rFonts w:asciiTheme="majorBidi" w:hAnsiTheme="majorBidi" w:cstheme="majorBidi"/>
          <w:sz w:val="18"/>
          <w:szCs w:val="18"/>
          <w:lang w:val="en-US"/>
        </w:rPr>
        <w:t>Tenders</w:t>
      </w:r>
      <w:r w:rsidRPr="00701080">
        <w:rPr>
          <w:rFonts w:asciiTheme="majorBidi" w:hAnsiTheme="majorBidi" w:cstheme="majorBidi"/>
          <w:sz w:val="18"/>
          <w:szCs w:val="18"/>
          <w:lang w:val="en-US"/>
        </w:rPr>
        <w:t xml:space="preserve"> without bid security</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will</w:t>
      </w:r>
      <w:r w:rsidRPr="00701080">
        <w:rPr>
          <w:rFonts w:asciiTheme="majorBidi" w:hAnsiTheme="majorBidi" w:cstheme="majorBidi"/>
          <w:spacing w:val="-3"/>
          <w:sz w:val="18"/>
          <w:szCs w:val="18"/>
          <w:lang w:val="en-US"/>
        </w:rPr>
        <w:t xml:space="preserve"> </w:t>
      </w:r>
      <w:r w:rsidRPr="00701080">
        <w:rPr>
          <w:rFonts w:asciiTheme="majorBidi" w:hAnsiTheme="majorBidi" w:cstheme="majorBidi"/>
          <w:sz w:val="18"/>
          <w:szCs w:val="18"/>
          <w:lang w:val="en-US"/>
        </w:rPr>
        <w:t>not</w:t>
      </w:r>
      <w:r w:rsidRPr="00701080">
        <w:rPr>
          <w:rFonts w:asciiTheme="majorBidi" w:hAnsiTheme="majorBidi" w:cstheme="majorBidi"/>
          <w:spacing w:val="-1"/>
          <w:sz w:val="18"/>
          <w:szCs w:val="18"/>
          <w:lang w:val="en-US"/>
        </w:rPr>
        <w:t xml:space="preserve"> </w:t>
      </w:r>
      <w:r w:rsidRPr="00701080">
        <w:rPr>
          <w:rFonts w:asciiTheme="majorBidi" w:hAnsiTheme="majorBidi" w:cstheme="majorBidi"/>
          <w:sz w:val="18"/>
          <w:szCs w:val="18"/>
          <w:lang w:val="en-US"/>
        </w:rPr>
        <w:t>be</w:t>
      </w:r>
      <w:r w:rsidRPr="00701080">
        <w:rPr>
          <w:rFonts w:asciiTheme="majorBidi" w:hAnsiTheme="majorBidi" w:cstheme="majorBidi"/>
          <w:spacing w:val="-2"/>
          <w:sz w:val="18"/>
          <w:szCs w:val="18"/>
          <w:lang w:val="en-US"/>
        </w:rPr>
        <w:t xml:space="preserve"> </w:t>
      </w:r>
      <w:r w:rsidRPr="00701080">
        <w:rPr>
          <w:rFonts w:asciiTheme="majorBidi" w:hAnsiTheme="majorBidi" w:cstheme="majorBidi"/>
          <w:sz w:val="18"/>
          <w:szCs w:val="18"/>
          <w:lang w:val="en-US"/>
        </w:rPr>
        <w:t>considered.</w:t>
      </w:r>
    </w:p>
    <w:p w14:paraId="7C76C936" w14:textId="77777777" w:rsidR="00701080" w:rsidRPr="00701080" w:rsidRDefault="00701080" w:rsidP="00425F6A">
      <w:pPr>
        <w:numPr>
          <w:ilvl w:val="0"/>
          <w:numId w:val="45"/>
        </w:numPr>
        <w:spacing w:line="360" w:lineRule="auto"/>
        <w:ind w:right="252"/>
        <w:jc w:val="both"/>
        <w:rPr>
          <w:rFonts w:asciiTheme="majorBidi" w:hAnsiTheme="majorBidi" w:cstheme="majorBidi"/>
          <w:bCs/>
          <w:sz w:val="18"/>
          <w:szCs w:val="18"/>
          <w:lang w:val="en-GB" w:eastAsia="de-DE"/>
        </w:rPr>
      </w:pPr>
    </w:p>
    <w:p w14:paraId="1C626219" w14:textId="3CDEB6A3"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delivery locations are </w:t>
      </w:r>
      <w:r w:rsidR="00885D7F" w:rsidRPr="00701080">
        <w:rPr>
          <w:rFonts w:asciiTheme="majorBidi" w:hAnsiTheme="majorBidi" w:cstheme="majorBidi"/>
          <w:bCs/>
          <w:sz w:val="18"/>
          <w:szCs w:val="18"/>
          <w:lang w:val="en-GB" w:eastAsia="de-DE"/>
        </w:rPr>
        <w:t xml:space="preserve">Pul e Alam </w:t>
      </w:r>
      <w:r w:rsidRPr="00701080">
        <w:rPr>
          <w:rFonts w:asciiTheme="majorBidi" w:hAnsiTheme="majorBidi" w:cstheme="majorBidi"/>
          <w:bCs/>
          <w:sz w:val="18"/>
          <w:szCs w:val="18"/>
          <w:lang w:val="en-GB" w:eastAsia="de-DE"/>
        </w:rPr>
        <w:t xml:space="preserve">and </w:t>
      </w:r>
      <w:r w:rsidR="00885D7F" w:rsidRPr="00701080">
        <w:rPr>
          <w:rFonts w:asciiTheme="majorBidi" w:hAnsiTheme="majorBidi" w:cstheme="majorBidi"/>
          <w:bCs/>
          <w:sz w:val="18"/>
          <w:szCs w:val="18"/>
          <w:lang w:val="en-GB" w:eastAsia="de-DE"/>
        </w:rPr>
        <w:t xml:space="preserve">Baraki Barak </w:t>
      </w:r>
      <w:r w:rsidRPr="00701080">
        <w:rPr>
          <w:rFonts w:asciiTheme="majorBidi" w:hAnsiTheme="majorBidi" w:cstheme="majorBidi"/>
          <w:bCs/>
          <w:sz w:val="18"/>
          <w:szCs w:val="18"/>
          <w:lang w:val="en-GB" w:eastAsia="de-DE"/>
        </w:rPr>
        <w:t xml:space="preserve">districts of </w:t>
      </w:r>
      <w:r w:rsidR="00885D7F" w:rsidRPr="00701080">
        <w:rPr>
          <w:rFonts w:asciiTheme="majorBidi" w:hAnsiTheme="majorBidi" w:cstheme="majorBidi"/>
          <w:bCs/>
          <w:sz w:val="18"/>
          <w:szCs w:val="18"/>
          <w:lang w:val="en-GB" w:eastAsia="de-DE"/>
        </w:rPr>
        <w:t>Logar</w:t>
      </w:r>
      <w:r w:rsidRPr="00701080">
        <w:rPr>
          <w:rFonts w:asciiTheme="majorBidi" w:hAnsiTheme="majorBidi" w:cstheme="majorBidi"/>
          <w:bCs/>
          <w:sz w:val="18"/>
          <w:szCs w:val="18"/>
          <w:lang w:val="en-GB" w:eastAsia="de-DE"/>
        </w:rPr>
        <w:t xml:space="preserve"> province, with at least two distribution points per district. The exact distribution points and distribution schedule will be specified before each delivery</w:t>
      </w:r>
      <w:r w:rsidR="00293524" w:rsidRPr="00701080">
        <w:rPr>
          <w:rFonts w:asciiTheme="majorBidi" w:hAnsiTheme="majorBidi" w:cstheme="majorBidi"/>
          <w:bCs/>
          <w:sz w:val="18"/>
          <w:szCs w:val="18"/>
          <w:lang w:val="en-GB" w:eastAsia="de-DE"/>
        </w:rPr>
        <w:t xml:space="preserve"> by the </w:t>
      </w:r>
      <w:r w:rsidR="00885D7F" w:rsidRPr="00701080">
        <w:rPr>
          <w:rFonts w:asciiTheme="majorBidi" w:hAnsiTheme="majorBidi" w:cstheme="majorBidi"/>
          <w:bCs/>
          <w:sz w:val="18"/>
          <w:szCs w:val="18"/>
          <w:lang w:val="en-GB" w:eastAsia="de-DE"/>
        </w:rPr>
        <w:t xml:space="preserve">RRAA </w:t>
      </w:r>
      <w:r w:rsidR="00CB32BF">
        <w:rPr>
          <w:rFonts w:asciiTheme="majorBidi" w:hAnsiTheme="majorBidi" w:cstheme="majorBidi"/>
          <w:bCs/>
          <w:sz w:val="18"/>
          <w:szCs w:val="18"/>
          <w:lang w:val="en-GB" w:eastAsia="de-DE"/>
        </w:rPr>
        <w:t>Project</w:t>
      </w:r>
      <w:r w:rsidR="00885D7F" w:rsidRPr="00701080">
        <w:rPr>
          <w:rFonts w:asciiTheme="majorBidi" w:hAnsiTheme="majorBidi" w:cstheme="majorBidi"/>
          <w:bCs/>
          <w:sz w:val="18"/>
          <w:szCs w:val="18"/>
          <w:lang w:val="en-GB" w:eastAsia="de-DE"/>
        </w:rPr>
        <w:t xml:space="preserve"> Staff.</w:t>
      </w:r>
      <w:r w:rsidRPr="00701080">
        <w:rPr>
          <w:rFonts w:asciiTheme="majorBidi" w:hAnsiTheme="majorBidi" w:cstheme="majorBidi"/>
          <w:bCs/>
          <w:sz w:val="18"/>
          <w:szCs w:val="18"/>
          <w:lang w:val="en-GB" w:eastAsia="de-DE"/>
        </w:rPr>
        <w:t xml:space="preserve"> </w:t>
      </w:r>
    </w:p>
    <w:p w14:paraId="055A14E1" w14:textId="56957BA8"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All agriculture inputs must be packed properly </w:t>
      </w:r>
      <w:r w:rsidR="00293524" w:rsidRPr="00701080">
        <w:rPr>
          <w:rFonts w:asciiTheme="majorBidi" w:hAnsiTheme="majorBidi" w:cstheme="majorBidi"/>
          <w:bCs/>
          <w:sz w:val="18"/>
          <w:szCs w:val="18"/>
          <w:lang w:val="en-GB" w:eastAsia="de-DE"/>
        </w:rPr>
        <w:t xml:space="preserve">(originally packed by the producer) </w:t>
      </w:r>
      <w:r w:rsidRPr="00701080">
        <w:rPr>
          <w:rFonts w:asciiTheme="majorBidi" w:hAnsiTheme="majorBidi" w:cstheme="majorBidi"/>
          <w:bCs/>
          <w:sz w:val="18"/>
          <w:szCs w:val="18"/>
          <w:lang w:val="en-GB" w:eastAsia="de-DE"/>
        </w:rPr>
        <w:t>per quantity</w:t>
      </w:r>
      <w:r w:rsidR="00293524" w:rsidRPr="00701080">
        <w:rPr>
          <w:rFonts w:asciiTheme="majorBidi" w:hAnsiTheme="majorBidi" w:cstheme="majorBidi"/>
          <w:bCs/>
          <w:sz w:val="18"/>
          <w:szCs w:val="18"/>
          <w:lang w:val="en-GB" w:eastAsia="de-DE"/>
        </w:rPr>
        <w:t xml:space="preserve"> with its specification</w:t>
      </w:r>
      <w:r w:rsidRPr="00701080">
        <w:rPr>
          <w:rFonts w:asciiTheme="majorBidi" w:hAnsiTheme="majorBidi" w:cstheme="majorBidi"/>
          <w:bCs/>
          <w:sz w:val="18"/>
          <w:szCs w:val="18"/>
          <w:lang w:val="en-GB" w:eastAsia="de-DE"/>
        </w:rPr>
        <w:t xml:space="preserve">; damaged packages/bags will be rejected.   </w:t>
      </w:r>
    </w:p>
    <w:p w14:paraId="6BDFAD43" w14:textId="2AAC66A4" w:rsidR="00425F6A" w:rsidRPr="00701080" w:rsidRDefault="00425F6A" w:rsidP="00425F6A">
      <w:pPr>
        <w:numPr>
          <w:ilvl w:val="0"/>
          <w:numId w:val="45"/>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to make ready the required quantities of Agriculture inputs </w:t>
      </w:r>
      <w:r w:rsidR="00293524" w:rsidRPr="00701080">
        <w:rPr>
          <w:rFonts w:asciiTheme="majorBidi" w:hAnsiTheme="majorBidi" w:cstheme="majorBidi"/>
          <w:bCs/>
          <w:sz w:val="18"/>
          <w:szCs w:val="18"/>
          <w:lang w:val="en-GB" w:eastAsia="de-DE"/>
        </w:rPr>
        <w:t xml:space="preserve">on time </w:t>
      </w:r>
      <w:r w:rsidRPr="00701080">
        <w:rPr>
          <w:rFonts w:asciiTheme="majorBidi" w:hAnsiTheme="majorBidi" w:cstheme="majorBidi"/>
          <w:bCs/>
          <w:sz w:val="18"/>
          <w:szCs w:val="18"/>
          <w:lang w:val="en-GB" w:eastAsia="de-DE"/>
        </w:rPr>
        <w:t>for distribution.</w:t>
      </w:r>
    </w:p>
    <w:p w14:paraId="7F06E603" w14:textId="19404238" w:rsidR="00425F6A" w:rsidRPr="00701080" w:rsidRDefault="00885D7F"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All </w:t>
      </w:r>
      <w:r w:rsidR="00DA6D02" w:rsidRPr="00701080">
        <w:rPr>
          <w:rFonts w:asciiTheme="majorBidi" w:hAnsiTheme="majorBidi" w:cstheme="majorBidi"/>
          <w:bCs/>
          <w:sz w:val="18"/>
          <w:szCs w:val="18"/>
          <w:lang w:val="en-GB" w:eastAsia="de-DE"/>
        </w:rPr>
        <w:t>input should</w:t>
      </w:r>
      <w:r w:rsidR="00425F6A" w:rsidRPr="00701080">
        <w:rPr>
          <w:rFonts w:asciiTheme="majorBidi" w:hAnsiTheme="majorBidi" w:cstheme="majorBidi"/>
          <w:bCs/>
          <w:sz w:val="18"/>
          <w:szCs w:val="18"/>
          <w:lang w:val="en-GB" w:eastAsia="de-DE"/>
        </w:rPr>
        <w:t xml:space="preserve"> </w:t>
      </w:r>
      <w:r w:rsidRPr="00701080">
        <w:rPr>
          <w:rFonts w:asciiTheme="majorBidi" w:hAnsiTheme="majorBidi" w:cstheme="majorBidi"/>
          <w:bCs/>
          <w:sz w:val="18"/>
          <w:szCs w:val="18"/>
          <w:lang w:val="en-GB" w:eastAsia="de-DE"/>
        </w:rPr>
        <w:t xml:space="preserve">be produced in </w:t>
      </w:r>
      <w:r w:rsidR="00831D59">
        <w:rPr>
          <w:rFonts w:asciiTheme="majorBidi" w:hAnsiTheme="majorBidi" w:cstheme="majorBidi"/>
          <w:bCs/>
          <w:sz w:val="18"/>
          <w:szCs w:val="18"/>
          <w:lang w:val="en-GB" w:eastAsia="de-DE"/>
        </w:rPr>
        <w:t xml:space="preserve">the </w:t>
      </w:r>
      <w:r w:rsidRPr="00701080">
        <w:rPr>
          <w:rFonts w:asciiTheme="majorBidi" w:hAnsiTheme="majorBidi" w:cstheme="majorBidi"/>
          <w:bCs/>
          <w:sz w:val="18"/>
          <w:szCs w:val="18"/>
          <w:lang w:val="en-GB" w:eastAsia="de-DE"/>
        </w:rPr>
        <w:t xml:space="preserve">year </w:t>
      </w:r>
      <w:r w:rsidR="003A6099" w:rsidRPr="00701080">
        <w:rPr>
          <w:rFonts w:asciiTheme="majorBidi" w:hAnsiTheme="majorBidi" w:cstheme="majorBidi"/>
          <w:bCs/>
          <w:sz w:val="18"/>
          <w:szCs w:val="18"/>
          <w:lang w:val="en-GB" w:eastAsia="de-DE"/>
        </w:rPr>
        <w:t>2023.</w:t>
      </w:r>
    </w:p>
    <w:p w14:paraId="46B2F8E6" w14:textId="0609AB45"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 Supplier is responsible </w:t>
      </w:r>
      <w:r w:rsidR="00831D59">
        <w:rPr>
          <w:rFonts w:asciiTheme="majorBidi" w:hAnsiTheme="majorBidi" w:cstheme="majorBidi"/>
          <w:bCs/>
          <w:sz w:val="18"/>
          <w:szCs w:val="18"/>
          <w:lang w:val="en-GB" w:eastAsia="de-DE"/>
        </w:rPr>
        <w:t>for replacing</w:t>
      </w:r>
      <w:r w:rsidRPr="00701080">
        <w:rPr>
          <w:rFonts w:asciiTheme="majorBidi" w:hAnsiTheme="majorBidi" w:cstheme="majorBidi"/>
          <w:bCs/>
          <w:sz w:val="18"/>
          <w:szCs w:val="18"/>
          <w:lang w:val="en-GB" w:eastAsia="de-DE"/>
        </w:rPr>
        <w:t xml:space="preserve"> every good, </w:t>
      </w:r>
      <w:r w:rsidR="00831D59">
        <w:rPr>
          <w:rFonts w:asciiTheme="majorBidi" w:hAnsiTheme="majorBidi" w:cstheme="majorBidi"/>
          <w:bCs/>
          <w:sz w:val="18"/>
          <w:szCs w:val="18"/>
          <w:lang w:val="en-GB" w:eastAsia="de-DE"/>
        </w:rPr>
        <w:t>that</w:t>
      </w:r>
      <w:r w:rsidRPr="00701080">
        <w:rPr>
          <w:rFonts w:asciiTheme="majorBidi" w:hAnsiTheme="majorBidi" w:cstheme="majorBidi"/>
          <w:bCs/>
          <w:sz w:val="18"/>
          <w:szCs w:val="18"/>
          <w:lang w:val="en-GB" w:eastAsia="de-DE"/>
        </w:rPr>
        <w:t xml:space="preserve"> does not match the quality standard according to the specifications within one working day free of charge.</w:t>
      </w:r>
    </w:p>
    <w:p w14:paraId="5B037A7A" w14:textId="52069FDC"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prices, as submitted by the supplier in the tender, remain unchanged until the contract </w:t>
      </w:r>
      <w:r w:rsidR="00831D59">
        <w:rPr>
          <w:rFonts w:asciiTheme="majorBidi" w:hAnsiTheme="majorBidi" w:cstheme="majorBidi"/>
          <w:bCs/>
          <w:sz w:val="18"/>
          <w:szCs w:val="18"/>
          <w:lang w:val="en-GB" w:eastAsia="de-DE"/>
        </w:rPr>
        <w:t>expires</w:t>
      </w:r>
      <w:r w:rsidRPr="00701080">
        <w:rPr>
          <w:rFonts w:asciiTheme="majorBidi" w:hAnsiTheme="majorBidi" w:cstheme="majorBidi"/>
          <w:bCs/>
          <w:sz w:val="18"/>
          <w:szCs w:val="18"/>
          <w:lang w:val="en-GB" w:eastAsia="de-DE"/>
        </w:rPr>
        <w:t>.</w:t>
      </w:r>
    </w:p>
    <w:p w14:paraId="63A44A2D" w14:textId="6703DBF7"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Supplier is responsible for the safety and security of his st</w:t>
      </w:r>
      <w:r w:rsidR="00293524" w:rsidRPr="00701080">
        <w:rPr>
          <w:rFonts w:asciiTheme="majorBidi" w:hAnsiTheme="majorBidi" w:cstheme="majorBidi"/>
          <w:bCs/>
          <w:sz w:val="18"/>
          <w:szCs w:val="18"/>
          <w:lang w:val="en-GB" w:eastAsia="de-DE"/>
        </w:rPr>
        <w:t>a</w:t>
      </w:r>
      <w:r w:rsidRPr="00701080">
        <w:rPr>
          <w:rFonts w:asciiTheme="majorBidi" w:hAnsiTheme="majorBidi" w:cstheme="majorBidi"/>
          <w:bCs/>
          <w:sz w:val="18"/>
          <w:szCs w:val="18"/>
          <w:lang w:val="en-GB" w:eastAsia="de-DE"/>
        </w:rPr>
        <w:t xml:space="preserve">ff and goods until the end of the </w:t>
      </w:r>
      <w:r w:rsidR="006316BF" w:rsidRPr="00701080">
        <w:rPr>
          <w:rFonts w:asciiTheme="majorBidi" w:hAnsiTheme="majorBidi" w:cstheme="majorBidi"/>
          <w:bCs/>
          <w:sz w:val="18"/>
          <w:szCs w:val="18"/>
          <w:lang w:val="en-GB" w:eastAsia="de-DE"/>
        </w:rPr>
        <w:t>handover to the RRAA staff</w:t>
      </w:r>
      <w:r w:rsidR="00885D7F" w:rsidRPr="00701080">
        <w:rPr>
          <w:rFonts w:asciiTheme="majorBidi" w:hAnsiTheme="majorBidi" w:cstheme="majorBidi"/>
          <w:bCs/>
          <w:sz w:val="18"/>
          <w:szCs w:val="18"/>
          <w:lang w:val="en-GB" w:eastAsia="de-DE"/>
        </w:rPr>
        <w:t>. RRAA</w:t>
      </w:r>
      <w:r w:rsidRPr="00701080">
        <w:rPr>
          <w:rFonts w:asciiTheme="majorBidi" w:hAnsiTheme="majorBidi" w:cstheme="majorBidi"/>
          <w:bCs/>
          <w:sz w:val="18"/>
          <w:szCs w:val="18"/>
          <w:lang w:val="en-GB" w:eastAsia="de-DE"/>
        </w:rPr>
        <w:t xml:space="preserve"> will not bear any responsibility for loss or damage.</w:t>
      </w:r>
    </w:p>
    <w:p w14:paraId="30BE8654" w14:textId="11C8E4E4"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responsible for covering all costs arising from the transportation, loading, </w:t>
      </w:r>
      <w:r w:rsidR="006316BF" w:rsidRPr="00701080">
        <w:rPr>
          <w:rFonts w:asciiTheme="majorBidi" w:hAnsiTheme="majorBidi" w:cstheme="majorBidi"/>
          <w:bCs/>
          <w:sz w:val="18"/>
          <w:szCs w:val="18"/>
          <w:lang w:val="en-GB" w:eastAsia="de-DE"/>
        </w:rPr>
        <w:t xml:space="preserve">and </w:t>
      </w:r>
      <w:r w:rsidRPr="00701080">
        <w:rPr>
          <w:rFonts w:asciiTheme="majorBidi" w:hAnsiTheme="majorBidi" w:cstheme="majorBidi"/>
          <w:bCs/>
          <w:sz w:val="18"/>
          <w:szCs w:val="18"/>
          <w:lang w:val="en-GB" w:eastAsia="de-DE"/>
        </w:rPr>
        <w:t xml:space="preserve">offloading as per specification during the tendering process, and any other charges until completion of the distribution of items to beneficiaries. </w:t>
      </w:r>
    </w:p>
    <w:p w14:paraId="4FC58FF4" w14:textId="632F9B81" w:rsidR="00425F6A" w:rsidRPr="00701080" w:rsidRDefault="00425F6A" w:rsidP="00425F6A">
      <w:pPr>
        <w:numPr>
          <w:ilvl w:val="0"/>
          <w:numId w:val="45"/>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Amendments to this contract shall be agreed upon between the two parties and confirmed by a signed document by both sides</w:t>
      </w:r>
      <w:r w:rsidR="00293524" w:rsidRPr="00701080">
        <w:rPr>
          <w:rFonts w:asciiTheme="majorBidi" w:hAnsiTheme="majorBidi" w:cstheme="majorBidi"/>
          <w:bCs/>
          <w:sz w:val="18"/>
          <w:szCs w:val="18"/>
          <w:lang w:val="en-GB" w:eastAsia="de-DE"/>
        </w:rPr>
        <w:t xml:space="preserve"> if required</w:t>
      </w:r>
      <w:r w:rsidRPr="00701080">
        <w:rPr>
          <w:rFonts w:asciiTheme="majorBidi" w:hAnsiTheme="majorBidi" w:cstheme="majorBidi"/>
          <w:bCs/>
          <w:sz w:val="18"/>
          <w:szCs w:val="18"/>
          <w:lang w:val="en-GB" w:eastAsia="de-DE"/>
        </w:rPr>
        <w:t>.</w:t>
      </w:r>
    </w:p>
    <w:p w14:paraId="693070F5" w14:textId="019AF90C" w:rsidR="00425F6A" w:rsidRPr="00701080" w:rsidRDefault="003A6099" w:rsidP="00425F6A">
      <w:pPr>
        <w:numPr>
          <w:ilvl w:val="0"/>
          <w:numId w:val="45"/>
        </w:numPr>
        <w:spacing w:line="360" w:lineRule="auto"/>
        <w:jc w:val="both"/>
        <w:rPr>
          <w:rFonts w:asciiTheme="majorBidi" w:hAnsiTheme="majorBidi" w:cstheme="majorBidi"/>
          <w:bCs/>
          <w:sz w:val="18"/>
          <w:szCs w:val="18"/>
          <w:lang w:val="en-GB" w:eastAsia="de-DE"/>
        </w:rPr>
      </w:pPr>
      <w:bookmarkStart w:id="1" w:name="_Hlk100706483"/>
      <w:r w:rsidRPr="00701080">
        <w:rPr>
          <w:rFonts w:asciiTheme="majorBidi" w:hAnsiTheme="majorBidi" w:cstheme="majorBidi"/>
          <w:bCs/>
          <w:sz w:val="18"/>
          <w:szCs w:val="18"/>
          <w:lang w:val="en-GB" w:eastAsia="de-DE"/>
        </w:rPr>
        <w:t xml:space="preserve">Certified wheat </w:t>
      </w:r>
      <w:bookmarkEnd w:id="1"/>
      <w:r w:rsidR="00CB32BF">
        <w:rPr>
          <w:rFonts w:asciiTheme="majorBidi" w:hAnsiTheme="majorBidi" w:cstheme="majorBidi"/>
          <w:bCs/>
          <w:sz w:val="18"/>
          <w:szCs w:val="18"/>
          <w:lang w:val="en-GB" w:eastAsia="de-DE"/>
        </w:rPr>
        <w:t>seeds</w:t>
      </w:r>
      <w:r w:rsidR="00A74F79" w:rsidRPr="00701080">
        <w:rPr>
          <w:rFonts w:asciiTheme="majorBidi" w:hAnsiTheme="majorBidi" w:cstheme="majorBidi"/>
          <w:bCs/>
          <w:sz w:val="18"/>
          <w:szCs w:val="18"/>
          <w:lang w:val="en-GB" w:eastAsia="de-DE"/>
        </w:rPr>
        <w:t xml:space="preserve"> must</w:t>
      </w:r>
      <w:r w:rsidR="00425F6A" w:rsidRPr="00701080">
        <w:rPr>
          <w:rFonts w:asciiTheme="majorBidi" w:hAnsiTheme="majorBidi" w:cstheme="majorBidi"/>
          <w:bCs/>
          <w:sz w:val="18"/>
          <w:szCs w:val="18"/>
          <w:lang w:val="en-GB" w:eastAsia="de-DE"/>
        </w:rPr>
        <w:t xml:space="preserve"> have tags and certification labels</w:t>
      </w:r>
      <w:r w:rsidR="00293524" w:rsidRPr="00701080">
        <w:rPr>
          <w:rFonts w:asciiTheme="majorBidi" w:hAnsiTheme="majorBidi" w:cstheme="majorBidi"/>
          <w:bCs/>
          <w:sz w:val="18"/>
          <w:szCs w:val="18"/>
          <w:lang w:val="en-GB" w:eastAsia="de-DE"/>
        </w:rPr>
        <w:t xml:space="preserve"> (original)</w:t>
      </w:r>
      <w:r w:rsidR="00425F6A" w:rsidRPr="00701080">
        <w:rPr>
          <w:rFonts w:asciiTheme="majorBidi" w:hAnsiTheme="majorBidi" w:cstheme="majorBidi"/>
          <w:bCs/>
          <w:sz w:val="18"/>
          <w:szCs w:val="18"/>
          <w:lang w:val="en-GB" w:eastAsia="de-DE"/>
        </w:rPr>
        <w:t>.</w:t>
      </w:r>
    </w:p>
    <w:p w14:paraId="471A4D05" w14:textId="63376B5B" w:rsidR="00425F6A" w:rsidRPr="00701080" w:rsidRDefault="00A74F79"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Certified wheat seed</w:t>
      </w:r>
      <w:r w:rsidR="00425F6A" w:rsidRPr="00701080">
        <w:rPr>
          <w:rFonts w:asciiTheme="majorBidi" w:hAnsiTheme="majorBidi" w:cstheme="majorBidi"/>
          <w:bCs/>
          <w:sz w:val="18"/>
          <w:szCs w:val="18"/>
          <w:lang w:val="en-GB" w:eastAsia="de-DE"/>
        </w:rPr>
        <w:t xml:space="preserve"> must have a high germination capacity higher than 95 %</w:t>
      </w:r>
      <w:r w:rsidRPr="00701080">
        <w:rPr>
          <w:rFonts w:asciiTheme="majorBidi" w:hAnsiTheme="majorBidi" w:cstheme="majorBidi"/>
          <w:bCs/>
          <w:sz w:val="18"/>
          <w:szCs w:val="18"/>
          <w:lang w:val="en-GB" w:eastAsia="de-DE"/>
        </w:rPr>
        <w:t>.</w:t>
      </w:r>
    </w:p>
    <w:p w14:paraId="26A7F00F" w14:textId="046BEBBB" w:rsidR="00425F6A" w:rsidRPr="00701080" w:rsidRDefault="00A74F79"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Certified wheat </w:t>
      </w:r>
      <w:r w:rsidR="00425F6A" w:rsidRPr="00701080">
        <w:rPr>
          <w:rFonts w:asciiTheme="majorBidi" w:hAnsiTheme="majorBidi" w:cstheme="majorBidi"/>
          <w:bCs/>
          <w:sz w:val="18"/>
          <w:szCs w:val="18"/>
          <w:lang w:val="en-GB" w:eastAsia="de-DE"/>
        </w:rPr>
        <w:t>seed must be the product of the year 2023.</w:t>
      </w:r>
    </w:p>
    <w:p w14:paraId="11EB3DDA" w14:textId="28B27F28" w:rsidR="00425F6A" w:rsidRPr="00701080" w:rsidRDefault="00A74F79" w:rsidP="00425F6A">
      <w:pPr>
        <w:numPr>
          <w:ilvl w:val="0"/>
          <w:numId w:val="45"/>
        </w:numPr>
        <w:spacing w:line="360" w:lineRule="auto"/>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Certified wheat </w:t>
      </w:r>
      <w:r w:rsidR="00425F6A" w:rsidRPr="00701080">
        <w:rPr>
          <w:rFonts w:asciiTheme="majorBidi" w:hAnsiTheme="majorBidi" w:cstheme="majorBidi"/>
          <w:bCs/>
          <w:sz w:val="18"/>
          <w:szCs w:val="18"/>
          <w:lang w:val="en-GB" w:eastAsia="de-DE"/>
        </w:rPr>
        <w:t>seed should be from a reliable source</w:t>
      </w:r>
      <w:r w:rsidR="00293524" w:rsidRPr="00701080">
        <w:rPr>
          <w:rFonts w:asciiTheme="majorBidi" w:hAnsiTheme="majorBidi" w:cstheme="majorBidi"/>
          <w:bCs/>
          <w:sz w:val="18"/>
          <w:szCs w:val="18"/>
          <w:lang w:val="en-GB" w:eastAsia="de-DE"/>
        </w:rPr>
        <w:t xml:space="preserve"> (</w:t>
      </w:r>
      <w:r w:rsidRPr="00701080">
        <w:rPr>
          <w:rFonts w:asciiTheme="majorBidi" w:hAnsiTheme="majorBidi" w:cstheme="majorBidi"/>
          <w:bCs/>
          <w:sz w:val="18"/>
          <w:szCs w:val="18"/>
          <w:lang w:val="en-GB" w:eastAsia="de-DE"/>
        </w:rPr>
        <w:t>Certified Seed production company)</w:t>
      </w:r>
    </w:p>
    <w:p w14:paraId="42463860" w14:textId="30647C5B" w:rsidR="00425F6A" w:rsidRPr="00701080" w:rsidRDefault="00425F6A"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DAP Fertilizer Must be according to the </w:t>
      </w:r>
      <w:r w:rsidR="00A74F79" w:rsidRPr="00701080">
        <w:rPr>
          <w:rFonts w:asciiTheme="majorBidi" w:hAnsiTheme="majorBidi" w:cstheme="majorBidi"/>
          <w:bCs/>
          <w:sz w:val="18"/>
          <w:szCs w:val="18"/>
          <w:lang w:val="en-GB" w:eastAsia="de-DE"/>
        </w:rPr>
        <w:t xml:space="preserve">mentioned clear specification </w:t>
      </w:r>
      <w:r w:rsidRPr="00701080">
        <w:rPr>
          <w:rFonts w:asciiTheme="majorBidi" w:hAnsiTheme="majorBidi" w:cstheme="majorBidi"/>
          <w:bCs/>
          <w:sz w:val="18"/>
          <w:szCs w:val="18"/>
          <w:lang w:val="en-GB" w:eastAsia="de-DE"/>
        </w:rPr>
        <w:t xml:space="preserve">(NO.1 Australian) </w:t>
      </w:r>
    </w:p>
    <w:p w14:paraId="1AED9CE2" w14:textId="0843B923" w:rsidR="00425F6A" w:rsidRPr="00701080" w:rsidRDefault="00425F6A" w:rsidP="00C449CC">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DAP </w:t>
      </w:r>
      <w:r w:rsidR="00CB32BF">
        <w:rPr>
          <w:rFonts w:asciiTheme="majorBidi" w:hAnsiTheme="majorBidi" w:cstheme="majorBidi"/>
          <w:bCs/>
          <w:sz w:val="18"/>
          <w:szCs w:val="18"/>
          <w:lang w:val="en-GB" w:eastAsia="de-DE"/>
        </w:rPr>
        <w:t>fertilizer</w:t>
      </w:r>
      <w:r w:rsidRPr="00701080">
        <w:rPr>
          <w:rFonts w:asciiTheme="majorBidi" w:hAnsiTheme="majorBidi" w:cstheme="majorBidi"/>
          <w:bCs/>
          <w:sz w:val="18"/>
          <w:szCs w:val="18"/>
          <w:lang w:val="en-GB" w:eastAsia="de-DE"/>
        </w:rPr>
        <w:t xml:space="preserve"> and urea Fertilizer should be produced in 202</w:t>
      </w:r>
      <w:r w:rsidR="00C449CC" w:rsidRPr="00701080">
        <w:rPr>
          <w:rFonts w:asciiTheme="majorBidi" w:hAnsiTheme="majorBidi" w:cstheme="majorBidi"/>
          <w:bCs/>
          <w:sz w:val="18"/>
          <w:szCs w:val="18"/>
          <w:lang w:val="en-GB" w:eastAsia="de-DE"/>
        </w:rPr>
        <w:t>3</w:t>
      </w:r>
      <w:r w:rsidRPr="00701080">
        <w:rPr>
          <w:rFonts w:asciiTheme="majorBidi" w:hAnsiTheme="majorBidi" w:cstheme="majorBidi"/>
          <w:bCs/>
          <w:sz w:val="18"/>
          <w:szCs w:val="18"/>
          <w:lang w:val="en-GB" w:eastAsia="de-DE"/>
        </w:rPr>
        <w:t xml:space="preserve"> year.</w:t>
      </w:r>
    </w:p>
    <w:p w14:paraId="28A8540F" w14:textId="29222761" w:rsidR="00425F6A" w:rsidRPr="00701080" w:rsidRDefault="00425F6A" w:rsidP="00425F6A">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UREA Fertilizer must have </w:t>
      </w:r>
      <w:r w:rsidR="00831D59">
        <w:rPr>
          <w:rFonts w:asciiTheme="majorBidi" w:hAnsiTheme="majorBidi" w:cstheme="majorBidi"/>
          <w:bCs/>
          <w:sz w:val="18"/>
          <w:szCs w:val="18"/>
          <w:lang w:val="en-GB" w:eastAsia="de-DE"/>
        </w:rPr>
        <w:t xml:space="preserve">a </w:t>
      </w:r>
      <w:r w:rsidR="00A74F79" w:rsidRPr="00701080">
        <w:rPr>
          <w:rFonts w:asciiTheme="majorBidi" w:hAnsiTheme="majorBidi" w:cstheme="majorBidi"/>
          <w:bCs/>
          <w:sz w:val="18"/>
          <w:szCs w:val="18"/>
          <w:lang w:val="en-GB" w:eastAsia="de-DE"/>
        </w:rPr>
        <w:t xml:space="preserve">net </w:t>
      </w:r>
      <w:r w:rsidR="00CB32BF">
        <w:rPr>
          <w:rFonts w:asciiTheme="majorBidi" w:hAnsiTheme="majorBidi" w:cstheme="majorBidi"/>
          <w:bCs/>
          <w:sz w:val="18"/>
          <w:szCs w:val="18"/>
          <w:lang w:val="en-GB" w:eastAsia="de-DE"/>
        </w:rPr>
        <w:t xml:space="preserve">of </w:t>
      </w:r>
      <w:r w:rsidRPr="00701080">
        <w:rPr>
          <w:rFonts w:asciiTheme="majorBidi" w:hAnsiTheme="majorBidi" w:cstheme="majorBidi"/>
          <w:bCs/>
          <w:sz w:val="18"/>
          <w:szCs w:val="18"/>
          <w:lang w:val="en-GB" w:eastAsia="de-DE"/>
        </w:rPr>
        <w:t xml:space="preserve">46% </w:t>
      </w:r>
      <w:r w:rsidR="00A74F79" w:rsidRPr="00701080">
        <w:rPr>
          <w:rFonts w:asciiTheme="majorBidi" w:hAnsiTheme="majorBidi" w:cstheme="majorBidi"/>
          <w:bCs/>
          <w:sz w:val="18"/>
          <w:szCs w:val="18"/>
          <w:lang w:val="en-GB" w:eastAsia="de-DE"/>
        </w:rPr>
        <w:t>n</w:t>
      </w:r>
      <w:r w:rsidRPr="00701080">
        <w:rPr>
          <w:rFonts w:asciiTheme="majorBidi" w:hAnsiTheme="majorBidi" w:cstheme="majorBidi"/>
          <w:bCs/>
          <w:sz w:val="18"/>
          <w:szCs w:val="18"/>
          <w:lang w:val="en-GB" w:eastAsia="de-DE"/>
        </w:rPr>
        <w:t>itrogen.</w:t>
      </w:r>
    </w:p>
    <w:p w14:paraId="031C25B8" w14:textId="6249772D" w:rsidR="00425F6A" w:rsidRPr="00701080" w:rsidRDefault="00425F6A" w:rsidP="00A74F79">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DAP Fertilizer must have 46% </w:t>
      </w:r>
      <w:r w:rsidR="00C27E2C">
        <w:rPr>
          <w:rFonts w:asciiTheme="majorBidi" w:hAnsiTheme="majorBidi" w:cstheme="majorBidi"/>
          <w:bCs/>
          <w:sz w:val="18"/>
          <w:szCs w:val="18"/>
          <w:lang w:val="en-GB" w:eastAsia="de-DE"/>
        </w:rPr>
        <w:t>phosphorus</w:t>
      </w:r>
      <w:r w:rsidRPr="00701080">
        <w:rPr>
          <w:rFonts w:asciiTheme="majorBidi" w:hAnsiTheme="majorBidi" w:cstheme="majorBidi"/>
          <w:bCs/>
          <w:sz w:val="18"/>
          <w:szCs w:val="18"/>
          <w:lang w:val="en-GB" w:eastAsia="de-DE"/>
        </w:rPr>
        <w:t xml:space="preserve"> (P) and 18% Nitrogen (N).  </w:t>
      </w:r>
    </w:p>
    <w:p w14:paraId="6FBD938B" w14:textId="390E0659" w:rsidR="00C43BE6" w:rsidRPr="00701080" w:rsidRDefault="00B525E0" w:rsidP="00A74F79">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Participating </w:t>
      </w:r>
      <w:r w:rsidR="00831D59">
        <w:rPr>
          <w:rFonts w:asciiTheme="majorBidi" w:hAnsiTheme="majorBidi" w:cstheme="majorBidi"/>
          <w:bCs/>
          <w:sz w:val="18"/>
          <w:szCs w:val="18"/>
          <w:lang w:val="en-GB" w:eastAsia="de-DE"/>
        </w:rPr>
        <w:t>companies</w:t>
      </w:r>
      <w:r w:rsidRPr="00701080">
        <w:rPr>
          <w:rFonts w:asciiTheme="majorBidi" w:hAnsiTheme="majorBidi" w:cstheme="majorBidi"/>
          <w:bCs/>
          <w:sz w:val="18"/>
          <w:szCs w:val="18"/>
          <w:lang w:val="en-GB" w:eastAsia="de-DE"/>
        </w:rPr>
        <w:t xml:space="preserve"> should have </w:t>
      </w:r>
      <w:r w:rsidR="00A74F79" w:rsidRPr="00701080">
        <w:rPr>
          <w:rFonts w:asciiTheme="majorBidi" w:hAnsiTheme="majorBidi" w:cstheme="majorBidi"/>
          <w:bCs/>
          <w:sz w:val="18"/>
          <w:szCs w:val="18"/>
          <w:lang w:val="en-GB" w:eastAsia="de-DE"/>
        </w:rPr>
        <w:t xml:space="preserve">at least 3 </w:t>
      </w:r>
      <w:r w:rsidRPr="00701080">
        <w:rPr>
          <w:rFonts w:asciiTheme="majorBidi" w:hAnsiTheme="majorBidi" w:cstheme="majorBidi"/>
          <w:bCs/>
          <w:sz w:val="18"/>
          <w:szCs w:val="18"/>
          <w:lang w:val="en-GB" w:eastAsia="de-DE"/>
        </w:rPr>
        <w:t xml:space="preserve">years </w:t>
      </w:r>
      <w:r w:rsidR="00831D59">
        <w:rPr>
          <w:rFonts w:asciiTheme="majorBidi" w:hAnsiTheme="majorBidi" w:cstheme="majorBidi"/>
          <w:bCs/>
          <w:sz w:val="18"/>
          <w:szCs w:val="18"/>
          <w:lang w:val="en-GB" w:eastAsia="de-DE"/>
        </w:rPr>
        <w:t xml:space="preserve">of </w:t>
      </w:r>
      <w:r w:rsidRPr="00701080">
        <w:rPr>
          <w:rFonts w:asciiTheme="majorBidi" w:hAnsiTheme="majorBidi" w:cstheme="majorBidi"/>
          <w:bCs/>
          <w:sz w:val="18"/>
          <w:szCs w:val="18"/>
          <w:lang w:val="en-GB" w:eastAsia="de-DE"/>
        </w:rPr>
        <w:t>working experience with national</w:t>
      </w:r>
      <w:r w:rsidR="00293524" w:rsidRPr="00701080">
        <w:rPr>
          <w:rFonts w:asciiTheme="majorBidi" w:hAnsiTheme="majorBidi" w:cstheme="majorBidi"/>
          <w:bCs/>
          <w:sz w:val="18"/>
          <w:szCs w:val="18"/>
          <w:lang w:val="en-GB" w:eastAsia="de-DE"/>
        </w:rPr>
        <w:t xml:space="preserve"> and</w:t>
      </w:r>
      <w:r w:rsidRPr="00701080">
        <w:rPr>
          <w:rFonts w:asciiTheme="majorBidi" w:hAnsiTheme="majorBidi" w:cstheme="majorBidi"/>
          <w:bCs/>
          <w:sz w:val="18"/>
          <w:szCs w:val="18"/>
          <w:lang w:val="en-GB" w:eastAsia="de-DE"/>
        </w:rPr>
        <w:t xml:space="preserve"> international </w:t>
      </w:r>
      <w:r w:rsidR="00293524" w:rsidRPr="00701080">
        <w:rPr>
          <w:rFonts w:asciiTheme="majorBidi" w:hAnsiTheme="majorBidi" w:cstheme="majorBidi"/>
          <w:bCs/>
          <w:sz w:val="18"/>
          <w:szCs w:val="18"/>
          <w:lang w:val="en-GB" w:eastAsia="de-DE"/>
        </w:rPr>
        <w:t>organizations</w:t>
      </w:r>
      <w:r w:rsidRPr="00701080">
        <w:rPr>
          <w:rFonts w:asciiTheme="majorBidi" w:hAnsiTheme="majorBidi" w:cstheme="majorBidi"/>
          <w:bCs/>
          <w:sz w:val="18"/>
          <w:szCs w:val="18"/>
          <w:lang w:val="en-GB" w:eastAsia="de-DE"/>
        </w:rPr>
        <w:t xml:space="preserve"> as well they should have at least </w:t>
      </w:r>
      <w:r w:rsidR="00A74F79" w:rsidRPr="00701080">
        <w:rPr>
          <w:rFonts w:asciiTheme="majorBidi" w:hAnsiTheme="majorBidi" w:cstheme="majorBidi"/>
          <w:bCs/>
          <w:sz w:val="18"/>
          <w:szCs w:val="18"/>
          <w:lang w:val="en-GB" w:eastAsia="de-DE"/>
        </w:rPr>
        <w:t xml:space="preserve">3 </w:t>
      </w:r>
      <w:r w:rsidRPr="00701080">
        <w:rPr>
          <w:rFonts w:asciiTheme="majorBidi" w:hAnsiTheme="majorBidi" w:cstheme="majorBidi"/>
          <w:bCs/>
          <w:sz w:val="18"/>
          <w:szCs w:val="18"/>
          <w:lang w:val="en-GB" w:eastAsia="de-DE"/>
        </w:rPr>
        <w:t xml:space="preserve">similar </w:t>
      </w:r>
      <w:r w:rsidR="00A74F79" w:rsidRPr="00701080">
        <w:rPr>
          <w:rFonts w:asciiTheme="majorBidi" w:hAnsiTheme="majorBidi" w:cstheme="majorBidi"/>
          <w:bCs/>
          <w:sz w:val="18"/>
          <w:szCs w:val="18"/>
          <w:lang w:val="en-GB" w:eastAsia="de-DE"/>
        </w:rPr>
        <w:t>contracts</w:t>
      </w:r>
      <w:r w:rsidRPr="00701080">
        <w:rPr>
          <w:rFonts w:asciiTheme="majorBidi" w:hAnsiTheme="majorBidi" w:cstheme="majorBidi"/>
          <w:bCs/>
          <w:sz w:val="18"/>
          <w:szCs w:val="18"/>
          <w:lang w:val="en-GB" w:eastAsia="de-DE"/>
        </w:rPr>
        <w:t xml:space="preserve"> with </w:t>
      </w:r>
      <w:r w:rsidR="00A74F79" w:rsidRPr="00701080">
        <w:rPr>
          <w:rFonts w:asciiTheme="majorBidi" w:hAnsiTheme="majorBidi" w:cstheme="majorBidi"/>
          <w:bCs/>
          <w:sz w:val="18"/>
          <w:szCs w:val="18"/>
          <w:lang w:val="en-GB" w:eastAsia="de-DE"/>
        </w:rPr>
        <w:t>institutions.</w:t>
      </w:r>
      <w:r w:rsidR="00C43BE6" w:rsidRPr="00701080">
        <w:rPr>
          <w:rFonts w:asciiTheme="majorBidi" w:hAnsiTheme="majorBidi" w:cstheme="majorBidi"/>
          <w:color w:val="000000"/>
          <w:sz w:val="18"/>
          <w:szCs w:val="18"/>
          <w:lang w:val="en-US"/>
        </w:rPr>
        <w:t xml:space="preserve"> </w:t>
      </w:r>
    </w:p>
    <w:p w14:paraId="3897623C" w14:textId="348FE137" w:rsidR="00C43BE6" w:rsidRPr="00701080" w:rsidRDefault="00831D59" w:rsidP="007F0BE5">
      <w:pPr>
        <w:numPr>
          <w:ilvl w:val="0"/>
          <w:numId w:val="45"/>
        </w:numPr>
        <w:spacing w:line="360" w:lineRule="auto"/>
        <w:jc w:val="both"/>
        <w:rPr>
          <w:rFonts w:asciiTheme="majorBidi" w:hAnsiTheme="majorBidi" w:cstheme="majorBidi"/>
          <w:bCs/>
          <w:sz w:val="18"/>
          <w:szCs w:val="18"/>
          <w:lang w:val="en-GB" w:eastAsia="de-DE"/>
        </w:rPr>
      </w:pPr>
      <w:r>
        <w:rPr>
          <w:rFonts w:asciiTheme="majorBidi" w:hAnsiTheme="majorBidi" w:cstheme="majorBidi"/>
          <w:color w:val="000000"/>
          <w:sz w:val="18"/>
          <w:szCs w:val="18"/>
          <w:lang w:val="en-US"/>
        </w:rPr>
        <w:t>The participating</w:t>
      </w:r>
      <w:r w:rsidR="007F0BE5" w:rsidRPr="00701080">
        <w:rPr>
          <w:rFonts w:asciiTheme="majorBidi" w:hAnsiTheme="majorBidi" w:cstheme="majorBidi"/>
          <w:color w:val="000000"/>
          <w:sz w:val="18"/>
          <w:szCs w:val="18"/>
          <w:lang w:val="en-US"/>
        </w:rPr>
        <w:t xml:space="preserve"> company's work permit must not be expired.</w:t>
      </w:r>
    </w:p>
    <w:p w14:paraId="03F44312" w14:textId="6DC20B93" w:rsidR="007F0BE5" w:rsidRPr="00701080" w:rsidRDefault="007F0BE5" w:rsidP="00A74F79">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participating company is not the winner by paying the lowest price, but those participating company will </w:t>
      </w:r>
      <w:r w:rsidR="00D52750" w:rsidRPr="00701080">
        <w:rPr>
          <w:rFonts w:asciiTheme="majorBidi" w:hAnsiTheme="majorBidi" w:cstheme="majorBidi"/>
          <w:bCs/>
          <w:sz w:val="18"/>
          <w:szCs w:val="18"/>
          <w:lang w:val="en-GB" w:eastAsia="de-DE"/>
        </w:rPr>
        <w:t>succeed</w:t>
      </w:r>
      <w:r w:rsidRPr="00701080">
        <w:rPr>
          <w:rFonts w:asciiTheme="majorBidi" w:hAnsiTheme="majorBidi" w:cstheme="majorBidi"/>
          <w:bCs/>
          <w:sz w:val="18"/>
          <w:szCs w:val="18"/>
          <w:lang w:val="en-GB" w:eastAsia="de-DE"/>
        </w:rPr>
        <w:t xml:space="preserve"> which </w:t>
      </w:r>
      <w:r w:rsidR="00831D59">
        <w:rPr>
          <w:rFonts w:asciiTheme="majorBidi" w:hAnsiTheme="majorBidi" w:cstheme="majorBidi"/>
          <w:bCs/>
          <w:sz w:val="18"/>
          <w:szCs w:val="18"/>
          <w:lang w:val="en-GB" w:eastAsia="de-DE"/>
        </w:rPr>
        <w:t>have</w:t>
      </w:r>
      <w:r w:rsidRPr="00701080">
        <w:rPr>
          <w:rFonts w:asciiTheme="majorBidi" w:hAnsiTheme="majorBidi" w:cstheme="majorBidi"/>
          <w:bCs/>
          <w:sz w:val="18"/>
          <w:szCs w:val="18"/>
          <w:lang w:val="en-GB" w:eastAsia="de-DE"/>
        </w:rPr>
        <w:t xml:space="preserve"> </w:t>
      </w:r>
      <w:r w:rsidR="00A74F79" w:rsidRPr="00701080">
        <w:rPr>
          <w:rFonts w:asciiTheme="majorBidi" w:hAnsiTheme="majorBidi" w:cstheme="majorBidi"/>
          <w:bCs/>
          <w:sz w:val="18"/>
          <w:szCs w:val="18"/>
          <w:lang w:val="en-GB" w:eastAsia="de-DE"/>
        </w:rPr>
        <w:t>quoted</w:t>
      </w:r>
      <w:r w:rsidRPr="00701080">
        <w:rPr>
          <w:rFonts w:asciiTheme="majorBidi" w:hAnsiTheme="majorBidi" w:cstheme="majorBidi"/>
          <w:bCs/>
          <w:sz w:val="18"/>
          <w:szCs w:val="18"/>
          <w:lang w:val="en-GB" w:eastAsia="de-DE"/>
        </w:rPr>
        <w:t xml:space="preserve"> a </w:t>
      </w:r>
      <w:r w:rsidR="00B525E0" w:rsidRPr="00701080">
        <w:rPr>
          <w:rFonts w:asciiTheme="majorBidi" w:hAnsiTheme="majorBidi" w:cstheme="majorBidi"/>
          <w:bCs/>
          <w:sz w:val="18"/>
          <w:szCs w:val="18"/>
          <w:lang w:val="en-GB" w:eastAsia="de-DE"/>
        </w:rPr>
        <w:t>standard price</w:t>
      </w:r>
      <w:r w:rsidR="00A74F79" w:rsidRPr="00701080">
        <w:rPr>
          <w:rFonts w:asciiTheme="majorBidi" w:hAnsiTheme="majorBidi" w:cstheme="majorBidi"/>
          <w:bCs/>
          <w:sz w:val="18"/>
          <w:szCs w:val="18"/>
          <w:lang w:val="en-GB" w:eastAsia="de-DE"/>
        </w:rPr>
        <w:t xml:space="preserve"> and good quality.</w:t>
      </w:r>
    </w:p>
    <w:p w14:paraId="24B95F70" w14:textId="6047E2ED" w:rsidR="00B525E0" w:rsidRPr="00701080" w:rsidRDefault="00B525E0" w:rsidP="007F0BE5">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 xml:space="preserve">Participating company documents must be stamped and </w:t>
      </w:r>
      <w:r w:rsidR="00D52750" w:rsidRPr="00701080">
        <w:rPr>
          <w:rFonts w:asciiTheme="majorBidi" w:hAnsiTheme="majorBidi" w:cstheme="majorBidi"/>
          <w:color w:val="000000"/>
          <w:sz w:val="18"/>
          <w:szCs w:val="18"/>
          <w:lang w:val="en-US"/>
        </w:rPr>
        <w:t>signed.</w:t>
      </w:r>
      <w:r w:rsidRPr="00701080">
        <w:rPr>
          <w:rFonts w:asciiTheme="majorBidi" w:hAnsiTheme="majorBidi" w:cstheme="majorBidi"/>
          <w:color w:val="000000"/>
          <w:sz w:val="18"/>
          <w:szCs w:val="18"/>
          <w:lang w:val="en-US"/>
        </w:rPr>
        <w:t xml:space="preserve"> </w:t>
      </w:r>
    </w:p>
    <w:p w14:paraId="77F8C2DA" w14:textId="7D112F0A" w:rsidR="00B525E0" w:rsidRPr="00701080" w:rsidRDefault="001E2AFB" w:rsidP="007F0BE5">
      <w:pPr>
        <w:numPr>
          <w:ilvl w:val="0"/>
          <w:numId w:val="45"/>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The participating</w:t>
      </w:r>
      <w:r w:rsidR="00B525E0" w:rsidRPr="00701080">
        <w:rPr>
          <w:rFonts w:asciiTheme="majorBidi" w:hAnsiTheme="majorBidi" w:cstheme="majorBidi"/>
          <w:color w:val="000000"/>
          <w:sz w:val="18"/>
          <w:szCs w:val="18"/>
          <w:lang w:val="en-US"/>
        </w:rPr>
        <w:t xml:space="preserve"> company must provide a </w:t>
      </w:r>
      <w:r w:rsidR="00D52750" w:rsidRPr="00701080">
        <w:rPr>
          <w:rFonts w:asciiTheme="majorBidi" w:hAnsiTheme="majorBidi" w:cstheme="majorBidi"/>
          <w:color w:val="000000"/>
          <w:sz w:val="18"/>
          <w:szCs w:val="18"/>
          <w:lang w:val="en-US"/>
        </w:rPr>
        <w:t>guaranteed</w:t>
      </w:r>
      <w:r w:rsidR="00B525E0" w:rsidRPr="00701080">
        <w:rPr>
          <w:rFonts w:asciiTheme="majorBidi" w:hAnsiTheme="majorBidi" w:cstheme="majorBidi"/>
          <w:color w:val="000000"/>
          <w:sz w:val="18"/>
          <w:szCs w:val="18"/>
          <w:lang w:val="en-US"/>
        </w:rPr>
        <w:t xml:space="preserve"> letter from germination to </w:t>
      </w:r>
      <w:r w:rsidRPr="00701080">
        <w:rPr>
          <w:rFonts w:asciiTheme="majorBidi" w:hAnsiTheme="majorBidi" w:cstheme="majorBidi"/>
          <w:color w:val="000000"/>
          <w:sz w:val="18"/>
          <w:szCs w:val="18"/>
          <w:lang w:val="en-US"/>
        </w:rPr>
        <w:t>harvest.</w:t>
      </w:r>
    </w:p>
    <w:p w14:paraId="57B7AC70" w14:textId="2FCCAC2F" w:rsidR="00425F6A" w:rsidRPr="00701080" w:rsidRDefault="00B525E0" w:rsidP="00887A06">
      <w:pPr>
        <w:numPr>
          <w:ilvl w:val="0"/>
          <w:numId w:val="45"/>
        </w:numPr>
        <w:spacing w:line="360" w:lineRule="auto"/>
        <w:jc w:val="both"/>
        <w:rPr>
          <w:rFonts w:asciiTheme="majorBidi" w:hAnsiTheme="majorBidi" w:cstheme="majorBidi"/>
          <w:sz w:val="18"/>
          <w:szCs w:val="18"/>
          <w:lang w:val="en-GB"/>
        </w:rPr>
      </w:pPr>
      <w:r w:rsidRPr="00701080">
        <w:rPr>
          <w:rFonts w:asciiTheme="majorBidi" w:hAnsiTheme="majorBidi" w:cstheme="majorBidi"/>
          <w:bCs/>
          <w:sz w:val="18"/>
          <w:szCs w:val="18"/>
          <w:lang w:val="en-GB" w:eastAsia="de-DE"/>
        </w:rPr>
        <w:t xml:space="preserve">The participating company must have </w:t>
      </w:r>
      <w:r w:rsidR="00293524" w:rsidRPr="00701080">
        <w:rPr>
          <w:rFonts w:asciiTheme="majorBidi" w:hAnsiTheme="majorBidi" w:cstheme="majorBidi"/>
          <w:bCs/>
          <w:sz w:val="18"/>
          <w:szCs w:val="18"/>
          <w:lang w:val="en-GB" w:eastAsia="de-DE"/>
        </w:rPr>
        <w:t xml:space="preserve">an </w:t>
      </w:r>
      <w:r w:rsidR="001E2AFB" w:rsidRPr="00701080">
        <w:rPr>
          <w:rFonts w:asciiTheme="majorBidi" w:hAnsiTheme="majorBidi" w:cstheme="majorBidi"/>
          <w:bCs/>
          <w:sz w:val="18"/>
          <w:szCs w:val="18"/>
          <w:lang w:val="en-GB" w:eastAsia="de-DE"/>
        </w:rPr>
        <w:t xml:space="preserve">active </w:t>
      </w:r>
      <w:r w:rsidR="008E2F70">
        <w:rPr>
          <w:rFonts w:asciiTheme="majorBidi" w:hAnsiTheme="majorBidi" w:cstheme="majorBidi"/>
          <w:bCs/>
          <w:sz w:val="18"/>
          <w:szCs w:val="18"/>
          <w:lang w:val="en-GB" w:eastAsia="de-DE"/>
        </w:rPr>
        <w:t>centre</w:t>
      </w:r>
      <w:r w:rsidR="001E2AFB" w:rsidRPr="00701080">
        <w:rPr>
          <w:rFonts w:asciiTheme="majorBidi" w:hAnsiTheme="majorBidi" w:cstheme="majorBidi"/>
          <w:bCs/>
          <w:sz w:val="18"/>
          <w:szCs w:val="18"/>
          <w:lang w:val="en-GB" w:eastAsia="de-DE"/>
        </w:rPr>
        <w:t xml:space="preserve"> and standard stock</w:t>
      </w:r>
      <w:r w:rsidRPr="00701080">
        <w:rPr>
          <w:rFonts w:asciiTheme="majorBidi" w:hAnsiTheme="majorBidi" w:cstheme="majorBidi"/>
          <w:bCs/>
          <w:sz w:val="18"/>
          <w:szCs w:val="18"/>
          <w:lang w:val="en-GB" w:eastAsia="de-DE"/>
        </w:rPr>
        <w:t xml:space="preserve"> for the </w:t>
      </w:r>
      <w:r w:rsidR="00701080">
        <w:rPr>
          <w:rFonts w:asciiTheme="majorBidi" w:hAnsiTheme="majorBidi" w:cstheme="majorBidi"/>
          <w:bCs/>
          <w:sz w:val="18"/>
          <w:szCs w:val="18"/>
          <w:lang w:val="en-GB" w:eastAsia="de-DE"/>
        </w:rPr>
        <w:t xml:space="preserve">protection </w:t>
      </w:r>
      <w:r w:rsidR="001E2AFB" w:rsidRPr="00701080">
        <w:rPr>
          <w:rFonts w:asciiTheme="majorBidi" w:hAnsiTheme="majorBidi" w:cstheme="majorBidi"/>
          <w:bCs/>
          <w:sz w:val="18"/>
          <w:szCs w:val="18"/>
          <w:lang w:val="en-GB" w:eastAsia="de-DE"/>
        </w:rPr>
        <w:t xml:space="preserve">of certified </w:t>
      </w:r>
      <w:r w:rsidR="00234593" w:rsidRPr="00701080">
        <w:rPr>
          <w:rFonts w:asciiTheme="majorBidi" w:hAnsiTheme="majorBidi" w:cstheme="majorBidi"/>
          <w:bCs/>
          <w:sz w:val="18"/>
          <w:szCs w:val="18"/>
          <w:lang w:val="en-GB" w:eastAsia="de-DE"/>
        </w:rPr>
        <w:t>wheat seed</w:t>
      </w:r>
      <w:r w:rsidR="001E2AFB" w:rsidRPr="00701080">
        <w:rPr>
          <w:rFonts w:asciiTheme="majorBidi" w:hAnsiTheme="majorBidi" w:cstheme="majorBidi"/>
          <w:bCs/>
          <w:sz w:val="18"/>
          <w:szCs w:val="18"/>
          <w:lang w:val="en-GB" w:eastAsia="de-DE"/>
        </w:rPr>
        <w:t>.</w:t>
      </w:r>
      <w:r w:rsidRPr="00701080">
        <w:rPr>
          <w:rFonts w:asciiTheme="majorBidi" w:hAnsiTheme="majorBidi" w:cstheme="majorBidi"/>
          <w:bCs/>
          <w:sz w:val="18"/>
          <w:szCs w:val="18"/>
          <w:lang w:val="en-GB" w:eastAsia="de-DE"/>
        </w:rPr>
        <w:t xml:space="preserve"> </w:t>
      </w:r>
    </w:p>
    <w:p w14:paraId="749419AB" w14:textId="1A2D1F20" w:rsidR="00234593" w:rsidRPr="00701080" w:rsidRDefault="00234593" w:rsidP="005C6AB3">
      <w:pPr>
        <w:numPr>
          <w:ilvl w:val="0"/>
          <w:numId w:val="45"/>
        </w:numPr>
        <w:spacing w:line="360" w:lineRule="auto"/>
        <w:jc w:val="both"/>
        <w:rPr>
          <w:rFonts w:asciiTheme="majorBidi" w:hAnsiTheme="majorBidi" w:cstheme="majorBidi"/>
          <w:sz w:val="18"/>
          <w:szCs w:val="18"/>
          <w:lang w:val="en-GB"/>
        </w:rPr>
      </w:pPr>
      <w:r w:rsidRPr="00701080">
        <w:rPr>
          <w:rFonts w:asciiTheme="majorBidi" w:hAnsiTheme="majorBidi" w:cstheme="majorBidi"/>
          <w:color w:val="000000"/>
          <w:sz w:val="18"/>
          <w:szCs w:val="18"/>
          <w:lang w:val="en-US"/>
        </w:rPr>
        <w:t xml:space="preserve">The </w:t>
      </w:r>
      <w:r w:rsidR="00CB32BF">
        <w:rPr>
          <w:rFonts w:asciiTheme="majorBidi" w:hAnsiTheme="majorBidi" w:cstheme="majorBidi"/>
          <w:color w:val="000000"/>
          <w:sz w:val="18"/>
          <w:szCs w:val="18"/>
          <w:lang w:val="en-US"/>
        </w:rPr>
        <w:t>winning</w:t>
      </w:r>
      <w:r w:rsidRPr="00701080">
        <w:rPr>
          <w:rFonts w:asciiTheme="majorBidi" w:hAnsiTheme="majorBidi" w:cstheme="majorBidi"/>
          <w:color w:val="000000"/>
          <w:sz w:val="18"/>
          <w:szCs w:val="18"/>
          <w:lang w:val="en-US"/>
        </w:rPr>
        <w:t xml:space="preserve"> company should transfer all the goods to the project site/distribution point according to the plan </w:t>
      </w:r>
      <w:r w:rsidR="00701080">
        <w:rPr>
          <w:rFonts w:asciiTheme="majorBidi" w:hAnsiTheme="majorBidi" w:cstheme="majorBidi"/>
          <w:color w:val="000000"/>
          <w:sz w:val="18"/>
          <w:szCs w:val="18"/>
          <w:lang w:val="en-US"/>
        </w:rPr>
        <w:t xml:space="preserve">will be </w:t>
      </w:r>
      <w:r w:rsidRPr="00701080">
        <w:rPr>
          <w:rFonts w:asciiTheme="majorBidi" w:hAnsiTheme="majorBidi" w:cstheme="majorBidi"/>
          <w:color w:val="000000"/>
          <w:sz w:val="18"/>
          <w:szCs w:val="18"/>
          <w:lang w:val="en-US"/>
        </w:rPr>
        <w:t xml:space="preserve">shared </w:t>
      </w:r>
      <w:r w:rsidR="00831D59">
        <w:rPr>
          <w:rFonts w:asciiTheme="majorBidi" w:hAnsiTheme="majorBidi" w:cstheme="majorBidi"/>
          <w:color w:val="000000"/>
          <w:sz w:val="18"/>
          <w:szCs w:val="18"/>
          <w:lang w:val="en-US"/>
        </w:rPr>
        <w:t>with</w:t>
      </w:r>
      <w:r w:rsidRPr="00701080">
        <w:rPr>
          <w:rFonts w:asciiTheme="majorBidi" w:hAnsiTheme="majorBidi" w:cstheme="majorBidi"/>
          <w:color w:val="000000"/>
          <w:sz w:val="18"/>
          <w:szCs w:val="18"/>
          <w:lang w:val="en-US"/>
        </w:rPr>
        <w:t xml:space="preserve"> the technical staff of the project.</w:t>
      </w:r>
    </w:p>
    <w:p w14:paraId="611F1644" w14:textId="77777777" w:rsidR="00D73BF7" w:rsidRPr="00217A7A" w:rsidRDefault="00D73BF7" w:rsidP="00D73BF7">
      <w:pPr>
        <w:numPr>
          <w:ilvl w:val="0"/>
          <w:numId w:val="29"/>
        </w:numPr>
        <w:spacing w:before="12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Scope of Supply </w:t>
      </w:r>
    </w:p>
    <w:p w14:paraId="5D202216" w14:textId="41396447" w:rsidR="005D5A90" w:rsidRPr="00217A7A" w:rsidRDefault="00D73BF7" w:rsidP="00C449CC">
      <w:pPr>
        <w:tabs>
          <w:tab w:val="left" w:pos="851"/>
          <w:tab w:val="left" w:pos="993"/>
        </w:tabs>
        <w:jc w:val="both"/>
        <w:rPr>
          <w:rFonts w:asciiTheme="majorBidi" w:hAnsiTheme="majorBidi" w:cstheme="majorBidi"/>
          <w:b/>
          <w:bCs/>
          <w:sz w:val="18"/>
          <w:szCs w:val="18"/>
          <w:lang w:val="en-GB"/>
        </w:rPr>
      </w:pPr>
      <w:r w:rsidRPr="00217A7A">
        <w:rPr>
          <w:rFonts w:asciiTheme="majorBidi" w:hAnsiTheme="majorBidi" w:cstheme="majorBidi"/>
          <w:sz w:val="18"/>
          <w:szCs w:val="18"/>
          <w:lang w:val="en-GB"/>
        </w:rPr>
        <w:t>The subject</w:t>
      </w:r>
      <w:r w:rsidR="00C75924" w:rsidRPr="00217A7A">
        <w:rPr>
          <w:rFonts w:asciiTheme="majorBidi" w:hAnsiTheme="majorBidi" w:cstheme="majorBidi"/>
          <w:sz w:val="18"/>
          <w:szCs w:val="18"/>
          <w:lang w:val="en-GB"/>
        </w:rPr>
        <w:t xml:space="preserve"> of the contract is the supply and delivery</w:t>
      </w:r>
      <w:r w:rsidR="00566BC4" w:rsidRPr="00217A7A">
        <w:rPr>
          <w:rFonts w:asciiTheme="majorBidi" w:hAnsiTheme="majorBidi" w:cstheme="majorBidi"/>
          <w:sz w:val="18"/>
          <w:szCs w:val="18"/>
          <w:lang w:val="en-GB"/>
        </w:rPr>
        <w:t xml:space="preserve"> of all mentioned goods to </w:t>
      </w:r>
      <w:r w:rsidR="006316BF" w:rsidRPr="00217A7A">
        <w:rPr>
          <w:rFonts w:asciiTheme="majorBidi" w:hAnsiTheme="majorBidi" w:cstheme="majorBidi"/>
          <w:sz w:val="18"/>
          <w:szCs w:val="18"/>
          <w:lang w:val="en-GB"/>
        </w:rPr>
        <w:t xml:space="preserve">the </w:t>
      </w:r>
      <w:r w:rsidR="00566BC4" w:rsidRPr="00217A7A">
        <w:rPr>
          <w:rFonts w:asciiTheme="majorBidi" w:hAnsiTheme="majorBidi" w:cstheme="majorBidi"/>
          <w:sz w:val="18"/>
          <w:szCs w:val="18"/>
          <w:lang w:val="en-GB"/>
        </w:rPr>
        <w:t>project s</w:t>
      </w:r>
      <w:r w:rsidR="00E8270B" w:rsidRPr="00217A7A">
        <w:rPr>
          <w:rFonts w:asciiTheme="majorBidi" w:hAnsiTheme="majorBidi" w:cstheme="majorBidi"/>
          <w:sz w:val="18"/>
          <w:szCs w:val="18"/>
          <w:lang w:val="en-GB"/>
        </w:rPr>
        <w:t>ite (</w:t>
      </w:r>
      <w:r w:rsidR="00D36B6D" w:rsidRPr="00217A7A">
        <w:rPr>
          <w:rFonts w:asciiTheme="majorBidi" w:hAnsiTheme="majorBidi" w:cstheme="majorBidi"/>
          <w:sz w:val="18"/>
          <w:szCs w:val="18"/>
          <w:lang w:val="en-GB"/>
        </w:rPr>
        <w:t xml:space="preserve">Pul e </w:t>
      </w:r>
      <w:r w:rsidR="00482CBD" w:rsidRPr="00217A7A">
        <w:rPr>
          <w:rFonts w:asciiTheme="majorBidi" w:hAnsiTheme="majorBidi" w:cstheme="majorBidi"/>
          <w:sz w:val="18"/>
          <w:szCs w:val="18"/>
          <w:lang w:val="en-GB"/>
        </w:rPr>
        <w:t>Alam &amp;</w:t>
      </w:r>
      <w:r w:rsidR="007E5A7F" w:rsidRPr="00217A7A">
        <w:rPr>
          <w:rFonts w:asciiTheme="majorBidi" w:hAnsiTheme="majorBidi" w:cstheme="majorBidi"/>
          <w:sz w:val="18"/>
          <w:szCs w:val="18"/>
          <w:lang w:val="en-GB"/>
        </w:rPr>
        <w:t xml:space="preserve"> </w:t>
      </w:r>
      <w:r w:rsidR="00D36B6D" w:rsidRPr="00217A7A">
        <w:rPr>
          <w:rFonts w:asciiTheme="majorBidi" w:hAnsiTheme="majorBidi" w:cstheme="majorBidi"/>
          <w:sz w:val="18"/>
          <w:szCs w:val="18"/>
          <w:lang w:val="en-GB"/>
        </w:rPr>
        <w:t xml:space="preserve">Baraki </w:t>
      </w:r>
      <w:r w:rsidR="00905CFF" w:rsidRPr="00217A7A">
        <w:rPr>
          <w:rFonts w:asciiTheme="majorBidi" w:hAnsiTheme="majorBidi" w:cstheme="majorBidi"/>
          <w:sz w:val="18"/>
          <w:szCs w:val="18"/>
          <w:lang w:val="en-GB"/>
        </w:rPr>
        <w:t>Barak districts</w:t>
      </w:r>
      <w:r w:rsidR="0014278A" w:rsidRPr="00217A7A">
        <w:rPr>
          <w:rFonts w:asciiTheme="majorBidi" w:hAnsiTheme="majorBidi" w:cstheme="majorBidi"/>
          <w:sz w:val="18"/>
          <w:szCs w:val="18"/>
          <w:lang w:val="en-GB"/>
        </w:rPr>
        <w:t xml:space="preserve"> of </w:t>
      </w:r>
      <w:r w:rsidR="00905CFF" w:rsidRPr="00217A7A">
        <w:rPr>
          <w:rFonts w:asciiTheme="majorBidi" w:hAnsiTheme="majorBidi" w:cstheme="majorBidi"/>
          <w:sz w:val="18"/>
          <w:szCs w:val="18"/>
          <w:lang w:val="en-GB"/>
        </w:rPr>
        <w:t>Logar Province</w:t>
      </w:r>
      <w:r w:rsidR="00DC333A" w:rsidRPr="00217A7A">
        <w:rPr>
          <w:rFonts w:asciiTheme="majorBidi" w:hAnsiTheme="majorBidi" w:cstheme="majorBidi"/>
          <w:sz w:val="18"/>
          <w:szCs w:val="18"/>
          <w:lang w:val="en-GB"/>
        </w:rPr>
        <w:t>) supplies</w:t>
      </w:r>
      <w:r w:rsidRPr="00217A7A">
        <w:rPr>
          <w:rFonts w:asciiTheme="majorBidi" w:hAnsiTheme="majorBidi" w:cstheme="majorBidi"/>
          <w:sz w:val="18"/>
          <w:szCs w:val="18"/>
          <w:lang w:val="en-GB"/>
        </w:rPr>
        <w:t xml:space="preserve"> described in the Price and Technical Data Form in Annex 1. </w:t>
      </w:r>
    </w:p>
    <w:p w14:paraId="3CA65793" w14:textId="77777777" w:rsidR="00C449CC" w:rsidRPr="00217A7A" w:rsidRDefault="00C449CC" w:rsidP="00C449CC">
      <w:pPr>
        <w:tabs>
          <w:tab w:val="left" w:pos="851"/>
          <w:tab w:val="left" w:pos="993"/>
        </w:tabs>
        <w:jc w:val="both"/>
        <w:rPr>
          <w:rFonts w:asciiTheme="majorBidi" w:hAnsiTheme="majorBidi" w:cstheme="majorBidi"/>
          <w:b/>
          <w:bCs/>
          <w:sz w:val="18"/>
          <w:szCs w:val="18"/>
          <w:lang w:val="en-GB"/>
        </w:rPr>
      </w:pPr>
    </w:p>
    <w:p w14:paraId="34C89200" w14:textId="0C298C6C" w:rsidR="00D73BF7" w:rsidRPr="00217A7A" w:rsidRDefault="001C764D">
      <w:pPr>
        <w:numPr>
          <w:ilvl w:val="0"/>
          <w:numId w:val="33"/>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 </w:t>
      </w:r>
      <w:r w:rsidR="00CB32BF">
        <w:rPr>
          <w:rFonts w:asciiTheme="majorBidi" w:hAnsiTheme="majorBidi" w:cstheme="majorBidi"/>
          <w:b/>
          <w:sz w:val="22"/>
          <w:szCs w:val="22"/>
          <w:lang w:val="en-GB"/>
        </w:rPr>
        <w:t>After-sales</w:t>
      </w:r>
      <w:r w:rsidR="00D73BF7" w:rsidRPr="00217A7A">
        <w:rPr>
          <w:rFonts w:asciiTheme="majorBidi" w:hAnsiTheme="majorBidi" w:cstheme="majorBidi"/>
          <w:b/>
          <w:sz w:val="22"/>
          <w:szCs w:val="22"/>
          <w:lang w:val="en-GB"/>
        </w:rPr>
        <w:t xml:space="preserve"> Service</w:t>
      </w:r>
    </w:p>
    <w:p w14:paraId="0D95D9BA" w14:textId="30FCB3B2" w:rsidR="00831A73" w:rsidRPr="00217A7A" w:rsidRDefault="00905CFF" w:rsidP="00807384">
      <w:pPr>
        <w:tabs>
          <w:tab w:val="num" w:pos="180"/>
        </w:tabs>
        <w:autoSpaceDE w:val="0"/>
        <w:autoSpaceDN w:val="0"/>
        <w:adjustRightInd w:val="0"/>
        <w:rPr>
          <w:rFonts w:asciiTheme="majorBidi" w:hAnsiTheme="majorBidi" w:cstheme="majorBidi"/>
          <w:color w:val="FF0000"/>
          <w:sz w:val="18"/>
          <w:szCs w:val="18"/>
          <w:lang w:val="en-GB"/>
        </w:rPr>
      </w:pPr>
      <w:r w:rsidRPr="00217A7A">
        <w:rPr>
          <w:rFonts w:asciiTheme="majorBidi" w:hAnsiTheme="majorBidi" w:cstheme="majorBidi"/>
          <w:sz w:val="18"/>
          <w:szCs w:val="18"/>
          <w:lang w:val="en-GB"/>
        </w:rPr>
        <w:t>The supplier must guarantee wheat seed germination, purity</w:t>
      </w:r>
      <w:r w:rsidR="00CB32BF">
        <w:rPr>
          <w:rFonts w:asciiTheme="majorBidi" w:hAnsiTheme="majorBidi" w:cstheme="majorBidi"/>
          <w:sz w:val="18"/>
          <w:szCs w:val="18"/>
          <w:lang w:val="en-GB"/>
        </w:rPr>
        <w:t>,</w:t>
      </w:r>
      <w:r w:rsidRPr="00217A7A">
        <w:rPr>
          <w:rFonts w:asciiTheme="majorBidi" w:hAnsiTheme="majorBidi" w:cstheme="majorBidi"/>
          <w:sz w:val="18"/>
          <w:szCs w:val="18"/>
          <w:lang w:val="en-GB"/>
        </w:rPr>
        <w:t xml:space="preserve"> and authenticity of DAP and urea fertilizer as per the mentioned specifications. The</w:t>
      </w:r>
      <w:r w:rsidR="00D73BF7" w:rsidRPr="00217A7A">
        <w:rPr>
          <w:rFonts w:asciiTheme="majorBidi" w:hAnsiTheme="majorBidi" w:cstheme="majorBidi"/>
          <w:sz w:val="18"/>
          <w:szCs w:val="18"/>
          <w:lang w:val="en-GB"/>
        </w:rPr>
        <w:t xml:space="preserve"> </w:t>
      </w:r>
      <w:r w:rsidRPr="00217A7A">
        <w:rPr>
          <w:rFonts w:asciiTheme="majorBidi" w:hAnsiTheme="majorBidi" w:cstheme="majorBidi"/>
          <w:sz w:val="18"/>
          <w:szCs w:val="18"/>
          <w:lang w:val="en-GB"/>
        </w:rPr>
        <w:t>s</w:t>
      </w:r>
    </w:p>
    <w:p w14:paraId="48CE723C" w14:textId="233B4034" w:rsidR="00D73BF7" w:rsidRPr="00217A7A" w:rsidRDefault="00D73BF7" w:rsidP="00C449CC">
      <w:pPr>
        <w:autoSpaceDE w:val="0"/>
        <w:autoSpaceDN w:val="0"/>
        <w:adjustRightInd w:val="0"/>
        <w:rPr>
          <w:rFonts w:asciiTheme="majorBidi" w:hAnsiTheme="majorBidi" w:cstheme="majorBidi"/>
          <w:color w:val="FF0000"/>
          <w:sz w:val="18"/>
          <w:szCs w:val="18"/>
          <w:lang w:val="en-GB"/>
        </w:rPr>
      </w:pPr>
    </w:p>
    <w:p w14:paraId="33015472" w14:textId="77777777" w:rsidR="00831A73" w:rsidRPr="00217A7A" w:rsidRDefault="00831A73" w:rsidP="00831A73">
      <w:pPr>
        <w:numPr>
          <w:ilvl w:val="0"/>
          <w:numId w:val="42"/>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lastRenderedPageBreak/>
        <w:t>Minimum Eligibility Criteria</w:t>
      </w:r>
    </w:p>
    <w:p w14:paraId="55115B6D" w14:textId="77777777" w:rsidR="003811F5" w:rsidRPr="00217A7A" w:rsidRDefault="00831A73" w:rsidP="00495738">
      <w:p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The supplier must complete the following documents to be </w:t>
      </w:r>
      <w:r w:rsidR="003811F5" w:rsidRPr="00217A7A">
        <w:rPr>
          <w:rFonts w:asciiTheme="majorBidi" w:hAnsiTheme="majorBidi" w:cstheme="majorBidi"/>
          <w:bCs/>
          <w:sz w:val="18"/>
          <w:szCs w:val="18"/>
          <w:lang w:val="en-GB"/>
        </w:rPr>
        <w:t>eligible for this procurement process:</w:t>
      </w:r>
    </w:p>
    <w:p w14:paraId="15ED3F6A" w14:textId="66F54DC4" w:rsidR="00831A73" w:rsidRPr="00217A7A" w:rsidRDefault="009237AB" w:rsidP="00495738">
      <w:pPr>
        <w:pStyle w:val="ListParagraph"/>
        <w:numPr>
          <w:ilvl w:val="0"/>
          <w:numId w:val="4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Accept </w:t>
      </w:r>
      <w:r w:rsidR="00CC493E" w:rsidRPr="00217A7A">
        <w:rPr>
          <w:rFonts w:asciiTheme="majorBidi" w:hAnsiTheme="majorBidi" w:cstheme="majorBidi"/>
          <w:bCs/>
          <w:sz w:val="18"/>
          <w:szCs w:val="18"/>
          <w:lang w:val="en-GB"/>
        </w:rPr>
        <w:t>RRAA</w:t>
      </w:r>
      <w:r w:rsidRPr="00217A7A">
        <w:rPr>
          <w:rFonts w:asciiTheme="majorBidi" w:hAnsiTheme="majorBidi" w:cstheme="majorBidi"/>
          <w:bCs/>
          <w:sz w:val="18"/>
          <w:szCs w:val="18"/>
          <w:lang w:val="en-GB"/>
        </w:rPr>
        <w:t xml:space="preserve"> General Terms and Conditions and Code of Conduct</w:t>
      </w:r>
    </w:p>
    <w:p w14:paraId="49A67EAE" w14:textId="698690CC" w:rsidR="009237AB" w:rsidRPr="00217A7A" w:rsidRDefault="009237AB" w:rsidP="00495738">
      <w:pPr>
        <w:pStyle w:val="ListParagraph"/>
        <w:numPr>
          <w:ilvl w:val="0"/>
          <w:numId w:val="4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Attached </w:t>
      </w:r>
      <w:r w:rsidR="00CB32BF">
        <w:rPr>
          <w:rFonts w:asciiTheme="majorBidi" w:hAnsiTheme="majorBidi" w:cstheme="majorBidi"/>
          <w:bCs/>
          <w:sz w:val="18"/>
          <w:szCs w:val="18"/>
          <w:lang w:val="en-GB"/>
        </w:rPr>
        <w:t xml:space="preserve">is </w:t>
      </w:r>
      <w:r w:rsidRPr="00217A7A">
        <w:rPr>
          <w:rFonts w:asciiTheme="majorBidi" w:hAnsiTheme="majorBidi" w:cstheme="majorBidi"/>
          <w:bCs/>
          <w:sz w:val="18"/>
          <w:szCs w:val="18"/>
          <w:lang w:val="en-GB"/>
        </w:rPr>
        <w:t>a Valid Business License</w:t>
      </w:r>
      <w:r w:rsidR="00EF6B01" w:rsidRPr="00217A7A">
        <w:rPr>
          <w:rFonts w:asciiTheme="majorBidi" w:hAnsiTheme="majorBidi" w:cstheme="majorBidi"/>
          <w:bCs/>
          <w:sz w:val="18"/>
          <w:szCs w:val="18"/>
          <w:lang w:val="en-GB"/>
        </w:rPr>
        <w:t xml:space="preserve"> /AISA </w:t>
      </w:r>
      <w:r w:rsidR="00D36B6D" w:rsidRPr="00217A7A">
        <w:rPr>
          <w:rFonts w:asciiTheme="majorBidi" w:hAnsiTheme="majorBidi" w:cstheme="majorBidi"/>
          <w:bCs/>
          <w:sz w:val="18"/>
          <w:szCs w:val="18"/>
          <w:lang w:val="en-GB"/>
        </w:rPr>
        <w:t>certificate.</w:t>
      </w:r>
      <w:r w:rsidR="00EF6B01" w:rsidRPr="00217A7A">
        <w:rPr>
          <w:rFonts w:asciiTheme="majorBidi" w:hAnsiTheme="majorBidi" w:cstheme="majorBidi"/>
          <w:bCs/>
          <w:sz w:val="18"/>
          <w:szCs w:val="18"/>
          <w:lang w:val="en-GB"/>
        </w:rPr>
        <w:t xml:space="preserve"> </w:t>
      </w:r>
    </w:p>
    <w:p w14:paraId="023ADEE9" w14:textId="3BC7D1E8" w:rsidR="00807384" w:rsidRPr="00217A7A" w:rsidRDefault="009237AB" w:rsidP="00905CFF">
      <w:pPr>
        <w:pStyle w:val="ListParagraph"/>
        <w:numPr>
          <w:ilvl w:val="0"/>
          <w:numId w:val="43"/>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Complete the RFQ sign and stamp</w:t>
      </w:r>
      <w:r w:rsidR="00FB7F27" w:rsidRPr="00217A7A">
        <w:rPr>
          <w:rFonts w:asciiTheme="majorBidi" w:hAnsiTheme="majorBidi" w:cstheme="majorBidi"/>
          <w:bCs/>
          <w:sz w:val="18"/>
          <w:szCs w:val="18"/>
          <w:lang w:val="en-GB"/>
        </w:rPr>
        <w:t xml:space="preserve"> (each page)</w:t>
      </w:r>
    </w:p>
    <w:p w14:paraId="574E47EE" w14:textId="5D9405B2" w:rsidR="00B76734" w:rsidRPr="00366F41" w:rsidRDefault="00C071A7" w:rsidP="00E438CB">
      <w:pPr>
        <w:pStyle w:val="ListParagraph"/>
        <w:numPr>
          <w:ilvl w:val="0"/>
          <w:numId w:val="43"/>
        </w:numPr>
        <w:autoSpaceDE w:val="0"/>
        <w:autoSpaceDN w:val="0"/>
        <w:adjustRightInd w:val="0"/>
        <w:rPr>
          <w:rFonts w:asciiTheme="majorBidi" w:hAnsiTheme="majorBidi" w:cstheme="majorBidi"/>
          <w:bCs/>
          <w:color w:val="000000" w:themeColor="text1"/>
          <w:sz w:val="18"/>
          <w:szCs w:val="18"/>
          <w:lang w:val="en-GB"/>
        </w:rPr>
      </w:pPr>
      <w:r w:rsidRPr="00366F41">
        <w:rPr>
          <w:rFonts w:asciiTheme="majorBidi" w:hAnsiTheme="majorBidi" w:cstheme="majorBidi"/>
          <w:bCs/>
          <w:color w:val="000000" w:themeColor="text1"/>
          <w:sz w:val="18"/>
          <w:szCs w:val="18"/>
          <w:lang w:val="en-GB"/>
        </w:rPr>
        <w:t>A</w:t>
      </w:r>
      <w:r w:rsidR="00B76734" w:rsidRPr="00366F41">
        <w:rPr>
          <w:rFonts w:asciiTheme="majorBidi" w:hAnsiTheme="majorBidi" w:cstheme="majorBidi"/>
          <w:bCs/>
          <w:color w:val="000000" w:themeColor="text1"/>
          <w:sz w:val="18"/>
          <w:szCs w:val="18"/>
          <w:lang w:val="en-GB"/>
        </w:rPr>
        <w:t xml:space="preserve">t least </w:t>
      </w:r>
      <w:r w:rsidRPr="00366F41">
        <w:rPr>
          <w:rFonts w:asciiTheme="majorBidi" w:hAnsiTheme="majorBidi" w:cstheme="majorBidi"/>
          <w:bCs/>
          <w:color w:val="000000" w:themeColor="text1"/>
          <w:sz w:val="18"/>
          <w:szCs w:val="18"/>
          <w:lang w:val="en-GB"/>
        </w:rPr>
        <w:t xml:space="preserve">3 </w:t>
      </w:r>
      <w:r w:rsidR="00CC493E" w:rsidRPr="00366F41">
        <w:rPr>
          <w:rFonts w:asciiTheme="majorBidi" w:hAnsiTheme="majorBidi" w:cstheme="majorBidi"/>
          <w:bCs/>
          <w:color w:val="000000" w:themeColor="text1"/>
          <w:sz w:val="18"/>
          <w:szCs w:val="18"/>
          <w:lang w:val="en-GB"/>
        </w:rPr>
        <w:t>references</w:t>
      </w:r>
      <w:r w:rsidRPr="00366F41">
        <w:rPr>
          <w:rFonts w:asciiTheme="majorBidi" w:hAnsiTheme="majorBidi" w:cstheme="majorBidi"/>
          <w:bCs/>
          <w:color w:val="000000" w:themeColor="text1"/>
          <w:sz w:val="18"/>
          <w:szCs w:val="18"/>
          <w:lang w:val="en-GB"/>
        </w:rPr>
        <w:t xml:space="preserve"> to be provided.</w:t>
      </w:r>
    </w:p>
    <w:p w14:paraId="712A6879" w14:textId="4896C920" w:rsidR="00876A5D" w:rsidRPr="00366F41" w:rsidRDefault="00E76A7E" w:rsidP="003B21E7">
      <w:pPr>
        <w:pStyle w:val="ListParagraph"/>
        <w:numPr>
          <w:ilvl w:val="0"/>
          <w:numId w:val="43"/>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Guaranty letter separat</w:t>
      </w:r>
      <w:r w:rsidR="00C071A7" w:rsidRPr="00366F41">
        <w:rPr>
          <w:rFonts w:asciiTheme="majorBidi" w:hAnsiTheme="majorBidi" w:cstheme="majorBidi"/>
          <w:bCs/>
          <w:color w:val="000000" w:themeColor="text1"/>
          <w:sz w:val="18"/>
          <w:szCs w:val="18"/>
          <w:lang w:val="en-GB"/>
        </w:rPr>
        <w:t xml:space="preserve">ely </w:t>
      </w:r>
      <w:r w:rsidR="00CB32BF">
        <w:rPr>
          <w:rFonts w:asciiTheme="majorBidi" w:hAnsiTheme="majorBidi" w:cstheme="majorBidi"/>
          <w:bCs/>
          <w:color w:val="000000" w:themeColor="text1"/>
          <w:sz w:val="18"/>
          <w:szCs w:val="18"/>
          <w:lang w:val="en-GB"/>
        </w:rPr>
        <w:t>on</w:t>
      </w:r>
      <w:r w:rsidR="00C071A7" w:rsidRPr="00366F41">
        <w:rPr>
          <w:rFonts w:asciiTheme="majorBidi" w:hAnsiTheme="majorBidi" w:cstheme="majorBidi"/>
          <w:bCs/>
          <w:color w:val="000000" w:themeColor="text1"/>
          <w:sz w:val="18"/>
          <w:szCs w:val="18"/>
          <w:lang w:val="en-GB"/>
        </w:rPr>
        <w:t xml:space="preserve"> company </w:t>
      </w:r>
      <w:r w:rsidR="00CB32BF">
        <w:rPr>
          <w:rFonts w:asciiTheme="majorBidi" w:hAnsiTheme="majorBidi" w:cstheme="majorBidi"/>
          <w:bCs/>
          <w:color w:val="000000" w:themeColor="text1"/>
          <w:sz w:val="18"/>
          <w:szCs w:val="18"/>
          <w:lang w:val="en-GB"/>
        </w:rPr>
        <w:t>letterhead</w:t>
      </w:r>
      <w:r w:rsidR="00C071A7" w:rsidRPr="00366F41">
        <w:rPr>
          <w:rFonts w:asciiTheme="majorBidi" w:hAnsiTheme="majorBidi" w:cstheme="majorBidi"/>
          <w:bCs/>
          <w:color w:val="000000" w:themeColor="text1"/>
          <w:sz w:val="18"/>
          <w:szCs w:val="18"/>
          <w:lang w:val="en-GB"/>
        </w:rPr>
        <w:t xml:space="preserve"> </w:t>
      </w:r>
      <w:r w:rsidR="00CB32BF">
        <w:rPr>
          <w:rFonts w:asciiTheme="majorBidi" w:hAnsiTheme="majorBidi" w:cstheme="majorBidi"/>
          <w:bCs/>
          <w:color w:val="000000" w:themeColor="text1"/>
          <w:sz w:val="18"/>
          <w:szCs w:val="18"/>
          <w:lang w:val="en-GB"/>
        </w:rPr>
        <w:t>signed</w:t>
      </w:r>
      <w:r w:rsidRPr="00366F41">
        <w:rPr>
          <w:rFonts w:asciiTheme="majorBidi" w:hAnsiTheme="majorBidi" w:cstheme="majorBidi"/>
          <w:bCs/>
          <w:color w:val="000000" w:themeColor="text1"/>
          <w:sz w:val="18"/>
          <w:szCs w:val="18"/>
          <w:lang w:val="en-GB"/>
        </w:rPr>
        <w:t xml:space="preserve"> and stamp</w:t>
      </w:r>
      <w:r w:rsidR="00C071A7" w:rsidRPr="00366F41">
        <w:rPr>
          <w:rFonts w:asciiTheme="majorBidi" w:hAnsiTheme="majorBidi" w:cstheme="majorBidi"/>
          <w:bCs/>
          <w:color w:val="000000" w:themeColor="text1"/>
          <w:sz w:val="18"/>
          <w:szCs w:val="18"/>
          <w:lang w:val="en-GB"/>
        </w:rPr>
        <w:t>ed</w:t>
      </w:r>
      <w:r w:rsidR="00881D6C" w:rsidRPr="00366F41">
        <w:rPr>
          <w:rFonts w:asciiTheme="majorBidi" w:hAnsiTheme="majorBidi" w:cstheme="majorBidi"/>
          <w:bCs/>
          <w:color w:val="000000" w:themeColor="text1"/>
          <w:sz w:val="18"/>
          <w:szCs w:val="18"/>
          <w:lang w:val="en-GB"/>
        </w:rPr>
        <w:t>.</w:t>
      </w:r>
    </w:p>
    <w:p w14:paraId="7F136139" w14:textId="5462E64F" w:rsidR="00D764BF" w:rsidRPr="0002324C" w:rsidRDefault="00D764BF" w:rsidP="003B21E7">
      <w:pPr>
        <w:pStyle w:val="ListParagraph"/>
        <w:numPr>
          <w:ilvl w:val="0"/>
          <w:numId w:val="43"/>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 xml:space="preserve">All </w:t>
      </w:r>
      <w:r w:rsidR="00905CFF" w:rsidRPr="00366F41">
        <w:rPr>
          <w:rFonts w:asciiTheme="majorBidi" w:hAnsiTheme="majorBidi" w:cstheme="majorBidi"/>
          <w:bCs/>
          <w:color w:val="000000" w:themeColor="text1"/>
          <w:sz w:val="18"/>
          <w:szCs w:val="18"/>
          <w:lang w:val="en-GB"/>
        </w:rPr>
        <w:t>registered Agriculture</w:t>
      </w:r>
      <w:r w:rsidRPr="00366F41">
        <w:rPr>
          <w:rFonts w:asciiTheme="majorBidi" w:hAnsiTheme="majorBidi" w:cstheme="majorBidi"/>
          <w:bCs/>
          <w:color w:val="000000" w:themeColor="text1"/>
          <w:sz w:val="18"/>
          <w:szCs w:val="18"/>
          <w:lang w:val="en-GB"/>
        </w:rPr>
        <w:t xml:space="preserve"> companies are eli</w:t>
      </w:r>
      <w:r w:rsidR="00670285" w:rsidRPr="00366F41">
        <w:rPr>
          <w:rFonts w:asciiTheme="majorBidi" w:hAnsiTheme="majorBidi" w:cstheme="majorBidi"/>
          <w:bCs/>
          <w:color w:val="000000" w:themeColor="text1"/>
          <w:sz w:val="18"/>
          <w:szCs w:val="18"/>
          <w:lang w:val="en-GB"/>
        </w:rPr>
        <w:t>g</w:t>
      </w:r>
      <w:r w:rsidRPr="00366F41">
        <w:rPr>
          <w:rFonts w:asciiTheme="majorBidi" w:hAnsiTheme="majorBidi" w:cstheme="majorBidi"/>
          <w:bCs/>
          <w:color w:val="000000" w:themeColor="text1"/>
          <w:sz w:val="18"/>
          <w:szCs w:val="18"/>
          <w:lang w:val="en-GB"/>
        </w:rPr>
        <w:t xml:space="preserve">ible to </w:t>
      </w:r>
      <w:r w:rsidR="00670285" w:rsidRPr="00366F41">
        <w:rPr>
          <w:rFonts w:asciiTheme="majorBidi" w:hAnsiTheme="majorBidi" w:cstheme="majorBidi"/>
          <w:bCs/>
          <w:color w:val="000000" w:themeColor="text1"/>
          <w:sz w:val="18"/>
          <w:szCs w:val="18"/>
          <w:lang w:val="en-GB"/>
        </w:rPr>
        <w:t>apply.</w:t>
      </w:r>
      <w:r w:rsidRPr="00366F41">
        <w:rPr>
          <w:rFonts w:asciiTheme="majorBidi" w:hAnsiTheme="majorBidi" w:cstheme="majorBidi"/>
          <w:bCs/>
          <w:color w:val="000000" w:themeColor="text1"/>
          <w:sz w:val="18"/>
          <w:szCs w:val="18"/>
          <w:lang w:val="en-GB"/>
        </w:rPr>
        <w:t xml:space="preserve"> </w:t>
      </w:r>
    </w:p>
    <w:p w14:paraId="084883E9" w14:textId="50374065" w:rsidR="0002324C" w:rsidRPr="00366F41" w:rsidRDefault="0002324C" w:rsidP="003B21E7">
      <w:pPr>
        <w:pStyle w:val="ListParagraph"/>
        <w:numPr>
          <w:ilvl w:val="0"/>
          <w:numId w:val="43"/>
        </w:numPr>
        <w:autoSpaceDE w:val="0"/>
        <w:autoSpaceDN w:val="0"/>
        <w:adjustRightInd w:val="0"/>
        <w:rPr>
          <w:rFonts w:asciiTheme="majorBidi" w:hAnsiTheme="majorBidi" w:cstheme="majorBidi"/>
          <w:color w:val="000000" w:themeColor="text1"/>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p>
    <w:p w14:paraId="02F6E332" w14:textId="77777777" w:rsidR="00797842" w:rsidRPr="00366F41" w:rsidRDefault="00797842" w:rsidP="00E8270B">
      <w:pPr>
        <w:tabs>
          <w:tab w:val="left" w:pos="2930"/>
        </w:tabs>
        <w:rPr>
          <w:rFonts w:asciiTheme="majorBidi" w:hAnsiTheme="majorBidi" w:cstheme="majorBidi"/>
          <w:color w:val="000000" w:themeColor="text1"/>
          <w:sz w:val="18"/>
          <w:szCs w:val="18"/>
          <w:lang w:val="en-GB"/>
        </w:rPr>
      </w:pPr>
    </w:p>
    <w:p w14:paraId="2A3780DC" w14:textId="4201CE0F" w:rsidR="00670285" w:rsidRPr="00217A7A" w:rsidRDefault="00D73BF7" w:rsidP="00670285">
      <w:pPr>
        <w:numPr>
          <w:ilvl w:val="0"/>
          <w:numId w:val="42"/>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Payment</w:t>
      </w:r>
      <w:r w:rsidR="00670285" w:rsidRPr="00217A7A">
        <w:rPr>
          <w:rFonts w:asciiTheme="majorBidi" w:hAnsiTheme="majorBidi" w:cstheme="majorBidi"/>
          <w:sz w:val="22"/>
          <w:szCs w:val="22"/>
          <w:lang w:val="en-GB"/>
        </w:rPr>
        <w:tab/>
      </w:r>
    </w:p>
    <w:p w14:paraId="669AF3FA" w14:textId="478A9308" w:rsidR="00D73BF7" w:rsidRPr="00482CBD" w:rsidRDefault="00670285" w:rsidP="005A5520">
      <w:pPr>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Payment shall be made in the form of bank transfer/Cheque within 20 working days after acceptance of delivery and subsequent acceptance of the bellow documents to the RRAA -Procurement Department. </w:t>
      </w:r>
    </w:p>
    <w:p w14:paraId="618E9E54" w14:textId="77777777" w:rsidR="00D73BF7" w:rsidRPr="00482CBD" w:rsidRDefault="00D73BF7" w:rsidP="00D73BF7">
      <w:pPr>
        <w:autoSpaceDE w:val="0"/>
        <w:autoSpaceDN w:val="0"/>
        <w:adjustRightInd w:val="0"/>
        <w:rPr>
          <w:rFonts w:asciiTheme="majorBidi" w:hAnsiTheme="majorBidi" w:cstheme="majorBidi"/>
          <w:sz w:val="18"/>
          <w:szCs w:val="18"/>
          <w:lang w:val="en-GB"/>
        </w:rPr>
      </w:pPr>
    </w:p>
    <w:p w14:paraId="375CD48F" w14:textId="77777777" w:rsidR="00D73BF7" w:rsidRPr="00482CBD" w:rsidRDefault="003B21E7" w:rsidP="00D73BF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Invoice (one original)</w:t>
      </w:r>
    </w:p>
    <w:p w14:paraId="7F5335D5" w14:textId="7C55BEFB" w:rsidR="00791EE5" w:rsidRPr="00482CBD" w:rsidRDefault="00C35845" w:rsidP="003B21E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Proof of delivery </w:t>
      </w:r>
      <w:r w:rsidR="00970340" w:rsidRPr="00482CBD">
        <w:rPr>
          <w:rFonts w:asciiTheme="majorBidi" w:hAnsiTheme="majorBidi" w:cstheme="majorBidi"/>
          <w:sz w:val="18"/>
          <w:szCs w:val="18"/>
          <w:lang w:val="en-GB"/>
        </w:rPr>
        <w:t>Waybill.</w:t>
      </w:r>
    </w:p>
    <w:p w14:paraId="50ACA382" w14:textId="386DFDDC" w:rsidR="00670285" w:rsidRPr="00482CBD" w:rsidRDefault="00670285" w:rsidP="003B21E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Guaranty letter.</w:t>
      </w:r>
    </w:p>
    <w:p w14:paraId="29E19BA2" w14:textId="78FD68C5" w:rsidR="00EC4465" w:rsidRDefault="00670285" w:rsidP="00C36117">
      <w:pPr>
        <w:numPr>
          <w:ilvl w:val="0"/>
          <w:numId w:val="28"/>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Relevant certificates.</w:t>
      </w:r>
    </w:p>
    <w:p w14:paraId="75B4B4C3"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5C2DB180"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62AD4E70"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7C7063FE"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1A49D1B0"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5BD500F7"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40E01DF7"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0153AEDE" w14:textId="77777777" w:rsidR="00C36117" w:rsidRDefault="00C36117" w:rsidP="00C36117">
      <w:pPr>
        <w:tabs>
          <w:tab w:val="left" w:pos="-993"/>
        </w:tabs>
        <w:autoSpaceDE w:val="0"/>
        <w:autoSpaceDN w:val="0"/>
        <w:adjustRightInd w:val="0"/>
        <w:rPr>
          <w:rFonts w:asciiTheme="majorBidi" w:hAnsiTheme="majorBidi" w:cstheme="majorBidi"/>
          <w:sz w:val="18"/>
          <w:szCs w:val="18"/>
          <w:lang w:val="en-GB"/>
        </w:rPr>
      </w:pPr>
    </w:p>
    <w:p w14:paraId="715CA331" w14:textId="77777777" w:rsidR="00C36117" w:rsidRPr="00C36117" w:rsidRDefault="00C36117" w:rsidP="00C36117">
      <w:pPr>
        <w:tabs>
          <w:tab w:val="left" w:pos="-993"/>
        </w:tabs>
        <w:autoSpaceDE w:val="0"/>
        <w:autoSpaceDN w:val="0"/>
        <w:adjustRightInd w:val="0"/>
        <w:rPr>
          <w:rFonts w:asciiTheme="majorBidi" w:hAnsiTheme="majorBidi" w:cstheme="majorBidi"/>
          <w:sz w:val="18"/>
          <w:szCs w:val="18"/>
          <w:rtl/>
          <w:lang w:val="en-GB"/>
        </w:rPr>
      </w:pPr>
    </w:p>
    <w:p w14:paraId="474625B0" w14:textId="77777777" w:rsidR="00D73BF7" w:rsidRPr="00366F41" w:rsidRDefault="00D73BF7" w:rsidP="00495738">
      <w:pPr>
        <w:tabs>
          <w:tab w:val="left" w:pos="-993"/>
          <w:tab w:val="left" w:pos="851"/>
          <w:tab w:val="left" w:pos="993"/>
        </w:tabs>
        <w:jc w:val="both"/>
        <w:rPr>
          <w:rFonts w:asciiTheme="majorBidi" w:hAnsiTheme="majorBidi" w:cstheme="majorBidi"/>
          <w:b/>
          <w:sz w:val="18"/>
          <w:szCs w:val="18"/>
          <w:lang w:val="en-GB"/>
        </w:rPr>
      </w:pPr>
      <w:r w:rsidRPr="00366F41">
        <w:rPr>
          <w:rFonts w:asciiTheme="majorBidi" w:hAnsiTheme="majorBidi" w:cstheme="majorBidi"/>
          <w:b/>
          <w:sz w:val="18"/>
          <w:szCs w:val="18"/>
          <w:lang w:val="en-GB"/>
        </w:rPr>
        <w:t>QUOTATION SUBMISSION FORM</w:t>
      </w:r>
    </w:p>
    <w:p w14:paraId="6920A00F"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23A95876" w14:textId="77777777" w:rsidR="00DC6570" w:rsidRPr="00366F41" w:rsidRDefault="00DC6570">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caps/>
          <w:sz w:val="18"/>
          <w:szCs w:val="18"/>
          <w:lang w:val="en-GB"/>
        </w:rPr>
        <w:t>Price schedule</w:t>
      </w:r>
    </w:p>
    <w:tbl>
      <w:tblPr>
        <w:tblW w:w="129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080"/>
        <w:gridCol w:w="2702"/>
        <w:gridCol w:w="1080"/>
        <w:gridCol w:w="1170"/>
        <w:gridCol w:w="808"/>
        <w:gridCol w:w="1082"/>
        <w:gridCol w:w="1080"/>
        <w:gridCol w:w="1348"/>
        <w:gridCol w:w="718"/>
        <w:gridCol w:w="718"/>
        <w:gridCol w:w="718"/>
      </w:tblGrid>
      <w:tr w:rsidR="007B1E22" w:rsidRPr="00366F41" w14:paraId="3FC704D8" w14:textId="0825889D" w:rsidTr="007B1E22">
        <w:trPr>
          <w:gridAfter w:val="3"/>
          <w:wAfter w:w="2154" w:type="dxa"/>
          <w:cantSplit/>
          <w:trHeight w:val="579"/>
        </w:trPr>
        <w:tc>
          <w:tcPr>
            <w:tcW w:w="450" w:type="dxa"/>
            <w:shd w:val="clear" w:color="auto" w:fill="D9D9D9" w:themeFill="background1" w:themeFillShade="D9"/>
            <w:vAlign w:val="center"/>
          </w:tcPr>
          <w:p w14:paraId="77F8B67C" w14:textId="700846ED"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No</w:t>
            </w:r>
          </w:p>
        </w:tc>
        <w:tc>
          <w:tcPr>
            <w:tcW w:w="1080" w:type="dxa"/>
            <w:shd w:val="clear" w:color="auto" w:fill="D9D9D9" w:themeFill="background1" w:themeFillShade="D9"/>
            <w:vAlign w:val="center"/>
          </w:tcPr>
          <w:p w14:paraId="1B7DA7DD" w14:textId="0895D4A2"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Item</w:t>
            </w:r>
          </w:p>
        </w:tc>
        <w:tc>
          <w:tcPr>
            <w:tcW w:w="2702" w:type="dxa"/>
            <w:shd w:val="clear" w:color="auto" w:fill="D9D9D9" w:themeFill="background1" w:themeFillShade="D9"/>
            <w:vAlign w:val="center"/>
          </w:tcPr>
          <w:p w14:paraId="1D51E11A" w14:textId="770AF8EE"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Description</w:t>
            </w:r>
          </w:p>
        </w:tc>
        <w:tc>
          <w:tcPr>
            <w:tcW w:w="1080" w:type="dxa"/>
            <w:shd w:val="clear" w:color="auto" w:fill="D9D9D9" w:themeFill="background1" w:themeFillShade="D9"/>
            <w:vAlign w:val="center"/>
          </w:tcPr>
          <w:p w14:paraId="3E9D83A8" w14:textId="7AFCB77F"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Variety/Brand</w:t>
            </w:r>
          </w:p>
        </w:tc>
        <w:tc>
          <w:tcPr>
            <w:tcW w:w="1170" w:type="dxa"/>
            <w:shd w:val="clear" w:color="auto" w:fill="D9D9D9" w:themeFill="background1" w:themeFillShade="D9"/>
            <w:vAlign w:val="center"/>
          </w:tcPr>
          <w:p w14:paraId="3BD08A9D" w14:textId="4C1878D9"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Location</w:t>
            </w:r>
          </w:p>
        </w:tc>
        <w:tc>
          <w:tcPr>
            <w:tcW w:w="808" w:type="dxa"/>
            <w:shd w:val="clear" w:color="auto" w:fill="D9D9D9" w:themeFill="background1" w:themeFillShade="D9"/>
            <w:vAlign w:val="center"/>
          </w:tcPr>
          <w:p w14:paraId="4A6286EC" w14:textId="4327D04C"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UNIT</w:t>
            </w:r>
          </w:p>
        </w:tc>
        <w:tc>
          <w:tcPr>
            <w:tcW w:w="1082" w:type="dxa"/>
            <w:shd w:val="clear" w:color="auto" w:fill="D9D9D9" w:themeFill="background1" w:themeFillShade="D9"/>
            <w:vAlign w:val="center"/>
          </w:tcPr>
          <w:p w14:paraId="40DED610" w14:textId="09FB841F"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rPr>
              <w:t>Quantity</w:t>
            </w:r>
          </w:p>
        </w:tc>
        <w:tc>
          <w:tcPr>
            <w:tcW w:w="1080" w:type="dxa"/>
            <w:shd w:val="clear" w:color="auto" w:fill="D9D9D9" w:themeFill="background1" w:themeFillShade="D9"/>
            <w:vAlign w:val="center"/>
          </w:tcPr>
          <w:p w14:paraId="693B3EFD" w14:textId="458551E5"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Unit Price</w:t>
            </w:r>
          </w:p>
        </w:tc>
        <w:tc>
          <w:tcPr>
            <w:tcW w:w="1348" w:type="dxa"/>
            <w:shd w:val="clear" w:color="auto" w:fill="D9D9D9" w:themeFill="background1" w:themeFillShade="D9"/>
            <w:vAlign w:val="center"/>
          </w:tcPr>
          <w:p w14:paraId="22F69ADF" w14:textId="3ED336F0" w:rsidR="007B1E22" w:rsidRPr="00366F41" w:rsidRDefault="007B1E22" w:rsidP="00AC01F7">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Total</w:t>
            </w:r>
          </w:p>
        </w:tc>
      </w:tr>
      <w:tr w:rsidR="007B1E22" w:rsidRPr="00366F41" w14:paraId="41000760" w14:textId="69A01A73" w:rsidTr="007B1E22">
        <w:trPr>
          <w:gridAfter w:val="3"/>
          <w:wAfter w:w="2154" w:type="dxa"/>
          <w:trHeight w:val="432"/>
        </w:trPr>
        <w:tc>
          <w:tcPr>
            <w:tcW w:w="450" w:type="dxa"/>
            <w:vAlign w:val="center"/>
          </w:tcPr>
          <w:p w14:paraId="65FF7014" w14:textId="57F515DD"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1</w:t>
            </w:r>
          </w:p>
        </w:tc>
        <w:tc>
          <w:tcPr>
            <w:tcW w:w="1080" w:type="dxa"/>
            <w:tcBorders>
              <w:top w:val="single" w:sz="4" w:space="0" w:color="auto"/>
              <w:left w:val="single" w:sz="4" w:space="0" w:color="auto"/>
              <w:bottom w:val="single" w:sz="4" w:space="0" w:color="auto"/>
              <w:right w:val="single" w:sz="4" w:space="0" w:color="auto"/>
            </w:tcBorders>
            <w:vAlign w:val="center"/>
          </w:tcPr>
          <w:p w14:paraId="137BAD99" w14:textId="0C4D8C21"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2702" w:type="dxa"/>
            <w:tcBorders>
              <w:top w:val="single" w:sz="4" w:space="0" w:color="auto"/>
              <w:left w:val="single" w:sz="4" w:space="0" w:color="auto"/>
              <w:bottom w:val="single" w:sz="4" w:space="0" w:color="auto"/>
              <w:right w:val="nil"/>
            </w:tcBorders>
            <w:shd w:val="clear" w:color="auto" w:fill="auto"/>
          </w:tcPr>
          <w:p w14:paraId="3207EFC6" w14:textId="2A22A0F1" w:rsidR="007B1E22" w:rsidRPr="00D97593"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proofErr w:type="spellStart"/>
            <w:r>
              <w:rPr>
                <w:rFonts w:asciiTheme="majorBidi" w:hAnsiTheme="majorBidi" w:cstheme="majorBidi"/>
                <w:sz w:val="18"/>
                <w:szCs w:val="18"/>
                <w:lang w:val="en-US"/>
              </w:rPr>
              <w:t>Chont</w:t>
            </w:r>
            <w:proofErr w:type="spellEnd"/>
            <w:r>
              <w:rPr>
                <w:rFonts w:asciiTheme="majorBidi" w:hAnsiTheme="majorBidi" w:cstheme="majorBidi"/>
                <w:sz w:val="18"/>
                <w:szCs w:val="18"/>
                <w:lang w:val="en-US"/>
              </w:rPr>
              <w:t xml:space="preserve"> 01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Weight 50 KG</w:t>
            </w:r>
            <w:r>
              <w:rPr>
                <w:rFonts w:asciiTheme="majorBidi" w:hAnsiTheme="majorBidi" w:cstheme="majorBidi"/>
                <w:sz w:val="18"/>
                <w:szCs w:val="18"/>
                <w:lang w:val="en-US"/>
              </w:rPr>
              <w:t xml:space="preserve"> Packing in standard 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along with Supplier logo and verity description on bag.</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6 zones of Pol-e-Alam).</w:t>
            </w:r>
          </w:p>
          <w:p w14:paraId="7586588A" w14:textId="77777777" w:rsidR="007B1E22" w:rsidRPr="00D97593" w:rsidRDefault="007B1E22" w:rsidP="00427ACD">
            <w:pPr>
              <w:rPr>
                <w:rFonts w:asciiTheme="majorBidi" w:hAnsiTheme="majorBidi" w:cstheme="majorBidi"/>
                <w:sz w:val="18"/>
                <w:szCs w:val="18"/>
                <w:lang w:val="en-US"/>
              </w:rPr>
            </w:pPr>
          </w:p>
          <w:p w14:paraId="0ABF8381" w14:textId="72D17700" w:rsidR="007B1E22" w:rsidRPr="00366F41" w:rsidRDefault="007B1E22" w:rsidP="00427ACD">
            <w:pPr>
              <w:rPr>
                <w:rFonts w:asciiTheme="majorBidi" w:hAnsiTheme="majorBidi" w:cstheme="majorBidi"/>
                <w:sz w:val="18"/>
                <w:szCs w:val="18"/>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02492D3" w14:textId="6DA6EA99"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proofErr w:type="spellStart"/>
            <w:r w:rsidRPr="00366F41">
              <w:rPr>
                <w:rFonts w:asciiTheme="majorBidi" w:hAnsiTheme="majorBidi" w:cstheme="majorBidi"/>
                <w:sz w:val="18"/>
                <w:szCs w:val="18"/>
                <w:lang w:val="en-US"/>
              </w:rPr>
              <w:t>Ch</w:t>
            </w:r>
            <w:r>
              <w:rPr>
                <w:rFonts w:asciiTheme="majorBidi" w:hAnsiTheme="majorBidi" w:cstheme="majorBidi"/>
                <w:sz w:val="18"/>
                <w:szCs w:val="18"/>
                <w:lang w:val="en-US"/>
              </w:rPr>
              <w:t>o</w:t>
            </w:r>
            <w:r w:rsidRPr="00366F41">
              <w:rPr>
                <w:rFonts w:asciiTheme="majorBidi" w:hAnsiTheme="majorBidi" w:cstheme="majorBidi"/>
                <w:sz w:val="18"/>
                <w:szCs w:val="18"/>
                <w:lang w:val="en-US"/>
              </w:rPr>
              <w:t>nt</w:t>
            </w:r>
            <w:proofErr w:type="spellEnd"/>
            <w:r w:rsidRPr="00366F41">
              <w:rPr>
                <w:rFonts w:asciiTheme="majorBidi" w:hAnsiTheme="majorBidi" w:cstheme="majorBidi"/>
                <w:sz w:val="18"/>
                <w:szCs w:val="18"/>
                <w:lang w:val="en-US"/>
              </w:rPr>
              <w:t xml:space="preserve"> </w:t>
            </w:r>
            <w:r>
              <w:rPr>
                <w:rFonts w:asciiTheme="majorBidi" w:hAnsiTheme="majorBidi" w:cstheme="majorBidi"/>
                <w:sz w:val="18"/>
                <w:szCs w:val="18"/>
                <w:lang w:val="en-US"/>
              </w:rPr>
              <w:t>01</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62193E0" w14:textId="629A0718"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808" w:type="dxa"/>
            <w:vAlign w:val="center"/>
          </w:tcPr>
          <w:p w14:paraId="1132CF85" w14:textId="4D700463"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sidRPr="00366F41">
              <w:rPr>
                <w:rFonts w:asciiTheme="majorBidi" w:hAnsiTheme="majorBidi" w:cstheme="majorBidi"/>
                <w:b/>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654FDE4E" w14:textId="21E21050"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1080" w:type="dxa"/>
            <w:vAlign w:val="center"/>
          </w:tcPr>
          <w:p w14:paraId="441050FE"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3E23ABE2"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5920E0C4" w14:textId="7985CB79" w:rsidTr="007B1E22">
        <w:trPr>
          <w:gridAfter w:val="3"/>
          <w:wAfter w:w="2154" w:type="dxa"/>
          <w:trHeight w:val="1029"/>
        </w:trPr>
        <w:tc>
          <w:tcPr>
            <w:tcW w:w="450" w:type="dxa"/>
            <w:vAlign w:val="center"/>
          </w:tcPr>
          <w:p w14:paraId="3927C551" w14:textId="70549586"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2</w:t>
            </w:r>
          </w:p>
        </w:tc>
        <w:tc>
          <w:tcPr>
            <w:tcW w:w="1080" w:type="dxa"/>
            <w:tcBorders>
              <w:top w:val="single" w:sz="4" w:space="0" w:color="auto"/>
              <w:left w:val="single" w:sz="4" w:space="0" w:color="auto"/>
              <w:bottom w:val="single" w:sz="4" w:space="0" w:color="auto"/>
              <w:right w:val="single" w:sz="4" w:space="0" w:color="auto"/>
            </w:tcBorders>
            <w:vAlign w:val="center"/>
          </w:tcPr>
          <w:p w14:paraId="45C98D4A" w14:textId="16057D6C"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36614AE4" w14:textId="35F09B49"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Wahdat 15 with 85% or over 85% germination rate and 98% purity (free from soil, </w:t>
            </w:r>
            <w:proofErr w:type="gramStart"/>
            <w:r>
              <w:rPr>
                <w:rFonts w:asciiTheme="majorBidi" w:hAnsiTheme="majorBidi" w:cstheme="majorBidi"/>
                <w:sz w:val="18"/>
                <w:szCs w:val="18"/>
                <w:lang w:val="en-US"/>
              </w:rPr>
              <w:t>sand</w:t>
            </w:r>
            <w:proofErr w:type="gramEnd"/>
            <w:r>
              <w:rPr>
                <w:rFonts w:asciiTheme="majorBidi" w:hAnsiTheme="majorBidi" w:cstheme="majorBidi"/>
                <w:sz w:val="18"/>
                <w:szCs w:val="18"/>
                <w:lang w:val="en-US"/>
              </w:rPr>
              <w:t xml:space="preserve">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 xml:space="preserve">KG </w:t>
            </w:r>
            <w:r>
              <w:rPr>
                <w:rFonts w:asciiTheme="majorBidi" w:hAnsiTheme="majorBidi" w:cstheme="majorBidi"/>
                <w:sz w:val="18"/>
                <w:szCs w:val="18"/>
                <w:lang w:val="en-US"/>
              </w:rPr>
              <w:lastRenderedPageBreak/>
              <w:t xml:space="preserve">Packing in standard </w:t>
            </w:r>
            <w:r w:rsidRPr="00D97593">
              <w:rPr>
                <w:rFonts w:asciiTheme="majorBidi" w:hAnsiTheme="majorBidi" w:cstheme="majorBidi"/>
                <w:sz w:val="18"/>
                <w:szCs w:val="18"/>
                <w:lang w:val="en-US"/>
              </w:rPr>
              <w:t>/</w:t>
            </w:r>
            <w:r>
              <w:rPr>
                <w:rFonts w:asciiTheme="majorBidi" w:hAnsiTheme="majorBidi" w:cstheme="majorBidi"/>
                <w:sz w:val="18"/>
                <w:szCs w:val="18"/>
                <w:lang w:val="en-US"/>
              </w:rPr>
              <w:t>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along with Supplier logo and verity description on bag.</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6 zones of Pol-e-Alam).</w:t>
            </w:r>
          </w:p>
          <w:p w14:paraId="603E3A0E" w14:textId="2ABCE492" w:rsidR="007B1E22" w:rsidRPr="00366F41" w:rsidRDefault="007B1E22" w:rsidP="00427ACD">
            <w:pPr>
              <w:rPr>
                <w:rFonts w:asciiTheme="majorBidi" w:hAnsiTheme="majorBidi" w:cstheme="majorBidi"/>
                <w:sz w:val="18"/>
                <w:szCs w:val="18"/>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E4613AF" w14:textId="1269E84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lastRenderedPageBreak/>
              <w:t>Wahdat-15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16E104A" w14:textId="4A0F0FB1"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808" w:type="dxa"/>
            <w:vAlign w:val="center"/>
          </w:tcPr>
          <w:p w14:paraId="2673E06B" w14:textId="61804CE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46753453" w14:textId="124AC8F9"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1080" w:type="dxa"/>
            <w:vAlign w:val="center"/>
          </w:tcPr>
          <w:p w14:paraId="19652A9F"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1CDBE103"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5535741C" w14:textId="3A53F3E7" w:rsidTr="007B1E22">
        <w:trPr>
          <w:gridAfter w:val="3"/>
          <w:wAfter w:w="2154" w:type="dxa"/>
          <w:trHeight w:val="432"/>
        </w:trPr>
        <w:tc>
          <w:tcPr>
            <w:tcW w:w="450" w:type="dxa"/>
            <w:vAlign w:val="center"/>
          </w:tcPr>
          <w:p w14:paraId="5D5B9239" w14:textId="77F93880"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3</w:t>
            </w:r>
          </w:p>
        </w:tc>
        <w:tc>
          <w:tcPr>
            <w:tcW w:w="1080" w:type="dxa"/>
            <w:tcBorders>
              <w:top w:val="single" w:sz="4" w:space="0" w:color="auto"/>
              <w:left w:val="single" w:sz="4" w:space="0" w:color="auto"/>
              <w:bottom w:val="single" w:sz="4" w:space="0" w:color="auto"/>
              <w:right w:val="single" w:sz="4" w:space="0" w:color="auto"/>
            </w:tcBorders>
            <w:vAlign w:val="center"/>
          </w:tcPr>
          <w:p w14:paraId="1D057870" w14:textId="6BA94AE2"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0A29E857" w14:textId="0317C08D"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Solh 02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 packing in standard 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 xml:space="preserve">along with supplier logo and verity description on bag </w:t>
            </w:r>
            <w:r w:rsidRPr="00D97593">
              <w:rPr>
                <w:rFonts w:asciiTheme="majorBidi" w:hAnsiTheme="majorBidi" w:cstheme="majorBidi"/>
                <w:sz w:val="18"/>
                <w:szCs w:val="18"/>
                <w:lang w:val="en-US"/>
              </w:rPr>
              <w:t>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6 zones of Pol-e-Alam).</w:t>
            </w:r>
          </w:p>
          <w:p w14:paraId="5A707032" w14:textId="77777777" w:rsidR="007B1E22" w:rsidRPr="00D97593" w:rsidRDefault="007B1E22" w:rsidP="00427ACD">
            <w:pPr>
              <w:rPr>
                <w:rFonts w:asciiTheme="majorBidi" w:hAnsiTheme="majorBidi" w:cstheme="majorBidi"/>
                <w:sz w:val="18"/>
                <w:szCs w:val="18"/>
                <w:lang w:val="en-US"/>
              </w:rPr>
            </w:pPr>
          </w:p>
          <w:p w14:paraId="75EA3175" w14:textId="33F16F16" w:rsidR="007B1E22" w:rsidRPr="00366F41" w:rsidRDefault="007B1E22" w:rsidP="00427ACD">
            <w:pPr>
              <w:rPr>
                <w:rFonts w:asciiTheme="majorBidi" w:hAnsiTheme="majorBidi" w:cstheme="majorBidi"/>
                <w:sz w:val="18"/>
                <w:szCs w:val="18"/>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4784E5D" w14:textId="53936533"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S</w:t>
            </w:r>
            <w:r>
              <w:rPr>
                <w:rFonts w:asciiTheme="majorBidi" w:hAnsiTheme="majorBidi" w:cstheme="majorBidi"/>
                <w:sz w:val="18"/>
                <w:szCs w:val="18"/>
              </w:rPr>
              <w:t>o</w:t>
            </w:r>
            <w:r w:rsidRPr="00366F41">
              <w:rPr>
                <w:rFonts w:asciiTheme="majorBidi" w:hAnsiTheme="majorBidi" w:cstheme="majorBidi"/>
                <w:sz w:val="18"/>
                <w:szCs w:val="18"/>
              </w:rPr>
              <w:t>lh-02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6631F2E" w14:textId="3ED9C953"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808" w:type="dxa"/>
            <w:vAlign w:val="center"/>
          </w:tcPr>
          <w:p w14:paraId="23AFCF93" w14:textId="1212F33E"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2ABB0628" w14:textId="35BC2403"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1080" w:type="dxa"/>
            <w:vAlign w:val="center"/>
          </w:tcPr>
          <w:p w14:paraId="63E7F882"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41C0A728"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6D3B82D1" w14:textId="16D972E4" w:rsidTr="007B1E22">
        <w:trPr>
          <w:gridAfter w:val="3"/>
          <w:wAfter w:w="2154" w:type="dxa"/>
          <w:trHeight w:val="1965"/>
        </w:trPr>
        <w:tc>
          <w:tcPr>
            <w:tcW w:w="450" w:type="dxa"/>
            <w:vAlign w:val="center"/>
          </w:tcPr>
          <w:p w14:paraId="7EB42AB0" w14:textId="2EF98C66"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4</w:t>
            </w:r>
          </w:p>
        </w:tc>
        <w:tc>
          <w:tcPr>
            <w:tcW w:w="1080" w:type="dxa"/>
            <w:tcBorders>
              <w:top w:val="single" w:sz="4" w:space="0" w:color="auto"/>
              <w:left w:val="single" w:sz="4" w:space="0" w:color="auto"/>
              <w:bottom w:val="single" w:sz="4" w:space="0" w:color="auto"/>
              <w:right w:val="single" w:sz="4" w:space="0" w:color="auto"/>
            </w:tcBorders>
            <w:vAlign w:val="center"/>
          </w:tcPr>
          <w:p w14:paraId="60D69DF1" w14:textId="6125A7BB"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Sona Urea</w:t>
            </w:r>
            <w:r>
              <w:rPr>
                <w:rFonts w:asciiTheme="majorBidi" w:hAnsiTheme="majorBidi" w:cstheme="majorBidi"/>
                <w:sz w:val="18"/>
                <w:szCs w:val="18"/>
                <w:lang w:val="en-US"/>
              </w:rPr>
              <w:t xml:space="preserve"> N 46%</w:t>
            </w:r>
            <w:r w:rsidRPr="00366F41">
              <w:rPr>
                <w:rFonts w:asciiTheme="majorBidi" w:hAnsiTheme="majorBidi" w:cstheme="majorBidi"/>
                <w:sz w:val="18"/>
                <w:szCs w:val="18"/>
                <w:lang w:val="en-US"/>
              </w:rPr>
              <w:t xml:space="preserve"> (Fuji Fertilizer Com)</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14:paraId="421820AC" w14:textId="77777777" w:rsidR="007B1E22" w:rsidRDefault="007B1E22" w:rsidP="00427ACD">
            <w:pPr>
              <w:rPr>
                <w:rFonts w:asciiTheme="majorBidi" w:hAnsiTheme="majorBidi" w:cstheme="majorBidi"/>
                <w:sz w:val="18"/>
                <w:szCs w:val="18"/>
                <w:lang w:val="en-US"/>
              </w:rPr>
            </w:pPr>
          </w:p>
          <w:p w14:paraId="1B27CDFF" w14:textId="2DCC5146" w:rsidR="007B1E22" w:rsidRDefault="007B1E22" w:rsidP="00427ACD">
            <w:pPr>
              <w:autoSpaceDE w:val="0"/>
              <w:autoSpaceDN w:val="0"/>
              <w:adjustRightInd w:val="0"/>
              <w:rPr>
                <w:rFonts w:asciiTheme="majorBidi" w:hAnsiTheme="majorBidi" w:cstheme="majorBidi"/>
                <w:sz w:val="18"/>
                <w:szCs w:val="18"/>
                <w:lang w:val="en-US"/>
              </w:rPr>
            </w:pPr>
            <w:r>
              <w:rPr>
                <w:rFonts w:asciiTheme="majorBidi" w:hAnsiTheme="majorBidi" w:cstheme="majorBidi"/>
                <w:sz w:val="18"/>
                <w:szCs w:val="18"/>
                <w:lang w:val="en-US"/>
              </w:rPr>
              <w:t>Chemical Fertilizer Sona Urea Pakistani, fresh produced in this year by Fuji company in 50 KG standard bag packing along with transportation, loading, and unloading to the project sites (distribution sites selected in any 6 zones of Pol-e-Alam).</w:t>
            </w:r>
          </w:p>
          <w:p w14:paraId="36BF0CAE" w14:textId="77777777" w:rsidR="007B1E22" w:rsidRDefault="007B1E22" w:rsidP="00427ACD">
            <w:pPr>
              <w:autoSpaceDE w:val="0"/>
              <w:autoSpaceDN w:val="0"/>
              <w:adjustRightInd w:val="0"/>
              <w:rPr>
                <w:rFonts w:asciiTheme="majorBidi" w:hAnsiTheme="majorBidi" w:cstheme="majorBidi"/>
                <w:sz w:val="18"/>
                <w:szCs w:val="18"/>
                <w:lang w:val="en-US"/>
              </w:rPr>
            </w:pPr>
          </w:p>
          <w:p w14:paraId="24761812" w14:textId="1F1CAD69" w:rsidR="007B1E22" w:rsidRPr="00366F41" w:rsidRDefault="007B1E22" w:rsidP="00427ACD">
            <w:pPr>
              <w:autoSpaceDE w:val="0"/>
              <w:autoSpaceDN w:val="0"/>
              <w:adjustRightInd w:val="0"/>
              <w:rPr>
                <w:rFonts w:asciiTheme="majorBidi" w:eastAsiaTheme="minorHAnsi" w:hAnsiTheme="majorBidi" w:cstheme="majorBidi"/>
                <w:color w:val="000000"/>
                <w:sz w:val="18"/>
                <w:szCs w:val="18"/>
                <w:lang w:val="en-US" w:eastAsia="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1862522" w14:textId="45CA2B5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lang w:val="en-US"/>
              </w:rPr>
              <w:t>Pakistani</w:t>
            </w:r>
            <w:r>
              <w:rPr>
                <w:rFonts w:asciiTheme="majorBidi" w:hAnsiTheme="majorBidi" w:cstheme="majorBidi"/>
                <w:sz w:val="18"/>
                <w:szCs w:val="18"/>
                <w:lang w:val="en-US"/>
              </w:rPr>
              <w:t xml:space="preserve"> </w:t>
            </w:r>
            <w:r>
              <w:rPr>
                <w:sz w:val="18"/>
                <w:szCs w:val="18"/>
                <w:lang w:val="en-US"/>
              </w:rPr>
              <w:t>Sona Urea 46% 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24B64D6" w14:textId="440D4EB1"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808" w:type="dxa"/>
            <w:vAlign w:val="center"/>
          </w:tcPr>
          <w:p w14:paraId="51685DA0" w14:textId="7C0A434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2BDCB4F1" w14:textId="58B3BD7F"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37.5</w:t>
            </w:r>
          </w:p>
        </w:tc>
        <w:tc>
          <w:tcPr>
            <w:tcW w:w="1080" w:type="dxa"/>
            <w:vAlign w:val="center"/>
          </w:tcPr>
          <w:p w14:paraId="4D165804"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2F1941A3"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0EE80D94" w14:textId="76F7D584" w:rsidTr="007B1E22">
        <w:trPr>
          <w:gridAfter w:val="3"/>
          <w:wAfter w:w="2154" w:type="dxa"/>
          <w:trHeight w:val="2100"/>
        </w:trPr>
        <w:tc>
          <w:tcPr>
            <w:tcW w:w="450" w:type="dxa"/>
            <w:vAlign w:val="center"/>
          </w:tcPr>
          <w:p w14:paraId="1F168550" w14:textId="368BEF4F"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5</w:t>
            </w:r>
          </w:p>
        </w:tc>
        <w:tc>
          <w:tcPr>
            <w:tcW w:w="1080" w:type="dxa"/>
            <w:tcBorders>
              <w:top w:val="single" w:sz="4" w:space="0" w:color="auto"/>
              <w:left w:val="single" w:sz="4" w:space="0" w:color="auto"/>
              <w:bottom w:val="single" w:sz="4" w:space="0" w:color="auto"/>
              <w:right w:val="single" w:sz="4" w:space="0" w:color="auto"/>
            </w:tcBorders>
            <w:vAlign w:val="center"/>
          </w:tcPr>
          <w:p w14:paraId="3E050B6E" w14:textId="621664FD"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DAP Fertilizer (Di Ammonium Phosphate)</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443CFCC1" w14:textId="77777777" w:rsidR="007B1E22" w:rsidRDefault="007B1E22" w:rsidP="00427ACD">
            <w:pPr>
              <w:rPr>
                <w:rFonts w:asciiTheme="majorBidi" w:hAnsiTheme="majorBidi" w:cstheme="majorBidi"/>
                <w:sz w:val="18"/>
                <w:szCs w:val="18"/>
                <w:lang w:val="en-US"/>
              </w:rPr>
            </w:pPr>
          </w:p>
          <w:p w14:paraId="62944BBB" w14:textId="70DBAB2B" w:rsidR="007B1E22" w:rsidRPr="00BC4341" w:rsidRDefault="007B1E22" w:rsidP="00427ACD">
            <w:pPr>
              <w:autoSpaceDE w:val="0"/>
              <w:autoSpaceDN w:val="0"/>
              <w:adjustRightInd w:val="0"/>
              <w:rPr>
                <w:rFonts w:asciiTheme="majorBidi" w:hAnsiTheme="majorBidi" w:cstheme="majorBidi"/>
                <w:sz w:val="18"/>
                <w:szCs w:val="18"/>
                <w:lang w:val="en-US"/>
              </w:rPr>
            </w:pPr>
            <w:r>
              <w:rPr>
                <w:rFonts w:asciiTheme="majorBidi" w:hAnsiTheme="majorBidi" w:cstheme="majorBidi"/>
                <w:sz w:val="18"/>
                <w:szCs w:val="18"/>
                <w:lang w:val="en-US"/>
              </w:rPr>
              <w:t>DAP Chemical Fertilizer (18% N and 46% Phosphorus) original Australian, fresh produced in this year in 50 KG standard bag packing along with transportation, loading, and unloading to the project sites (distribution sites selected in any 6 zones of Pol-e-Alam).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E2A3DCA" w14:textId="0CEEA1B3"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Australian</w:t>
            </w:r>
            <w:r>
              <w:rPr>
                <w:rFonts w:asciiTheme="majorBidi" w:hAnsiTheme="majorBidi" w:cstheme="majorBidi"/>
                <w:sz w:val="18"/>
                <w:szCs w:val="18"/>
              </w:rPr>
              <w:t xml:space="preserve"> DAP 18% N, 46% P</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5916E0F" w14:textId="4D90B876"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Pul e Alam-Logar</w:t>
            </w:r>
          </w:p>
        </w:tc>
        <w:tc>
          <w:tcPr>
            <w:tcW w:w="808" w:type="dxa"/>
            <w:vAlign w:val="center"/>
          </w:tcPr>
          <w:p w14:paraId="17382312" w14:textId="30C3C5A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5FA63969" w14:textId="0FE03BF0"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37.5</w:t>
            </w:r>
          </w:p>
        </w:tc>
        <w:tc>
          <w:tcPr>
            <w:tcW w:w="1080" w:type="dxa"/>
            <w:vAlign w:val="center"/>
          </w:tcPr>
          <w:p w14:paraId="06F5631D"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1CC717D9"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35F01D8A" w14:textId="1CEAB314" w:rsidTr="007B1E22">
        <w:trPr>
          <w:gridAfter w:val="3"/>
          <w:wAfter w:w="2154" w:type="dxa"/>
          <w:trHeight w:val="525"/>
        </w:trPr>
        <w:tc>
          <w:tcPr>
            <w:tcW w:w="450" w:type="dxa"/>
            <w:vAlign w:val="center"/>
          </w:tcPr>
          <w:p w14:paraId="5111B4EC" w14:textId="316883C4"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6</w:t>
            </w:r>
          </w:p>
        </w:tc>
        <w:tc>
          <w:tcPr>
            <w:tcW w:w="1080" w:type="dxa"/>
            <w:tcBorders>
              <w:top w:val="single" w:sz="4" w:space="0" w:color="auto"/>
              <w:left w:val="single" w:sz="4" w:space="0" w:color="auto"/>
              <w:bottom w:val="single" w:sz="4" w:space="0" w:color="auto"/>
              <w:right w:val="single" w:sz="4" w:space="0" w:color="auto"/>
            </w:tcBorders>
            <w:vAlign w:val="center"/>
          </w:tcPr>
          <w:p w14:paraId="2F56B580" w14:textId="7E5F53CB"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1240000B" w14:textId="4CBDE824"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t>
            </w:r>
            <w:proofErr w:type="spellStart"/>
            <w:r>
              <w:rPr>
                <w:rFonts w:asciiTheme="majorBidi" w:hAnsiTheme="majorBidi" w:cstheme="majorBidi"/>
                <w:sz w:val="18"/>
                <w:szCs w:val="18"/>
                <w:lang w:val="en-US"/>
              </w:rPr>
              <w:t>Chont</w:t>
            </w:r>
            <w:proofErr w:type="spellEnd"/>
            <w:r>
              <w:rPr>
                <w:rFonts w:asciiTheme="majorBidi" w:hAnsiTheme="majorBidi" w:cstheme="majorBidi"/>
                <w:sz w:val="18"/>
                <w:szCs w:val="18"/>
                <w:lang w:val="en-US"/>
              </w:rPr>
              <w:t xml:space="preserve"> 01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 packing in standard bag</w:t>
            </w:r>
            <w:r w:rsidRPr="00D97593">
              <w:rPr>
                <w:rFonts w:asciiTheme="majorBidi" w:hAnsiTheme="majorBidi" w:cstheme="majorBidi"/>
                <w:sz w:val="18"/>
                <w:szCs w:val="18"/>
                <w:lang w:val="en-US"/>
              </w:rPr>
              <w:t xml:space="preserve"> </w:t>
            </w:r>
            <w:r>
              <w:rPr>
                <w:rFonts w:asciiTheme="majorBidi" w:hAnsiTheme="majorBidi" w:cstheme="majorBidi"/>
                <w:sz w:val="18"/>
                <w:szCs w:val="18"/>
                <w:lang w:val="en-US"/>
              </w:rPr>
              <w:t>along with Supplier logo and verity description on bag -</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w:t>
            </w:r>
            <w:r>
              <w:rPr>
                <w:rFonts w:asciiTheme="majorBidi" w:hAnsiTheme="majorBidi" w:cstheme="majorBidi"/>
                <w:sz w:val="18"/>
                <w:szCs w:val="18"/>
                <w:lang w:val="en-US"/>
              </w:rPr>
              <w:lastRenderedPageBreak/>
              <w:t xml:space="preserve">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5 zones of Baraki Barak district).</w:t>
            </w:r>
          </w:p>
          <w:p w14:paraId="4044B85A" w14:textId="63D99F21" w:rsidR="007B1E22" w:rsidRPr="00366F41" w:rsidRDefault="007B1E22" w:rsidP="00427ACD">
            <w:pPr>
              <w:rPr>
                <w:rFonts w:asciiTheme="majorBidi" w:hAnsiTheme="majorBidi" w:cstheme="majorBidi"/>
                <w:sz w:val="18"/>
                <w:szCs w:val="18"/>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C7DBB54" w14:textId="25F62149"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proofErr w:type="spellStart"/>
            <w:r w:rsidRPr="00366F41">
              <w:rPr>
                <w:rFonts w:asciiTheme="majorBidi" w:hAnsiTheme="majorBidi" w:cstheme="majorBidi"/>
                <w:sz w:val="18"/>
                <w:szCs w:val="18"/>
                <w:lang w:val="en-US"/>
              </w:rPr>
              <w:lastRenderedPageBreak/>
              <w:t>Ch</w:t>
            </w:r>
            <w:r>
              <w:rPr>
                <w:rFonts w:asciiTheme="majorBidi" w:hAnsiTheme="majorBidi" w:cstheme="majorBidi"/>
                <w:sz w:val="18"/>
                <w:szCs w:val="18"/>
                <w:lang w:val="en-US"/>
              </w:rPr>
              <w:t>o</w:t>
            </w:r>
            <w:r w:rsidRPr="00366F41">
              <w:rPr>
                <w:rFonts w:asciiTheme="majorBidi" w:hAnsiTheme="majorBidi" w:cstheme="majorBidi"/>
                <w:sz w:val="18"/>
                <w:szCs w:val="18"/>
                <w:lang w:val="en-US"/>
              </w:rPr>
              <w:t>nt</w:t>
            </w:r>
            <w:proofErr w:type="spellEnd"/>
            <w:r w:rsidRPr="00366F41">
              <w:rPr>
                <w:rFonts w:asciiTheme="majorBidi" w:hAnsiTheme="majorBidi" w:cstheme="majorBidi"/>
                <w:sz w:val="18"/>
                <w:szCs w:val="18"/>
                <w:lang w:val="en-US"/>
              </w:rPr>
              <w:t xml:space="preserve"> </w:t>
            </w:r>
            <w:r>
              <w:rPr>
                <w:rFonts w:asciiTheme="majorBidi" w:hAnsiTheme="majorBidi" w:cstheme="majorBidi"/>
                <w:sz w:val="18"/>
                <w:szCs w:val="18"/>
                <w:lang w:val="en-US"/>
              </w:rPr>
              <w:t>01</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E885875" w14:textId="440170BE"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808" w:type="dxa"/>
            <w:vAlign w:val="center"/>
          </w:tcPr>
          <w:p w14:paraId="7FB683A0" w14:textId="61823676"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17E48C89" w14:textId="3E7F227B"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1080" w:type="dxa"/>
            <w:vAlign w:val="center"/>
          </w:tcPr>
          <w:p w14:paraId="28AA24D0"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72E4D889"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0B2592FD" w14:textId="5053EA8B" w:rsidTr="007B1E22">
        <w:trPr>
          <w:gridAfter w:val="3"/>
          <w:wAfter w:w="2154" w:type="dxa"/>
          <w:trHeight w:val="3225"/>
        </w:trPr>
        <w:tc>
          <w:tcPr>
            <w:tcW w:w="450" w:type="dxa"/>
            <w:vAlign w:val="center"/>
          </w:tcPr>
          <w:p w14:paraId="3AF5ED42" w14:textId="1193B66B"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7</w:t>
            </w:r>
          </w:p>
        </w:tc>
        <w:tc>
          <w:tcPr>
            <w:tcW w:w="1080" w:type="dxa"/>
            <w:tcBorders>
              <w:top w:val="single" w:sz="4" w:space="0" w:color="auto"/>
              <w:left w:val="single" w:sz="4" w:space="0" w:color="auto"/>
              <w:bottom w:val="single" w:sz="4" w:space="0" w:color="auto"/>
              <w:right w:val="single" w:sz="4" w:space="0" w:color="auto"/>
            </w:tcBorders>
            <w:vAlign w:val="center"/>
          </w:tcPr>
          <w:p w14:paraId="079BCA9B" w14:textId="2A1E811E" w:rsidR="007B1E22" w:rsidRPr="00366F41" w:rsidRDefault="007B1E22" w:rsidP="00427ACD">
            <w:pPr>
              <w:jc w:val="center"/>
              <w:rPr>
                <w:rFonts w:asciiTheme="majorBidi" w:hAnsiTheme="majorBidi" w:cstheme="majorBidi"/>
                <w:sz w:val="18"/>
                <w:szCs w:val="18"/>
                <w:highlight w:val="yellow"/>
                <w:lang w:val="en-US"/>
              </w:rPr>
            </w:pPr>
            <w:r w:rsidRPr="00366F41">
              <w:rPr>
                <w:rFonts w:asciiTheme="majorBidi" w:hAnsiTheme="majorBidi" w:cstheme="majorBidi"/>
                <w:sz w:val="18"/>
                <w:szCs w:val="18"/>
                <w:lang w:val="en-US"/>
              </w:rPr>
              <w:t>Certified Wheat Seed</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29019CDA" w14:textId="395B8B1A" w:rsidR="007B1E22" w:rsidRPr="00D97593"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Wahdat 15 with 85% or over 85% germination rate and 98% purity (free from soil, sand, 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w:t>
            </w:r>
            <w:r w:rsidRPr="00D97593">
              <w:rPr>
                <w:rFonts w:asciiTheme="majorBidi" w:hAnsiTheme="majorBidi" w:cstheme="majorBidi"/>
                <w:sz w:val="18"/>
                <w:szCs w:val="18"/>
                <w:lang w:val="en-US"/>
              </w:rPr>
              <w:t>/</w:t>
            </w:r>
            <w:r>
              <w:rPr>
                <w:rFonts w:asciiTheme="majorBidi" w:hAnsiTheme="majorBidi" w:cstheme="majorBidi"/>
                <w:sz w:val="18"/>
                <w:szCs w:val="18"/>
                <w:lang w:val="en-US"/>
              </w:rPr>
              <w:t>bag along with Supplier logo and verity description on bag.</w:t>
            </w:r>
            <w:r w:rsidRPr="00D97593">
              <w:rPr>
                <w:rFonts w:asciiTheme="majorBidi" w:hAnsiTheme="majorBidi" w:cstheme="majorBidi"/>
                <w:sz w:val="18"/>
                <w:szCs w:val="18"/>
                <w:lang w:val="en-US"/>
              </w:rPr>
              <w:t xml:space="preserve"> 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5 zones of Baraki Barak district).</w:t>
            </w:r>
          </w:p>
          <w:p w14:paraId="3DEB14DD" w14:textId="77777777" w:rsidR="007B1E22" w:rsidRPr="00D97593" w:rsidRDefault="007B1E22" w:rsidP="00427ACD">
            <w:pPr>
              <w:rPr>
                <w:rFonts w:asciiTheme="majorBidi" w:hAnsiTheme="majorBidi" w:cstheme="majorBidi"/>
                <w:sz w:val="18"/>
                <w:szCs w:val="18"/>
                <w:lang w:val="en-US"/>
              </w:rPr>
            </w:pPr>
          </w:p>
          <w:p w14:paraId="7E8C2890" w14:textId="77777777" w:rsidR="007B1E22" w:rsidRPr="00D97593" w:rsidRDefault="007B1E22" w:rsidP="00427ACD">
            <w:pPr>
              <w:rPr>
                <w:rFonts w:asciiTheme="majorBidi" w:hAnsiTheme="majorBidi" w:cstheme="majorBidi"/>
                <w:sz w:val="18"/>
                <w:szCs w:val="18"/>
                <w:lang w:val="en-US"/>
              </w:rPr>
            </w:pPr>
          </w:p>
          <w:p w14:paraId="61FD2B0D" w14:textId="77777777" w:rsidR="007B1E22" w:rsidRPr="00D97593"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 </w:t>
            </w:r>
          </w:p>
          <w:p w14:paraId="7EB856AD" w14:textId="3206AA99" w:rsidR="007B1E22" w:rsidRPr="00366F41" w:rsidRDefault="007B1E22" w:rsidP="00427ACD">
            <w:pPr>
              <w:rPr>
                <w:rFonts w:asciiTheme="majorBidi" w:hAnsiTheme="majorBidi" w:cstheme="majorBidi"/>
                <w:sz w:val="18"/>
                <w:szCs w:val="18"/>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0E217CC" w14:textId="44C26F84"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Wahdat-15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CB7A4C7" w14:textId="064EF5C1"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808" w:type="dxa"/>
            <w:vAlign w:val="center"/>
          </w:tcPr>
          <w:p w14:paraId="2C3964ED" w14:textId="5B703FCE"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30E19611" w14:textId="681C4933"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1080" w:type="dxa"/>
            <w:vAlign w:val="center"/>
          </w:tcPr>
          <w:p w14:paraId="5946C5F8"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3E59AA31"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3573441E" w14:textId="10E2EF86" w:rsidTr="007B1E22">
        <w:trPr>
          <w:gridAfter w:val="3"/>
          <w:wAfter w:w="2154" w:type="dxa"/>
          <w:trHeight w:val="3747"/>
        </w:trPr>
        <w:tc>
          <w:tcPr>
            <w:tcW w:w="450" w:type="dxa"/>
            <w:vAlign w:val="center"/>
          </w:tcPr>
          <w:p w14:paraId="57AA12B2" w14:textId="6AC9F3E5"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8</w:t>
            </w:r>
          </w:p>
        </w:tc>
        <w:tc>
          <w:tcPr>
            <w:tcW w:w="1080" w:type="dxa"/>
            <w:tcBorders>
              <w:top w:val="single" w:sz="4" w:space="0" w:color="auto"/>
              <w:left w:val="single" w:sz="4" w:space="0" w:color="auto"/>
              <w:bottom w:val="single" w:sz="4" w:space="0" w:color="auto"/>
              <w:right w:val="single" w:sz="4" w:space="0" w:color="auto"/>
            </w:tcBorders>
            <w:vAlign w:val="center"/>
          </w:tcPr>
          <w:p w14:paraId="329C0F28" w14:textId="6F4C24CD" w:rsidR="007B1E22" w:rsidRPr="00366F41" w:rsidRDefault="007B1E22" w:rsidP="00427ACD">
            <w:pPr>
              <w:jc w:val="center"/>
              <w:rPr>
                <w:rFonts w:asciiTheme="majorBidi" w:hAnsiTheme="majorBidi" w:cstheme="majorBidi"/>
                <w:sz w:val="18"/>
                <w:szCs w:val="18"/>
                <w:rtl/>
                <w:lang w:bidi="prs-AF"/>
              </w:rPr>
            </w:pPr>
            <w:r w:rsidRPr="00366F41">
              <w:rPr>
                <w:rFonts w:asciiTheme="majorBidi" w:hAnsiTheme="majorBidi" w:cstheme="majorBidi"/>
                <w:sz w:val="18"/>
                <w:szCs w:val="18"/>
                <w:lang w:val="en-US"/>
              </w:rPr>
              <w:t>Certified Wheat Seed</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492719D5" w14:textId="2D7ABAAA" w:rsidR="007B1E22" w:rsidRPr="00D97593"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 xml:space="preserve">Certified Wheat seed variety of Solh 02 with 85% or over 85% germination rate and 98% purity (free from soil, sand, pest &amp; diseases) produced fresh of this year along with MAIL tag number and last year certificate of receiving foundation seeds from MAIL for certified seeds production. </w:t>
            </w:r>
            <w:r w:rsidRPr="00D97593">
              <w:rPr>
                <w:rFonts w:asciiTheme="majorBidi" w:hAnsiTheme="majorBidi" w:cstheme="majorBidi"/>
                <w:sz w:val="18"/>
                <w:szCs w:val="18"/>
                <w:lang w:val="en-US"/>
              </w:rPr>
              <w:t xml:space="preserve">Weight 50 </w:t>
            </w:r>
            <w:r>
              <w:rPr>
                <w:rFonts w:asciiTheme="majorBidi" w:hAnsiTheme="majorBidi" w:cstheme="majorBidi"/>
                <w:sz w:val="18"/>
                <w:szCs w:val="18"/>
                <w:lang w:val="en-US"/>
              </w:rPr>
              <w:t>kg packing in standard bag</w:t>
            </w:r>
            <w:r w:rsidRPr="00D97593">
              <w:rPr>
                <w:rFonts w:asciiTheme="majorBidi" w:hAnsiTheme="majorBidi" w:cstheme="majorBidi"/>
                <w:sz w:val="18"/>
                <w:szCs w:val="18"/>
                <w:lang w:val="en-US"/>
              </w:rPr>
              <w:t xml:space="preserve"> with </w:t>
            </w:r>
            <w:r>
              <w:rPr>
                <w:rFonts w:asciiTheme="majorBidi" w:hAnsiTheme="majorBidi" w:cstheme="majorBidi"/>
                <w:sz w:val="18"/>
                <w:szCs w:val="18"/>
                <w:lang w:val="en-US"/>
              </w:rPr>
              <w:t xml:space="preserve">along with supplier logo and verity description on bag </w:t>
            </w:r>
            <w:r w:rsidRPr="00D97593">
              <w:rPr>
                <w:rFonts w:asciiTheme="majorBidi" w:hAnsiTheme="majorBidi" w:cstheme="majorBidi"/>
                <w:sz w:val="18"/>
                <w:szCs w:val="18"/>
                <w:lang w:val="en-US"/>
              </w:rPr>
              <w:t>with</w:t>
            </w:r>
            <w:r>
              <w:rPr>
                <w:rFonts w:asciiTheme="majorBidi" w:hAnsiTheme="majorBidi" w:cstheme="majorBidi"/>
                <w:sz w:val="18"/>
                <w:szCs w:val="18"/>
                <w:lang w:val="en-US"/>
              </w:rPr>
              <w:t xml:space="preserve"> </w:t>
            </w:r>
            <w:r w:rsidRPr="00D97593">
              <w:rPr>
                <w:rFonts w:asciiTheme="majorBidi" w:hAnsiTheme="majorBidi" w:cstheme="majorBidi"/>
                <w:sz w:val="18"/>
                <w:szCs w:val="18"/>
                <w:lang w:val="en-US"/>
              </w:rPr>
              <w:t>transportation</w:t>
            </w:r>
            <w:r>
              <w:rPr>
                <w:rFonts w:asciiTheme="majorBidi" w:hAnsiTheme="majorBidi" w:cstheme="majorBidi"/>
                <w:sz w:val="18"/>
                <w:szCs w:val="18"/>
                <w:lang w:val="en-US"/>
              </w:rPr>
              <w:t xml:space="preserve">, loading, and unloading </w:t>
            </w:r>
            <w:r w:rsidRPr="00D97593">
              <w:rPr>
                <w:rFonts w:asciiTheme="majorBidi" w:hAnsiTheme="majorBidi" w:cstheme="majorBidi"/>
                <w:sz w:val="18"/>
                <w:szCs w:val="18"/>
                <w:lang w:val="en-US"/>
              </w:rPr>
              <w:t xml:space="preserve">to </w:t>
            </w:r>
            <w:r>
              <w:rPr>
                <w:rFonts w:asciiTheme="majorBidi" w:hAnsiTheme="majorBidi" w:cstheme="majorBidi"/>
                <w:sz w:val="18"/>
                <w:szCs w:val="18"/>
                <w:lang w:val="en-US"/>
              </w:rPr>
              <w:t xml:space="preserve">the </w:t>
            </w:r>
            <w:r w:rsidRPr="00D97593">
              <w:rPr>
                <w:rFonts w:asciiTheme="majorBidi" w:hAnsiTheme="majorBidi" w:cstheme="majorBidi"/>
                <w:sz w:val="18"/>
                <w:szCs w:val="18"/>
                <w:lang w:val="en-US"/>
              </w:rPr>
              <w:t>project</w:t>
            </w:r>
            <w:r>
              <w:rPr>
                <w:rFonts w:asciiTheme="majorBidi" w:hAnsiTheme="majorBidi" w:cstheme="majorBidi"/>
                <w:sz w:val="18"/>
                <w:szCs w:val="18"/>
                <w:lang w:val="en-US"/>
              </w:rPr>
              <w:t xml:space="preserve"> site. (Distribution sites selected in any 5 zones of Baraki Barak district).</w:t>
            </w:r>
          </w:p>
          <w:p w14:paraId="564E8EEC" w14:textId="3D3A9F4A" w:rsidR="007B1E22" w:rsidRPr="00366F41" w:rsidRDefault="007B1E22" w:rsidP="00427ACD">
            <w:pPr>
              <w:rPr>
                <w:rFonts w:asciiTheme="majorBidi" w:hAnsiTheme="majorBidi" w:cstheme="majorBidi"/>
                <w:sz w:val="18"/>
                <w:szCs w:val="18"/>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7FE38DD" w14:textId="723CEA60"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rPr>
              <w:t>Sulh-02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ED84D20" w14:textId="1E36A09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808" w:type="dxa"/>
            <w:vAlign w:val="center"/>
          </w:tcPr>
          <w:p w14:paraId="2B13B279" w14:textId="7C4CB419"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2DB28A60" w14:textId="17B92C84"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12.5</w:t>
            </w:r>
          </w:p>
        </w:tc>
        <w:tc>
          <w:tcPr>
            <w:tcW w:w="1080" w:type="dxa"/>
            <w:vAlign w:val="center"/>
          </w:tcPr>
          <w:p w14:paraId="67D7638A"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6D0B935C"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7B1E22" w:rsidRPr="00366F41" w14:paraId="6A649FB7" w14:textId="70212CA6" w:rsidTr="007B1E22">
        <w:trPr>
          <w:gridAfter w:val="3"/>
          <w:wAfter w:w="2154" w:type="dxa"/>
          <w:trHeight w:val="432"/>
        </w:trPr>
        <w:tc>
          <w:tcPr>
            <w:tcW w:w="450" w:type="dxa"/>
            <w:vAlign w:val="center"/>
          </w:tcPr>
          <w:p w14:paraId="2208F211" w14:textId="609E8DE7" w:rsidR="007B1E22" w:rsidRPr="00366F41" w:rsidRDefault="007B1E22" w:rsidP="00427ACD">
            <w:pPr>
              <w:jc w:val="center"/>
              <w:rPr>
                <w:rFonts w:asciiTheme="majorBidi" w:hAnsiTheme="majorBidi" w:cstheme="majorBidi"/>
                <w:sz w:val="18"/>
                <w:szCs w:val="18"/>
                <w:lang w:val="en-GB"/>
              </w:rPr>
            </w:pPr>
            <w:r w:rsidRPr="00366F41">
              <w:rPr>
                <w:rFonts w:asciiTheme="majorBidi" w:hAnsiTheme="majorBidi" w:cstheme="majorBidi"/>
                <w:sz w:val="18"/>
                <w:szCs w:val="18"/>
                <w:lang w:val="en-GB"/>
              </w:rPr>
              <w:t>9</w:t>
            </w:r>
          </w:p>
        </w:tc>
        <w:tc>
          <w:tcPr>
            <w:tcW w:w="1080" w:type="dxa"/>
            <w:tcBorders>
              <w:top w:val="single" w:sz="4" w:space="0" w:color="auto"/>
              <w:left w:val="single" w:sz="4" w:space="0" w:color="auto"/>
              <w:bottom w:val="single" w:sz="4" w:space="0" w:color="auto"/>
              <w:right w:val="single" w:sz="4" w:space="0" w:color="auto"/>
            </w:tcBorders>
            <w:vAlign w:val="center"/>
          </w:tcPr>
          <w:p w14:paraId="4C3B2E5F" w14:textId="133D2EA3" w:rsidR="007B1E22" w:rsidRPr="00366F41" w:rsidRDefault="007B1E22" w:rsidP="00427ACD">
            <w:pPr>
              <w:jc w:val="center"/>
              <w:rPr>
                <w:rFonts w:asciiTheme="majorBidi" w:hAnsiTheme="majorBidi" w:cstheme="majorBidi"/>
                <w:sz w:val="18"/>
                <w:szCs w:val="18"/>
                <w:lang w:val="en-US"/>
              </w:rPr>
            </w:pPr>
            <w:r w:rsidRPr="00366F41">
              <w:rPr>
                <w:rFonts w:asciiTheme="majorBidi" w:hAnsiTheme="majorBidi" w:cstheme="majorBidi"/>
                <w:sz w:val="18"/>
                <w:szCs w:val="18"/>
                <w:lang w:val="en-US"/>
              </w:rPr>
              <w:t>Sona Urea</w:t>
            </w:r>
            <w:r>
              <w:rPr>
                <w:rFonts w:asciiTheme="majorBidi" w:hAnsiTheme="majorBidi" w:cstheme="majorBidi"/>
                <w:sz w:val="18"/>
                <w:szCs w:val="18"/>
                <w:lang w:val="en-US"/>
              </w:rPr>
              <w:t xml:space="preserve"> N 46%</w:t>
            </w:r>
            <w:r w:rsidRPr="00366F41">
              <w:rPr>
                <w:rFonts w:asciiTheme="majorBidi" w:hAnsiTheme="majorBidi" w:cstheme="majorBidi"/>
                <w:sz w:val="18"/>
                <w:szCs w:val="18"/>
                <w:lang w:val="en-US"/>
              </w:rPr>
              <w:t xml:space="preserve"> (Fuji Fertilizer Com)</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14:paraId="3678A8DB" w14:textId="77777777" w:rsidR="007B1E22" w:rsidRDefault="007B1E22" w:rsidP="00427ACD">
            <w:pPr>
              <w:rPr>
                <w:rFonts w:asciiTheme="majorBidi" w:hAnsiTheme="majorBidi" w:cstheme="majorBidi"/>
                <w:sz w:val="18"/>
                <w:szCs w:val="18"/>
                <w:lang w:val="en-US"/>
              </w:rPr>
            </w:pPr>
          </w:p>
          <w:p w14:paraId="4DF2A16A" w14:textId="025B437C" w:rsidR="007B1E22" w:rsidRDefault="007B1E22" w:rsidP="00427ACD">
            <w:pPr>
              <w:rPr>
                <w:rFonts w:asciiTheme="majorBidi" w:hAnsiTheme="majorBidi" w:cstheme="majorBidi"/>
                <w:sz w:val="18"/>
                <w:szCs w:val="18"/>
                <w:lang w:val="en-US"/>
              </w:rPr>
            </w:pPr>
            <w:r>
              <w:rPr>
                <w:rFonts w:asciiTheme="majorBidi" w:hAnsiTheme="majorBidi" w:cstheme="majorBidi"/>
                <w:sz w:val="18"/>
                <w:szCs w:val="18"/>
                <w:lang w:val="en-US"/>
              </w:rPr>
              <w:t>Chemical Fertilizer Sona Urea Pakistani, fresh produced in this year by Fuji company in 50 KG standard bag packing along with transportation, loading, and unloading to the project sites (distribution sites selected in any 5 zones of Baraki Barak district).</w:t>
            </w:r>
          </w:p>
          <w:p w14:paraId="5B8A6D16" w14:textId="56E3AACA" w:rsidR="007B1E22" w:rsidRPr="00366F41" w:rsidRDefault="007B1E22" w:rsidP="00427ACD">
            <w:pPr>
              <w:autoSpaceDE w:val="0"/>
              <w:autoSpaceDN w:val="0"/>
              <w:adjustRightInd w:val="0"/>
              <w:rPr>
                <w:rFonts w:asciiTheme="majorBidi" w:eastAsiaTheme="minorHAnsi" w:hAnsiTheme="majorBidi" w:cstheme="majorBidi"/>
                <w:color w:val="000000"/>
                <w:sz w:val="18"/>
                <w:szCs w:val="18"/>
                <w:lang w:val="en-US" w:eastAsia="en-US"/>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56ED532" w14:textId="71AEEEA8"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hAnsiTheme="majorBidi" w:cstheme="majorBidi"/>
                <w:sz w:val="18"/>
                <w:szCs w:val="18"/>
                <w:lang w:val="en-US"/>
              </w:rPr>
              <w:t>Pakistani</w:t>
            </w:r>
            <w:r>
              <w:rPr>
                <w:rFonts w:asciiTheme="majorBidi" w:hAnsiTheme="majorBidi" w:cstheme="majorBidi"/>
                <w:sz w:val="18"/>
                <w:szCs w:val="18"/>
                <w:lang w:val="en-US"/>
              </w:rPr>
              <w:t xml:space="preserve"> </w:t>
            </w:r>
            <w:r>
              <w:rPr>
                <w:sz w:val="18"/>
                <w:szCs w:val="18"/>
                <w:lang w:val="en-US"/>
              </w:rPr>
              <w:t>Sona Urea 46% 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7F59B1B" w14:textId="30BB9287" w:rsidR="007B1E22" w:rsidRPr="00366F41" w:rsidRDefault="007B1E22" w:rsidP="00427ACD">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808" w:type="dxa"/>
            <w:vAlign w:val="center"/>
          </w:tcPr>
          <w:p w14:paraId="044C40A4" w14:textId="25A6235C" w:rsidR="007B1E22" w:rsidRPr="00366F41" w:rsidRDefault="007B1E22" w:rsidP="00427ACD">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7C588148" w14:textId="73339B4F" w:rsidR="007B1E22" w:rsidRPr="00366F41" w:rsidRDefault="007B1E22" w:rsidP="00427ACD">
            <w:pPr>
              <w:autoSpaceDE w:val="0"/>
              <w:autoSpaceDN w:val="0"/>
              <w:adjustRightInd w:val="0"/>
              <w:jc w:val="center"/>
              <w:rPr>
                <w:rFonts w:asciiTheme="majorBidi" w:hAnsiTheme="majorBidi" w:cstheme="majorBidi"/>
                <w:b/>
                <w:sz w:val="18"/>
                <w:szCs w:val="18"/>
                <w:lang w:val="en-GB"/>
              </w:rPr>
            </w:pPr>
            <w:r>
              <w:rPr>
                <w:rFonts w:asciiTheme="majorBidi" w:eastAsiaTheme="minorHAnsi" w:hAnsiTheme="majorBidi" w:cstheme="majorBidi"/>
                <w:color w:val="000000"/>
                <w:sz w:val="18"/>
                <w:szCs w:val="18"/>
                <w:lang w:val="en-US" w:eastAsia="en-US"/>
              </w:rPr>
              <w:t>37.5</w:t>
            </w:r>
          </w:p>
        </w:tc>
        <w:tc>
          <w:tcPr>
            <w:tcW w:w="1080" w:type="dxa"/>
            <w:vAlign w:val="center"/>
          </w:tcPr>
          <w:p w14:paraId="5A899D86"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43BAE2CD" w14:textId="77777777" w:rsidR="007B1E22" w:rsidRPr="00366F41" w:rsidRDefault="007B1E22" w:rsidP="00427ACD">
            <w:pPr>
              <w:autoSpaceDE w:val="0"/>
              <w:autoSpaceDN w:val="0"/>
              <w:adjustRightInd w:val="0"/>
              <w:jc w:val="center"/>
              <w:rPr>
                <w:rFonts w:asciiTheme="majorBidi" w:hAnsiTheme="majorBidi" w:cstheme="majorBidi"/>
                <w:b/>
                <w:sz w:val="18"/>
                <w:szCs w:val="18"/>
                <w:lang w:val="en-GB"/>
              </w:rPr>
            </w:pPr>
          </w:p>
        </w:tc>
      </w:tr>
      <w:tr w:rsidR="00F96E16" w:rsidRPr="00366F41" w14:paraId="6FA5CF9A" w14:textId="77777777" w:rsidTr="004F0812">
        <w:trPr>
          <w:gridAfter w:val="3"/>
          <w:wAfter w:w="2154" w:type="dxa"/>
          <w:trHeight w:val="2019"/>
        </w:trPr>
        <w:tc>
          <w:tcPr>
            <w:tcW w:w="450" w:type="dxa"/>
            <w:vAlign w:val="center"/>
          </w:tcPr>
          <w:p w14:paraId="6DC64F73" w14:textId="729339B5" w:rsidR="00F96E16" w:rsidRPr="00366F41" w:rsidRDefault="00F96E16" w:rsidP="00F96E16">
            <w:pPr>
              <w:jc w:val="center"/>
              <w:rPr>
                <w:rFonts w:asciiTheme="majorBidi" w:hAnsiTheme="majorBidi" w:cstheme="majorBidi"/>
                <w:sz w:val="18"/>
                <w:szCs w:val="18"/>
                <w:lang w:val="en-GB"/>
              </w:rPr>
            </w:pPr>
            <w:r>
              <w:rPr>
                <w:rFonts w:asciiTheme="majorBidi" w:hAnsiTheme="majorBidi" w:cstheme="majorBidi"/>
                <w:sz w:val="18"/>
                <w:szCs w:val="18"/>
                <w:lang w:val="en-GB"/>
              </w:rPr>
              <w:t>10</w:t>
            </w:r>
          </w:p>
        </w:tc>
        <w:tc>
          <w:tcPr>
            <w:tcW w:w="1080" w:type="dxa"/>
            <w:tcBorders>
              <w:top w:val="single" w:sz="4" w:space="0" w:color="auto"/>
              <w:left w:val="single" w:sz="4" w:space="0" w:color="auto"/>
              <w:bottom w:val="single" w:sz="4" w:space="0" w:color="auto"/>
              <w:right w:val="single" w:sz="4" w:space="0" w:color="auto"/>
            </w:tcBorders>
            <w:vAlign w:val="center"/>
          </w:tcPr>
          <w:p w14:paraId="6BE2D44E" w14:textId="56154A2E" w:rsidR="00F96E16" w:rsidRPr="00366F41" w:rsidRDefault="00F96E16" w:rsidP="00F96E16">
            <w:pPr>
              <w:jc w:val="center"/>
              <w:rPr>
                <w:rFonts w:asciiTheme="majorBidi" w:hAnsiTheme="majorBidi" w:cstheme="majorBidi"/>
                <w:sz w:val="18"/>
                <w:szCs w:val="18"/>
                <w:lang w:val="en-US"/>
              </w:rPr>
            </w:pPr>
            <w:r w:rsidRPr="00366F41">
              <w:rPr>
                <w:rFonts w:asciiTheme="majorBidi" w:hAnsiTheme="majorBidi" w:cstheme="majorBidi"/>
                <w:sz w:val="18"/>
                <w:szCs w:val="18"/>
                <w:lang w:val="en-US"/>
              </w:rPr>
              <w:t>DAP Fertilizer (Di Ammonium Phosphate)</w:t>
            </w:r>
          </w:p>
        </w:tc>
        <w:tc>
          <w:tcPr>
            <w:tcW w:w="2702" w:type="dxa"/>
            <w:tcBorders>
              <w:top w:val="single" w:sz="4" w:space="0" w:color="auto"/>
              <w:left w:val="single" w:sz="4" w:space="0" w:color="auto"/>
              <w:bottom w:val="single" w:sz="4" w:space="0" w:color="auto"/>
              <w:right w:val="single" w:sz="4" w:space="0" w:color="auto"/>
            </w:tcBorders>
            <w:shd w:val="clear" w:color="000000" w:fill="FFFFFF"/>
          </w:tcPr>
          <w:p w14:paraId="09CBA8A5" w14:textId="77777777" w:rsidR="00F96E16" w:rsidRDefault="00F96E16" w:rsidP="00F96E16">
            <w:pPr>
              <w:rPr>
                <w:rFonts w:asciiTheme="majorBidi" w:hAnsiTheme="majorBidi" w:cstheme="majorBidi"/>
                <w:sz w:val="18"/>
                <w:szCs w:val="18"/>
                <w:lang w:val="en-US"/>
              </w:rPr>
            </w:pPr>
          </w:p>
          <w:p w14:paraId="77F792F8" w14:textId="651184ED" w:rsidR="00F96E16" w:rsidRDefault="00F96E16" w:rsidP="00F96E16">
            <w:pPr>
              <w:rPr>
                <w:rFonts w:asciiTheme="majorBidi" w:hAnsiTheme="majorBidi" w:cstheme="majorBidi"/>
                <w:sz w:val="18"/>
                <w:szCs w:val="18"/>
                <w:lang w:val="en-US"/>
              </w:rPr>
            </w:pPr>
            <w:r>
              <w:rPr>
                <w:rFonts w:asciiTheme="majorBidi" w:hAnsiTheme="majorBidi" w:cstheme="majorBidi"/>
                <w:sz w:val="18"/>
                <w:szCs w:val="18"/>
                <w:lang w:val="en-US"/>
              </w:rPr>
              <w:t>DAP Chemical Fertilizer (18% N and 46% Phosphorus) original Australian, fresh produced in this year in 50 KG standard bag packing along with transportation, loading, and unloading to the project sites (distribution sites selected in any 6 zones of Pol-e-Alam).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FCE1DD1" w14:textId="6C2560C5" w:rsidR="00F96E16" w:rsidRPr="00366F41" w:rsidRDefault="00F96E16" w:rsidP="00F96E16">
            <w:pPr>
              <w:autoSpaceDE w:val="0"/>
              <w:autoSpaceDN w:val="0"/>
              <w:adjustRightInd w:val="0"/>
              <w:jc w:val="center"/>
              <w:rPr>
                <w:rFonts w:asciiTheme="majorBidi" w:hAnsiTheme="majorBidi" w:cstheme="majorBidi"/>
                <w:sz w:val="18"/>
                <w:szCs w:val="18"/>
                <w:lang w:val="en-US"/>
              </w:rPr>
            </w:pPr>
            <w:r w:rsidRPr="00366F41">
              <w:rPr>
                <w:rFonts w:asciiTheme="majorBidi" w:hAnsiTheme="majorBidi" w:cstheme="majorBidi"/>
                <w:sz w:val="18"/>
                <w:szCs w:val="18"/>
              </w:rPr>
              <w:t>Australian</w:t>
            </w:r>
            <w:r>
              <w:rPr>
                <w:rFonts w:asciiTheme="majorBidi" w:hAnsiTheme="majorBidi" w:cstheme="majorBidi"/>
                <w:sz w:val="18"/>
                <w:szCs w:val="18"/>
              </w:rPr>
              <w:t xml:space="preserve"> DAP 18% N, 46% P</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15AC027" w14:textId="68B5A917" w:rsidR="00F96E16" w:rsidRPr="00366F41" w:rsidRDefault="00F96E16" w:rsidP="00F96E16">
            <w:pPr>
              <w:autoSpaceDE w:val="0"/>
              <w:autoSpaceDN w:val="0"/>
              <w:adjustRightInd w:val="0"/>
              <w:jc w:val="center"/>
              <w:rPr>
                <w:rFonts w:asciiTheme="majorBidi" w:eastAsiaTheme="minorHAnsi" w:hAnsiTheme="majorBidi" w:cstheme="majorBidi"/>
                <w:color w:val="000000"/>
                <w:sz w:val="18"/>
                <w:szCs w:val="18"/>
                <w:lang w:val="en-US" w:eastAsia="en-US"/>
              </w:rPr>
            </w:pPr>
            <w:r w:rsidRPr="00366F41">
              <w:rPr>
                <w:rFonts w:asciiTheme="majorBidi" w:eastAsiaTheme="minorHAnsi" w:hAnsiTheme="majorBidi" w:cstheme="majorBidi"/>
                <w:color w:val="000000"/>
                <w:sz w:val="18"/>
                <w:szCs w:val="18"/>
                <w:lang w:val="en-US" w:eastAsia="en-US"/>
              </w:rPr>
              <w:t>Baraki Barak Logar</w:t>
            </w:r>
          </w:p>
        </w:tc>
        <w:tc>
          <w:tcPr>
            <w:tcW w:w="808" w:type="dxa"/>
            <w:vAlign w:val="center"/>
          </w:tcPr>
          <w:p w14:paraId="218A814B" w14:textId="6925F8A9" w:rsidR="00F96E16" w:rsidRPr="00366F41" w:rsidRDefault="00F96E16" w:rsidP="00F96E16">
            <w:pPr>
              <w:autoSpaceDE w:val="0"/>
              <w:autoSpaceDN w:val="0"/>
              <w:adjustRightInd w:val="0"/>
              <w:jc w:val="center"/>
              <w:rPr>
                <w:rFonts w:asciiTheme="majorBidi" w:hAnsiTheme="majorBidi" w:cstheme="majorBidi"/>
                <w:bCs/>
                <w:sz w:val="18"/>
                <w:szCs w:val="18"/>
                <w:lang w:val="en-GB"/>
              </w:rPr>
            </w:pPr>
            <w:r w:rsidRPr="00366F41">
              <w:rPr>
                <w:rFonts w:asciiTheme="majorBidi" w:hAnsiTheme="majorBidi" w:cstheme="majorBidi"/>
                <w:bCs/>
                <w:sz w:val="18"/>
                <w:szCs w:val="18"/>
                <w:lang w:val="en-GB"/>
              </w:rPr>
              <w:t>MT</w:t>
            </w:r>
          </w:p>
        </w:tc>
        <w:tc>
          <w:tcPr>
            <w:tcW w:w="1082" w:type="dxa"/>
            <w:tcBorders>
              <w:top w:val="single" w:sz="4" w:space="0" w:color="auto"/>
              <w:left w:val="single" w:sz="4" w:space="0" w:color="auto"/>
              <w:bottom w:val="single" w:sz="4" w:space="0" w:color="auto"/>
              <w:right w:val="single" w:sz="4" w:space="0" w:color="auto"/>
            </w:tcBorders>
            <w:vAlign w:val="center"/>
          </w:tcPr>
          <w:p w14:paraId="598EEE04" w14:textId="70C15D82" w:rsidR="00F96E16" w:rsidRDefault="00F96E16" w:rsidP="00F96E16">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eastAsiaTheme="minorHAnsi" w:hAnsiTheme="majorBidi" w:cstheme="majorBidi"/>
                <w:color w:val="000000"/>
                <w:sz w:val="18"/>
                <w:szCs w:val="18"/>
                <w:lang w:val="en-US" w:eastAsia="en-US"/>
              </w:rPr>
              <w:t>37.5</w:t>
            </w:r>
          </w:p>
        </w:tc>
        <w:tc>
          <w:tcPr>
            <w:tcW w:w="1080" w:type="dxa"/>
            <w:vAlign w:val="center"/>
          </w:tcPr>
          <w:p w14:paraId="5B4DEC23" w14:textId="77777777" w:rsidR="00F96E16" w:rsidRPr="00366F41" w:rsidRDefault="00F96E16" w:rsidP="00F96E16">
            <w:pPr>
              <w:autoSpaceDE w:val="0"/>
              <w:autoSpaceDN w:val="0"/>
              <w:adjustRightInd w:val="0"/>
              <w:jc w:val="center"/>
              <w:rPr>
                <w:rFonts w:asciiTheme="majorBidi" w:hAnsiTheme="majorBidi" w:cstheme="majorBidi"/>
                <w:b/>
                <w:sz w:val="18"/>
                <w:szCs w:val="18"/>
                <w:lang w:val="en-GB"/>
              </w:rPr>
            </w:pPr>
          </w:p>
        </w:tc>
        <w:tc>
          <w:tcPr>
            <w:tcW w:w="1348" w:type="dxa"/>
            <w:vAlign w:val="center"/>
          </w:tcPr>
          <w:p w14:paraId="5768EF01" w14:textId="77777777" w:rsidR="00F96E16" w:rsidRPr="00366F41" w:rsidRDefault="00F96E16" w:rsidP="00F96E16">
            <w:pPr>
              <w:autoSpaceDE w:val="0"/>
              <w:autoSpaceDN w:val="0"/>
              <w:adjustRightInd w:val="0"/>
              <w:jc w:val="center"/>
              <w:rPr>
                <w:rFonts w:asciiTheme="majorBidi" w:hAnsiTheme="majorBidi" w:cstheme="majorBidi"/>
                <w:b/>
                <w:sz w:val="18"/>
                <w:szCs w:val="18"/>
                <w:lang w:val="en-GB"/>
              </w:rPr>
            </w:pPr>
          </w:p>
        </w:tc>
      </w:tr>
      <w:tr w:rsidR="007B1E22" w:rsidRPr="00366F41" w14:paraId="1C1E7869" w14:textId="1DDA22FB" w:rsidTr="007B1E22">
        <w:trPr>
          <w:trHeight w:val="408"/>
        </w:trPr>
        <w:tc>
          <w:tcPr>
            <w:tcW w:w="450" w:type="dxa"/>
          </w:tcPr>
          <w:p w14:paraId="79CDB988" w14:textId="48BEE1B1" w:rsidR="007B1E22" w:rsidRPr="00366F41" w:rsidRDefault="007B1E22" w:rsidP="007B1E22">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lastRenderedPageBreak/>
              <w:t>11</w:t>
            </w:r>
          </w:p>
        </w:tc>
        <w:tc>
          <w:tcPr>
            <w:tcW w:w="9002" w:type="dxa"/>
            <w:gridSpan w:val="7"/>
            <w:vAlign w:val="center"/>
          </w:tcPr>
          <w:p w14:paraId="227D5886" w14:textId="11BD7384"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Pr>
                <w:rFonts w:asciiTheme="majorBidi" w:hAnsiTheme="majorBidi" w:cstheme="majorBidi"/>
                <w:b/>
                <w:bCs/>
                <w:sz w:val="18"/>
                <w:szCs w:val="18"/>
                <w:lang w:val="en-GB"/>
              </w:rPr>
              <w:t xml:space="preserve">Total With </w:t>
            </w:r>
            <w:r w:rsidRPr="00366F41">
              <w:rPr>
                <w:rFonts w:asciiTheme="majorBidi" w:hAnsiTheme="majorBidi" w:cstheme="majorBidi"/>
                <w:b/>
                <w:bCs/>
                <w:sz w:val="18"/>
                <w:szCs w:val="18"/>
                <w:lang w:val="en-GB"/>
              </w:rPr>
              <w:t xml:space="preserve">Tax </w:t>
            </w:r>
          </w:p>
        </w:tc>
        <w:tc>
          <w:tcPr>
            <w:tcW w:w="1348" w:type="dxa"/>
          </w:tcPr>
          <w:p w14:paraId="3DB9CDF1"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c>
          <w:tcPr>
            <w:tcW w:w="718" w:type="dxa"/>
          </w:tcPr>
          <w:p w14:paraId="51B6B882" w14:textId="77777777" w:rsidR="007B1E22" w:rsidRPr="00366F41" w:rsidRDefault="007B1E22" w:rsidP="007B1E22">
            <w:pPr>
              <w:spacing w:after="200" w:line="276" w:lineRule="auto"/>
            </w:pPr>
          </w:p>
        </w:tc>
        <w:tc>
          <w:tcPr>
            <w:tcW w:w="718" w:type="dxa"/>
          </w:tcPr>
          <w:p w14:paraId="69D13934" w14:textId="77777777" w:rsidR="007B1E22" w:rsidRPr="00366F41" w:rsidRDefault="007B1E22" w:rsidP="007B1E22">
            <w:pPr>
              <w:spacing w:after="200" w:line="276" w:lineRule="auto"/>
            </w:pPr>
          </w:p>
        </w:tc>
        <w:tc>
          <w:tcPr>
            <w:tcW w:w="718" w:type="dxa"/>
            <w:tcBorders>
              <w:top w:val="single" w:sz="4" w:space="0" w:color="auto"/>
              <w:left w:val="single" w:sz="4" w:space="0" w:color="auto"/>
              <w:bottom w:val="single" w:sz="4" w:space="0" w:color="auto"/>
              <w:right w:val="single" w:sz="4" w:space="0" w:color="auto"/>
            </w:tcBorders>
            <w:vAlign w:val="center"/>
          </w:tcPr>
          <w:p w14:paraId="1A8C61E6" w14:textId="16947E83" w:rsidR="007B1E22" w:rsidRPr="00366F41" w:rsidRDefault="007B1E22" w:rsidP="007B1E22">
            <w:pPr>
              <w:spacing w:after="200" w:line="276" w:lineRule="auto"/>
            </w:pPr>
            <w:r>
              <w:rPr>
                <w:rFonts w:asciiTheme="majorBidi" w:eastAsiaTheme="minorHAnsi" w:hAnsiTheme="majorBidi" w:cstheme="majorBidi"/>
                <w:color w:val="000000"/>
                <w:sz w:val="18"/>
                <w:szCs w:val="18"/>
                <w:lang w:val="en-US" w:eastAsia="en-US"/>
              </w:rPr>
              <w:t>37.5</w:t>
            </w:r>
          </w:p>
        </w:tc>
      </w:tr>
      <w:tr w:rsidR="007B1E22" w:rsidRPr="00366F41" w14:paraId="7B9B73ED" w14:textId="77777777" w:rsidTr="007B1E22">
        <w:trPr>
          <w:gridAfter w:val="3"/>
          <w:wAfter w:w="2154" w:type="dxa"/>
          <w:trHeight w:val="408"/>
        </w:trPr>
        <w:tc>
          <w:tcPr>
            <w:tcW w:w="450" w:type="dxa"/>
          </w:tcPr>
          <w:p w14:paraId="096C1F08" w14:textId="64A0BBCA" w:rsidR="007B1E22" w:rsidRPr="00366F41" w:rsidRDefault="007B1E22" w:rsidP="007B1E22">
            <w:pPr>
              <w:autoSpaceDE w:val="0"/>
              <w:autoSpaceDN w:val="0"/>
              <w:adjustRightInd w:val="0"/>
              <w:jc w:val="center"/>
              <w:rPr>
                <w:rFonts w:asciiTheme="majorBidi" w:hAnsiTheme="majorBidi" w:cstheme="majorBidi"/>
                <w:sz w:val="18"/>
                <w:szCs w:val="18"/>
                <w:lang w:val="en-GB"/>
              </w:rPr>
            </w:pPr>
            <w:r>
              <w:rPr>
                <w:rFonts w:asciiTheme="majorBidi" w:hAnsiTheme="majorBidi" w:cstheme="majorBidi"/>
                <w:sz w:val="18"/>
                <w:szCs w:val="18"/>
                <w:lang w:val="en-GB"/>
              </w:rPr>
              <w:t>12</w:t>
            </w:r>
          </w:p>
        </w:tc>
        <w:tc>
          <w:tcPr>
            <w:tcW w:w="9002" w:type="dxa"/>
            <w:gridSpan w:val="7"/>
            <w:vAlign w:val="center"/>
          </w:tcPr>
          <w:p w14:paraId="13EF2E1B" w14:textId="40196670"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sidRPr="00366F41">
              <w:rPr>
                <w:rFonts w:asciiTheme="majorBidi" w:hAnsiTheme="majorBidi" w:cstheme="majorBidi"/>
                <w:b/>
                <w:bCs/>
                <w:sz w:val="18"/>
                <w:szCs w:val="18"/>
                <w:lang w:val="en-GB"/>
              </w:rPr>
              <w:t>Tax 2%.........</w:t>
            </w:r>
          </w:p>
        </w:tc>
        <w:tc>
          <w:tcPr>
            <w:tcW w:w="1348" w:type="dxa"/>
          </w:tcPr>
          <w:p w14:paraId="59C87E20"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r>
      <w:tr w:rsidR="007B1E22" w:rsidRPr="007B1E22" w14:paraId="0E5195CC" w14:textId="7F8FD535" w:rsidTr="007B1E22">
        <w:trPr>
          <w:gridAfter w:val="3"/>
          <w:wAfter w:w="2154" w:type="dxa"/>
          <w:trHeight w:val="408"/>
        </w:trPr>
        <w:tc>
          <w:tcPr>
            <w:tcW w:w="450" w:type="dxa"/>
          </w:tcPr>
          <w:p w14:paraId="7403F955" w14:textId="14E5AC7D" w:rsidR="007B1E22" w:rsidRPr="00366F41" w:rsidRDefault="007B1E22" w:rsidP="007B1E22">
            <w:pPr>
              <w:autoSpaceDE w:val="0"/>
              <w:autoSpaceDN w:val="0"/>
              <w:adjustRightInd w:val="0"/>
              <w:jc w:val="center"/>
              <w:rPr>
                <w:rFonts w:asciiTheme="majorBidi" w:hAnsiTheme="majorBidi" w:cstheme="majorBidi"/>
                <w:sz w:val="18"/>
                <w:szCs w:val="18"/>
                <w:lang w:val="en-GB"/>
              </w:rPr>
            </w:pPr>
            <w:r w:rsidRPr="00366F41">
              <w:rPr>
                <w:rFonts w:asciiTheme="majorBidi" w:hAnsiTheme="majorBidi" w:cstheme="majorBidi"/>
                <w:sz w:val="18"/>
                <w:szCs w:val="18"/>
                <w:lang w:val="en-GB"/>
              </w:rPr>
              <w:t>1</w:t>
            </w:r>
            <w:r>
              <w:rPr>
                <w:rFonts w:asciiTheme="majorBidi" w:hAnsiTheme="majorBidi" w:cstheme="majorBidi"/>
                <w:sz w:val="18"/>
                <w:szCs w:val="18"/>
                <w:lang w:val="en-GB"/>
              </w:rPr>
              <w:t>3</w:t>
            </w:r>
          </w:p>
        </w:tc>
        <w:tc>
          <w:tcPr>
            <w:tcW w:w="9002" w:type="dxa"/>
            <w:gridSpan w:val="7"/>
            <w:vAlign w:val="center"/>
          </w:tcPr>
          <w:p w14:paraId="03BF8B99" w14:textId="2D9DA90E" w:rsidR="007B1E22" w:rsidRPr="00366F41" w:rsidRDefault="007B1E22" w:rsidP="007B1E22">
            <w:pPr>
              <w:autoSpaceDE w:val="0"/>
              <w:autoSpaceDN w:val="0"/>
              <w:adjustRightInd w:val="0"/>
              <w:jc w:val="center"/>
              <w:rPr>
                <w:rFonts w:asciiTheme="majorBidi" w:hAnsiTheme="majorBidi" w:cstheme="majorBidi"/>
                <w:b/>
                <w:bCs/>
                <w:sz w:val="18"/>
                <w:szCs w:val="18"/>
                <w:lang w:val="en-GB"/>
              </w:rPr>
            </w:pPr>
            <w:r w:rsidRPr="00366F41">
              <w:rPr>
                <w:rFonts w:asciiTheme="majorBidi" w:hAnsiTheme="majorBidi" w:cstheme="majorBidi"/>
                <w:b/>
                <w:bCs/>
                <w:sz w:val="18"/>
                <w:szCs w:val="18"/>
                <w:lang w:val="en-GB"/>
              </w:rPr>
              <w:t>Total price</w:t>
            </w:r>
            <w:r>
              <w:rPr>
                <w:rFonts w:asciiTheme="majorBidi" w:hAnsiTheme="majorBidi" w:cstheme="majorBidi"/>
                <w:b/>
                <w:bCs/>
                <w:sz w:val="18"/>
                <w:szCs w:val="18"/>
                <w:lang w:val="en-GB"/>
              </w:rPr>
              <w:t xml:space="preserve"> without tax </w:t>
            </w:r>
            <w:r w:rsidRPr="00366F41">
              <w:rPr>
                <w:rFonts w:asciiTheme="majorBidi" w:hAnsiTheme="majorBidi" w:cstheme="majorBidi"/>
                <w:b/>
                <w:bCs/>
                <w:sz w:val="18"/>
                <w:szCs w:val="18"/>
                <w:lang w:val="en-GB"/>
              </w:rPr>
              <w:t>AFN:</w:t>
            </w:r>
          </w:p>
        </w:tc>
        <w:tc>
          <w:tcPr>
            <w:tcW w:w="1348" w:type="dxa"/>
          </w:tcPr>
          <w:p w14:paraId="4BF35DC5" w14:textId="77777777" w:rsidR="007B1E22" w:rsidRPr="00366F41" w:rsidRDefault="007B1E22" w:rsidP="007B1E22">
            <w:pPr>
              <w:autoSpaceDE w:val="0"/>
              <w:autoSpaceDN w:val="0"/>
              <w:adjustRightInd w:val="0"/>
              <w:jc w:val="right"/>
              <w:rPr>
                <w:rFonts w:asciiTheme="majorBidi" w:hAnsiTheme="majorBidi" w:cstheme="majorBidi"/>
                <w:b/>
                <w:bCs/>
                <w:sz w:val="18"/>
                <w:szCs w:val="18"/>
                <w:lang w:val="en-GB"/>
              </w:rPr>
            </w:pPr>
          </w:p>
        </w:tc>
      </w:tr>
    </w:tbl>
    <w:p w14:paraId="6AEC6875" w14:textId="77777777" w:rsidR="00D73BF7" w:rsidRPr="00366F41" w:rsidRDefault="00D73BF7" w:rsidP="00D73BF7">
      <w:pPr>
        <w:rPr>
          <w:rFonts w:asciiTheme="majorBidi" w:hAnsiTheme="majorBidi" w:cstheme="majorBidi"/>
          <w:b/>
          <w:i/>
          <w:sz w:val="18"/>
          <w:szCs w:val="18"/>
          <w:lang w:val="en-GB"/>
        </w:rPr>
      </w:pPr>
    </w:p>
    <w:p w14:paraId="420062CD" w14:textId="07782110" w:rsidR="00EA1F5D" w:rsidRPr="00366F41" w:rsidRDefault="00791EE5" w:rsidP="004634FD">
      <w:pPr>
        <w:rPr>
          <w:rFonts w:asciiTheme="majorBidi" w:hAnsiTheme="majorBidi" w:cstheme="majorBidi"/>
          <w:bCs/>
          <w:i/>
          <w:color w:val="FF0000"/>
          <w:sz w:val="18"/>
          <w:szCs w:val="18"/>
          <w:lang w:val="en-GB"/>
        </w:rPr>
      </w:pPr>
      <w:r w:rsidRPr="00366F41">
        <w:rPr>
          <w:rFonts w:asciiTheme="majorBidi" w:hAnsiTheme="majorBidi" w:cstheme="majorBidi"/>
          <w:b/>
          <w:i/>
          <w:color w:val="FF0000"/>
          <w:sz w:val="18"/>
          <w:szCs w:val="18"/>
          <w:lang w:val="en-GB"/>
        </w:rPr>
        <w:t xml:space="preserve">Note: </w:t>
      </w:r>
      <w:r w:rsidRPr="00366F41">
        <w:rPr>
          <w:rFonts w:asciiTheme="majorBidi" w:hAnsiTheme="majorBidi" w:cstheme="majorBidi"/>
          <w:bCs/>
          <w:i/>
          <w:color w:val="FF0000"/>
          <w:sz w:val="18"/>
          <w:szCs w:val="18"/>
          <w:lang w:val="en-GB"/>
        </w:rPr>
        <w:t>The cost should include all the taxes and transportation to the sit</w:t>
      </w:r>
      <w:r w:rsidR="004634FD" w:rsidRPr="00366F41">
        <w:rPr>
          <w:rFonts w:asciiTheme="majorBidi" w:hAnsiTheme="majorBidi" w:cstheme="majorBidi"/>
          <w:bCs/>
          <w:i/>
          <w:color w:val="FF0000"/>
          <w:sz w:val="18"/>
          <w:szCs w:val="18"/>
          <w:lang w:val="en-GB"/>
        </w:rPr>
        <w:t>e.</w:t>
      </w:r>
    </w:p>
    <w:p w14:paraId="47CFFBEF" w14:textId="77777777" w:rsidR="001A3614" w:rsidRPr="00366F41" w:rsidRDefault="001A3614" w:rsidP="00EA1F5D">
      <w:pPr>
        <w:rPr>
          <w:rFonts w:asciiTheme="majorBidi" w:hAnsiTheme="majorBidi" w:cstheme="majorBidi"/>
          <w:bCs/>
          <w:iCs/>
          <w:sz w:val="18"/>
          <w:szCs w:val="18"/>
          <w:lang w:val="en-GB"/>
        </w:rPr>
      </w:pPr>
    </w:p>
    <w:p w14:paraId="0DF82DFE" w14:textId="77777777" w:rsidR="00791EE5" w:rsidRPr="00366F41" w:rsidRDefault="00791EE5" w:rsidP="00D73BF7">
      <w:pPr>
        <w:rPr>
          <w:rFonts w:asciiTheme="majorBidi" w:hAnsiTheme="majorBidi" w:cstheme="majorBidi"/>
          <w:b/>
          <w:i/>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4523"/>
      </w:tblGrid>
      <w:tr w:rsidR="00590803" w:rsidRPr="007B1E22" w14:paraId="5AC9EEBC" w14:textId="77777777" w:rsidTr="00104D92">
        <w:tc>
          <w:tcPr>
            <w:tcW w:w="5305" w:type="dxa"/>
          </w:tcPr>
          <w:p w14:paraId="05092179"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c>
          <w:tcPr>
            <w:tcW w:w="4523" w:type="dxa"/>
          </w:tcPr>
          <w:p w14:paraId="4A55DB46" w14:textId="15596329" w:rsidR="00590803" w:rsidRPr="00C36117" w:rsidRDefault="00590803" w:rsidP="00590803">
            <w:pPr>
              <w:autoSpaceDE w:val="0"/>
              <w:autoSpaceDN w:val="0"/>
              <w:adjustRightInd w:val="0"/>
              <w:rPr>
                <w:rFonts w:asciiTheme="majorBidi" w:hAnsiTheme="majorBidi" w:cstheme="majorBidi"/>
                <w:b/>
                <w:sz w:val="18"/>
                <w:szCs w:val="18"/>
                <w:lang w:val="en-GB"/>
              </w:rPr>
            </w:pPr>
            <w:r w:rsidRPr="00C36117">
              <w:rPr>
                <w:rFonts w:asciiTheme="majorBidi" w:hAnsiTheme="majorBidi" w:cstheme="majorBidi"/>
                <w:b/>
                <w:sz w:val="18"/>
                <w:szCs w:val="18"/>
                <w:lang w:val="en-GB"/>
              </w:rPr>
              <w:t xml:space="preserve">Information to be entered by </w:t>
            </w:r>
            <w:r w:rsidR="00350930">
              <w:rPr>
                <w:rFonts w:asciiTheme="majorBidi" w:hAnsiTheme="majorBidi" w:cstheme="majorBidi"/>
                <w:b/>
                <w:sz w:val="18"/>
                <w:szCs w:val="18"/>
                <w:lang w:val="en-GB"/>
              </w:rPr>
              <w:t xml:space="preserve">the </w:t>
            </w:r>
            <w:r w:rsidRPr="00C36117">
              <w:rPr>
                <w:rFonts w:asciiTheme="majorBidi" w:hAnsiTheme="majorBidi" w:cstheme="majorBidi"/>
                <w:b/>
                <w:sz w:val="18"/>
                <w:szCs w:val="18"/>
                <w:lang w:val="en-GB"/>
              </w:rPr>
              <w:t xml:space="preserve">supplier in the below columns </w:t>
            </w:r>
          </w:p>
        </w:tc>
      </w:tr>
      <w:tr w:rsidR="00590803" w:rsidRPr="007B1E22" w14:paraId="539309DC" w14:textId="77777777" w:rsidTr="00104D92">
        <w:tc>
          <w:tcPr>
            <w:tcW w:w="5305" w:type="dxa"/>
          </w:tcPr>
          <w:p w14:paraId="0FD88821" w14:textId="213DE314"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Please state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 xml:space="preserve">name of </w:t>
            </w:r>
            <w:r w:rsidR="00350930">
              <w:rPr>
                <w:rFonts w:asciiTheme="majorBidi" w:hAnsiTheme="majorBidi" w:cstheme="majorBidi"/>
                <w:sz w:val="18"/>
                <w:szCs w:val="18"/>
                <w:lang w:val="en-GB"/>
              </w:rPr>
              <w:t xml:space="preserve">the </w:t>
            </w:r>
            <w:r w:rsidR="00F03423" w:rsidRPr="00366F41">
              <w:rPr>
                <w:rFonts w:asciiTheme="majorBidi" w:hAnsiTheme="majorBidi" w:cstheme="majorBidi"/>
                <w:sz w:val="18"/>
                <w:szCs w:val="18"/>
                <w:lang w:val="en-GB"/>
              </w:rPr>
              <w:t>Company</w:t>
            </w:r>
          </w:p>
        </w:tc>
        <w:tc>
          <w:tcPr>
            <w:tcW w:w="4523" w:type="dxa"/>
          </w:tcPr>
          <w:p w14:paraId="00EB07B3"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085C32A8" w14:textId="77777777" w:rsidTr="00104D92">
        <w:tc>
          <w:tcPr>
            <w:tcW w:w="5305" w:type="dxa"/>
          </w:tcPr>
          <w:p w14:paraId="4AEE20BA" w14:textId="65892D6A" w:rsidR="00590803" w:rsidRPr="00366F41" w:rsidRDefault="00F0342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p>
        </w:tc>
        <w:tc>
          <w:tcPr>
            <w:tcW w:w="4523" w:type="dxa"/>
          </w:tcPr>
          <w:p w14:paraId="2C6A62C7"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2349B58C" w14:textId="77777777" w:rsidTr="00104D92">
        <w:tc>
          <w:tcPr>
            <w:tcW w:w="5305" w:type="dxa"/>
          </w:tcPr>
          <w:p w14:paraId="540FF9A6" w14:textId="4E7651F8" w:rsidR="00590803" w:rsidRPr="00366F41" w:rsidRDefault="00F0342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Responsible /Director </w:t>
            </w:r>
            <w:r w:rsidR="000D2DED" w:rsidRPr="00366F41">
              <w:rPr>
                <w:rFonts w:asciiTheme="majorBidi" w:hAnsiTheme="majorBidi" w:cstheme="majorBidi"/>
                <w:b/>
                <w:sz w:val="18"/>
                <w:szCs w:val="18"/>
                <w:lang w:val="en-GB"/>
              </w:rPr>
              <w:t>n</w:t>
            </w:r>
            <w:r w:rsidRPr="00366F41">
              <w:rPr>
                <w:rFonts w:asciiTheme="majorBidi" w:hAnsiTheme="majorBidi" w:cstheme="majorBidi"/>
                <w:b/>
                <w:sz w:val="18"/>
                <w:szCs w:val="18"/>
                <w:lang w:val="en-GB"/>
              </w:rPr>
              <w:t>ame</w:t>
            </w:r>
          </w:p>
        </w:tc>
        <w:tc>
          <w:tcPr>
            <w:tcW w:w="4523" w:type="dxa"/>
          </w:tcPr>
          <w:p w14:paraId="03E92C00"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7C685967" w14:textId="77777777" w:rsidTr="00104D92">
        <w:tc>
          <w:tcPr>
            <w:tcW w:w="5305" w:type="dxa"/>
          </w:tcPr>
          <w:p w14:paraId="5DC68284" w14:textId="06F65E5A" w:rsidR="00590803"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r w:rsidR="00EE4FF4" w:rsidRPr="00366F41">
              <w:rPr>
                <w:rFonts w:asciiTheme="majorBidi" w:hAnsiTheme="majorBidi" w:cstheme="majorBidi"/>
                <w:sz w:val="18"/>
                <w:szCs w:val="18"/>
                <w:lang w:val="en-GB"/>
              </w:rPr>
              <w:t>.</w:t>
            </w:r>
          </w:p>
        </w:tc>
        <w:tc>
          <w:tcPr>
            <w:tcW w:w="4523" w:type="dxa"/>
          </w:tcPr>
          <w:p w14:paraId="2389E6CF"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508B17AC" w14:textId="77777777" w:rsidTr="00104D92">
        <w:tc>
          <w:tcPr>
            <w:tcW w:w="5305" w:type="dxa"/>
          </w:tcPr>
          <w:p w14:paraId="4A3ACC30" w14:textId="6EAD4AB5" w:rsidR="00590803" w:rsidRPr="00366F41" w:rsidRDefault="006A16B1"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Company </w:t>
            </w:r>
            <w:r w:rsidR="00350930">
              <w:rPr>
                <w:rFonts w:asciiTheme="majorBidi" w:hAnsiTheme="majorBidi" w:cstheme="majorBidi"/>
                <w:b/>
                <w:sz w:val="18"/>
                <w:szCs w:val="18"/>
                <w:lang w:val="en-GB"/>
              </w:rPr>
              <w:t>Email</w:t>
            </w:r>
            <w:r w:rsidR="00EE4FF4" w:rsidRPr="00366F41">
              <w:rPr>
                <w:rFonts w:asciiTheme="majorBidi" w:hAnsiTheme="majorBidi" w:cstheme="majorBidi"/>
                <w:b/>
                <w:sz w:val="18"/>
                <w:szCs w:val="18"/>
                <w:lang w:val="en-GB"/>
              </w:rPr>
              <w:t xml:space="preserve"> Address</w:t>
            </w:r>
          </w:p>
        </w:tc>
        <w:tc>
          <w:tcPr>
            <w:tcW w:w="4523" w:type="dxa"/>
          </w:tcPr>
          <w:p w14:paraId="4CB82C5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0D2DED" w:rsidRPr="00366F41" w14:paraId="13372C34" w14:textId="77777777" w:rsidTr="00104D92">
        <w:tc>
          <w:tcPr>
            <w:tcW w:w="5305" w:type="dxa"/>
          </w:tcPr>
          <w:p w14:paraId="01FA97CA" w14:textId="2FD28AC1" w:rsidR="000D2DED"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Company </w:t>
            </w:r>
            <w:r w:rsidR="000D2DED" w:rsidRPr="00366F41">
              <w:rPr>
                <w:rFonts w:asciiTheme="majorBidi" w:hAnsiTheme="majorBidi" w:cstheme="majorBidi"/>
                <w:sz w:val="18"/>
                <w:szCs w:val="18"/>
                <w:lang w:val="en-GB"/>
              </w:rPr>
              <w:t>Phone/Mobile</w:t>
            </w:r>
            <w:r w:rsidRPr="00366F41">
              <w:rPr>
                <w:rFonts w:asciiTheme="majorBidi" w:hAnsiTheme="majorBidi" w:cstheme="majorBidi"/>
                <w:sz w:val="18"/>
                <w:szCs w:val="18"/>
                <w:lang w:val="en-GB"/>
              </w:rPr>
              <w:t xml:space="preserve"> #</w:t>
            </w:r>
          </w:p>
        </w:tc>
        <w:tc>
          <w:tcPr>
            <w:tcW w:w="4523" w:type="dxa"/>
          </w:tcPr>
          <w:p w14:paraId="059DD669" w14:textId="77777777" w:rsidR="000D2DED" w:rsidRPr="00366F41" w:rsidRDefault="000D2DED" w:rsidP="00EE4FF4">
            <w:pPr>
              <w:autoSpaceDE w:val="0"/>
              <w:autoSpaceDN w:val="0"/>
              <w:adjustRightInd w:val="0"/>
              <w:jc w:val="right"/>
              <w:rPr>
                <w:rFonts w:asciiTheme="majorBidi" w:hAnsiTheme="majorBidi" w:cstheme="majorBidi"/>
                <w:sz w:val="18"/>
                <w:szCs w:val="18"/>
                <w:lang w:val="en-GB"/>
              </w:rPr>
            </w:pPr>
          </w:p>
        </w:tc>
      </w:tr>
      <w:tr w:rsidR="00590803" w:rsidRPr="00366F41" w14:paraId="519325C2" w14:textId="77777777" w:rsidTr="00104D92">
        <w:tc>
          <w:tcPr>
            <w:tcW w:w="5305" w:type="dxa"/>
          </w:tcPr>
          <w:p w14:paraId="0317EF30" w14:textId="1219837D" w:rsidR="00590803" w:rsidRPr="00366F41" w:rsidRDefault="00EE4FF4"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sz w:val="18"/>
                <w:szCs w:val="18"/>
                <w:lang w:val="en-GB"/>
              </w:rPr>
              <w:t>Delivery time to</w:t>
            </w:r>
            <w:r w:rsidR="006A16B1" w:rsidRPr="00366F41">
              <w:rPr>
                <w:rFonts w:asciiTheme="majorBidi" w:hAnsiTheme="majorBidi" w:cstheme="majorBidi"/>
                <w:sz w:val="18"/>
                <w:szCs w:val="18"/>
                <w:lang w:val="en-GB"/>
              </w:rPr>
              <w:t xml:space="preserve"> destination</w:t>
            </w:r>
          </w:p>
        </w:tc>
        <w:tc>
          <w:tcPr>
            <w:tcW w:w="4523" w:type="dxa"/>
          </w:tcPr>
          <w:p w14:paraId="483FC5C6" w14:textId="59899A34" w:rsidR="00590803" w:rsidRPr="00366F41" w:rsidRDefault="00EE4FF4" w:rsidP="00EE4FF4">
            <w:pPr>
              <w:autoSpaceDE w:val="0"/>
              <w:autoSpaceDN w:val="0"/>
              <w:adjustRightInd w:val="0"/>
              <w:jc w:val="right"/>
              <w:rPr>
                <w:rFonts w:asciiTheme="majorBidi" w:hAnsiTheme="majorBidi" w:cstheme="majorBidi"/>
                <w:sz w:val="18"/>
                <w:szCs w:val="18"/>
                <w:lang w:val="en-GB"/>
              </w:rPr>
            </w:pPr>
            <w:r w:rsidRPr="00366F41">
              <w:rPr>
                <w:rFonts w:asciiTheme="majorBidi" w:hAnsiTheme="majorBidi" w:cstheme="majorBidi"/>
                <w:sz w:val="18"/>
                <w:szCs w:val="18"/>
                <w:lang w:val="en-GB"/>
              </w:rPr>
              <w:t>days</w:t>
            </w:r>
          </w:p>
        </w:tc>
      </w:tr>
      <w:tr w:rsidR="00590803" w:rsidRPr="00366F41" w14:paraId="2A453A70" w14:textId="77777777" w:rsidTr="00104D92">
        <w:tc>
          <w:tcPr>
            <w:tcW w:w="5305" w:type="dxa"/>
          </w:tcPr>
          <w:p w14:paraId="151C5261" w14:textId="3E79EB6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Delivery time to </w:t>
            </w:r>
            <w:r w:rsidR="00EE4FF4" w:rsidRPr="00366F41">
              <w:rPr>
                <w:rFonts w:asciiTheme="majorBidi" w:hAnsiTheme="majorBidi" w:cstheme="majorBidi"/>
                <w:sz w:val="18"/>
                <w:szCs w:val="18"/>
                <w:lang w:val="en-GB"/>
              </w:rPr>
              <w:t>destination</w:t>
            </w:r>
            <w:r w:rsidRPr="00366F41">
              <w:rPr>
                <w:rFonts w:asciiTheme="majorBidi" w:hAnsiTheme="majorBidi" w:cstheme="majorBidi"/>
                <w:sz w:val="18"/>
                <w:szCs w:val="18"/>
                <w:lang w:val="en-GB"/>
              </w:rPr>
              <w:t xml:space="preserve"> </w:t>
            </w:r>
          </w:p>
        </w:tc>
        <w:tc>
          <w:tcPr>
            <w:tcW w:w="4523" w:type="dxa"/>
          </w:tcPr>
          <w:p w14:paraId="7A9110FA" w14:textId="0EED97A2" w:rsidR="00590803" w:rsidRPr="00366F41" w:rsidRDefault="00590803" w:rsidP="00590803">
            <w:pPr>
              <w:autoSpaceDE w:val="0"/>
              <w:autoSpaceDN w:val="0"/>
              <w:adjustRightInd w:val="0"/>
              <w:jc w:val="right"/>
              <w:rPr>
                <w:rFonts w:asciiTheme="majorBidi" w:hAnsiTheme="majorBidi" w:cstheme="majorBidi"/>
                <w:sz w:val="18"/>
                <w:szCs w:val="18"/>
                <w:lang w:val="en-GB"/>
              </w:rPr>
            </w:pPr>
          </w:p>
        </w:tc>
      </w:tr>
      <w:tr w:rsidR="00590803" w:rsidRPr="00366F41" w14:paraId="5F28168B" w14:textId="77777777" w:rsidTr="00104D92">
        <w:tc>
          <w:tcPr>
            <w:tcW w:w="5305" w:type="dxa"/>
          </w:tcPr>
          <w:p w14:paraId="3CDF98A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Technical specification</w:t>
            </w:r>
          </w:p>
        </w:tc>
        <w:tc>
          <w:tcPr>
            <w:tcW w:w="4523" w:type="dxa"/>
          </w:tcPr>
          <w:p w14:paraId="68F020D2"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7B1E22" w14:paraId="473200CA" w14:textId="77777777" w:rsidTr="00104D92">
        <w:tc>
          <w:tcPr>
            <w:tcW w:w="5305" w:type="dxa"/>
          </w:tcPr>
          <w:p w14:paraId="1FF5AECF" w14:textId="74D71660" w:rsidR="00590803" w:rsidRPr="00366F41" w:rsidRDefault="00350930" w:rsidP="00590803">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A complete</w:t>
            </w:r>
            <w:r w:rsidR="00590803" w:rsidRPr="00366F41">
              <w:rPr>
                <w:rFonts w:asciiTheme="majorBidi" w:hAnsiTheme="majorBidi" w:cstheme="majorBidi"/>
                <w:sz w:val="18"/>
                <w:szCs w:val="18"/>
                <w:lang w:val="en-GB"/>
              </w:rPr>
              <w:t xml:space="preserve"> technical description is attached (Y/N)</w:t>
            </w:r>
          </w:p>
        </w:tc>
        <w:tc>
          <w:tcPr>
            <w:tcW w:w="4523" w:type="dxa"/>
          </w:tcPr>
          <w:p w14:paraId="2F400CA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8D455D7" w14:textId="77777777" w:rsidTr="00104D92">
        <w:tc>
          <w:tcPr>
            <w:tcW w:w="5305" w:type="dxa"/>
          </w:tcPr>
          <w:p w14:paraId="553181BD"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References</w:t>
            </w:r>
          </w:p>
        </w:tc>
        <w:tc>
          <w:tcPr>
            <w:tcW w:w="4523" w:type="dxa"/>
          </w:tcPr>
          <w:p w14:paraId="674B24E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7B1E22" w14:paraId="0F5D7941" w14:textId="77777777" w:rsidTr="00104D92">
        <w:tc>
          <w:tcPr>
            <w:tcW w:w="5305" w:type="dxa"/>
          </w:tcPr>
          <w:p w14:paraId="14EDE65C" w14:textId="7A82503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 reference list is attached (shall only be submitted if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supplier has not delivered to the Contracting Authority before)</w:t>
            </w:r>
          </w:p>
        </w:tc>
        <w:tc>
          <w:tcPr>
            <w:tcW w:w="4523" w:type="dxa"/>
          </w:tcPr>
          <w:p w14:paraId="05AB155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7B1E22" w14:paraId="0B6FAEC4" w14:textId="77777777" w:rsidTr="00104D92">
        <w:tc>
          <w:tcPr>
            <w:tcW w:w="5305" w:type="dxa"/>
          </w:tcPr>
          <w:p w14:paraId="10016844"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c>
          <w:tcPr>
            <w:tcW w:w="4523" w:type="dxa"/>
          </w:tcPr>
          <w:p w14:paraId="2109AE4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3D7F096" w14:textId="77777777" w:rsidTr="00104D92">
        <w:tc>
          <w:tcPr>
            <w:tcW w:w="5305" w:type="dxa"/>
          </w:tcPr>
          <w:p w14:paraId="569047EE"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CSR information</w:t>
            </w:r>
          </w:p>
        </w:tc>
        <w:tc>
          <w:tcPr>
            <w:tcW w:w="4523" w:type="dxa"/>
          </w:tcPr>
          <w:p w14:paraId="78244E2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4DAD2EB" w14:textId="77777777" w:rsidTr="00104D92">
        <w:tc>
          <w:tcPr>
            <w:tcW w:w="5305" w:type="dxa"/>
          </w:tcPr>
          <w:p w14:paraId="2E35750C" w14:textId="73E61F6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Does your company have </w:t>
            </w:r>
            <w:r w:rsidR="00350930">
              <w:rPr>
                <w:rFonts w:asciiTheme="majorBidi" w:hAnsiTheme="majorBidi" w:cstheme="majorBidi"/>
                <w:sz w:val="18"/>
                <w:szCs w:val="18"/>
                <w:lang w:val="en-GB"/>
              </w:rPr>
              <w:t>CSR-related</w:t>
            </w:r>
            <w:r w:rsidRPr="00366F41">
              <w:rPr>
                <w:rFonts w:asciiTheme="majorBidi" w:hAnsiTheme="majorBidi" w:cstheme="majorBidi"/>
                <w:sz w:val="18"/>
                <w:szCs w:val="18"/>
                <w:lang w:val="en-GB"/>
              </w:rPr>
              <w:t xml:space="preserve"> policies in place –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snapToGrid w:val="0"/>
                <w:sz w:val="18"/>
                <w:szCs w:val="18"/>
                <w:lang w:val="en-GB"/>
              </w:rPr>
              <w:t>health and safety policy, HR policy, staff policy, energy policy, climate policy</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or is a member of Global Compact</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Please state which policies.</w:t>
            </w:r>
          </w:p>
        </w:tc>
        <w:tc>
          <w:tcPr>
            <w:tcW w:w="4523" w:type="dxa"/>
          </w:tcPr>
          <w:p w14:paraId="53D81CE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75E92DB" w14:textId="77777777" w:rsidTr="00104D92">
        <w:tc>
          <w:tcPr>
            <w:tcW w:w="5305" w:type="dxa"/>
          </w:tcPr>
          <w:p w14:paraId="79DA4FE5" w14:textId="1A22360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Is your company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b/>
                <w:bCs/>
                <w:sz w:val="18"/>
                <w:szCs w:val="18"/>
                <w:lang w:val="en-GB"/>
              </w:rPr>
              <w:t>ISO</w:t>
            </w:r>
            <w:r w:rsidRPr="00366F41">
              <w:rPr>
                <w:rFonts w:asciiTheme="majorBidi" w:hAnsiTheme="majorBidi" w:cstheme="majorBidi"/>
                <w:sz w:val="18"/>
                <w:szCs w:val="18"/>
                <w:lang w:val="en-GB"/>
              </w:rPr>
              <w:t xml:space="preserve"> 26000/50001/14000 certified or SA8000 certified? Please state which. </w:t>
            </w:r>
          </w:p>
        </w:tc>
        <w:tc>
          <w:tcPr>
            <w:tcW w:w="4523" w:type="dxa"/>
          </w:tcPr>
          <w:p w14:paraId="4737EBD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7B1E22" w14:paraId="0B2CE755" w14:textId="77777777" w:rsidTr="00104D92">
        <w:tc>
          <w:tcPr>
            <w:tcW w:w="5305" w:type="dxa"/>
          </w:tcPr>
          <w:p w14:paraId="1234C4E9" w14:textId="7777777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Does your company have a Code of Conduct?</w:t>
            </w:r>
          </w:p>
        </w:tc>
        <w:tc>
          <w:tcPr>
            <w:tcW w:w="4523" w:type="dxa"/>
          </w:tcPr>
          <w:p w14:paraId="0D72E0F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bl>
    <w:p w14:paraId="2962E612" w14:textId="77777777" w:rsidR="00DC1E04" w:rsidRPr="00366F41" w:rsidRDefault="00DC1E04" w:rsidP="00590803">
      <w:pPr>
        <w:rPr>
          <w:rFonts w:asciiTheme="majorBidi" w:hAnsiTheme="majorBidi" w:cstheme="majorBidi"/>
          <w:bCs/>
          <w:iCs/>
          <w:sz w:val="18"/>
          <w:szCs w:val="18"/>
          <w:lang w:val="en-GB"/>
        </w:rPr>
      </w:pPr>
    </w:p>
    <w:p w14:paraId="5220FF41" w14:textId="77777777" w:rsidR="00DC1E04" w:rsidRPr="00366F41" w:rsidRDefault="00DC1E04" w:rsidP="00590803">
      <w:pPr>
        <w:rPr>
          <w:rFonts w:asciiTheme="majorBidi" w:hAnsiTheme="majorBidi" w:cstheme="majorBidi"/>
          <w:bCs/>
          <w:iCs/>
          <w:sz w:val="18"/>
          <w:szCs w:val="18"/>
          <w:lang w:val="en-GB"/>
        </w:rPr>
      </w:pPr>
    </w:p>
    <w:p w14:paraId="56ED3BBA" w14:textId="3A7CBE92" w:rsidR="00590803" w:rsidRPr="00C36117" w:rsidRDefault="00590803" w:rsidP="00590803">
      <w:pPr>
        <w:rPr>
          <w:rFonts w:asciiTheme="majorBidi" w:hAnsiTheme="majorBidi" w:cstheme="majorBidi"/>
          <w:bCs/>
          <w:iCs/>
          <w:sz w:val="22"/>
          <w:szCs w:val="22"/>
          <w:lang w:val="en-GB"/>
        </w:rPr>
      </w:pPr>
      <w:r w:rsidRPr="00C36117">
        <w:rPr>
          <w:rFonts w:asciiTheme="majorBidi" w:hAnsiTheme="majorBidi" w:cstheme="majorBidi"/>
          <w:bCs/>
          <w:iCs/>
          <w:sz w:val="22"/>
          <w:szCs w:val="22"/>
          <w:lang w:val="en-GB"/>
        </w:rPr>
        <w:t xml:space="preserve">Suppliers are requested to complete the following </w:t>
      </w:r>
      <w:r w:rsidR="006A16B1" w:rsidRPr="00C36117">
        <w:rPr>
          <w:rFonts w:asciiTheme="majorBidi" w:hAnsiTheme="majorBidi" w:cstheme="majorBidi"/>
          <w:bCs/>
          <w:iCs/>
          <w:sz w:val="22"/>
          <w:szCs w:val="22"/>
          <w:lang w:val="en-GB"/>
        </w:rPr>
        <w:t>form.</w:t>
      </w:r>
    </w:p>
    <w:p w14:paraId="6619239D" w14:textId="5E4F994B" w:rsidR="00590803" w:rsidRPr="00366F41" w:rsidRDefault="00590803" w:rsidP="00590803">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The following technical specifications are provided in the format of a checklist. They are compulsory as </w:t>
      </w:r>
      <w:r w:rsidR="00350930">
        <w:rPr>
          <w:rFonts w:asciiTheme="majorBidi" w:hAnsiTheme="majorBidi" w:cstheme="majorBidi"/>
          <w:bCs/>
          <w:iCs/>
          <w:sz w:val="18"/>
          <w:szCs w:val="18"/>
          <w:lang w:val="en-GB"/>
        </w:rPr>
        <w:t xml:space="preserve">the </w:t>
      </w:r>
      <w:r w:rsidRPr="00366F41">
        <w:rPr>
          <w:rFonts w:asciiTheme="majorBidi" w:hAnsiTheme="majorBidi" w:cstheme="majorBidi"/>
          <w:bCs/>
          <w:iCs/>
          <w:sz w:val="18"/>
          <w:szCs w:val="18"/>
          <w:lang w:val="en-GB"/>
        </w:rPr>
        <w:t>minimum standard and will be the only basis for the Contracting Authority to assess the technical compliance of the equipment presented in the quotations.  Deviations from the specifications may be considered only if deemed to be in the best interest of the Contracting Authority.</w:t>
      </w:r>
    </w:p>
    <w:p w14:paraId="1AAFAFDE" w14:textId="77777777" w:rsidR="00480CDF" w:rsidRPr="00366F41" w:rsidRDefault="00480CDF" w:rsidP="00491A38">
      <w:pPr>
        <w:autoSpaceDE w:val="0"/>
        <w:autoSpaceDN w:val="0"/>
        <w:adjustRightInd w:val="0"/>
        <w:rPr>
          <w:rFonts w:asciiTheme="majorBidi" w:hAnsiTheme="majorBidi" w:cstheme="majorBidi"/>
          <w:b/>
          <w:bCs/>
          <w:caps/>
          <w:sz w:val="18"/>
          <w:szCs w:val="18"/>
          <w:lang w:val="en-GB"/>
        </w:rPr>
      </w:pPr>
    </w:p>
    <w:p w14:paraId="34275350" w14:textId="77777777" w:rsidR="00C97164" w:rsidRPr="00C36117" w:rsidRDefault="00C97164" w:rsidP="00C97164">
      <w:pPr>
        <w:autoSpaceDE w:val="0"/>
        <w:autoSpaceDN w:val="0"/>
        <w:adjustRightInd w:val="0"/>
        <w:jc w:val="center"/>
        <w:rPr>
          <w:rFonts w:asciiTheme="majorBidi" w:hAnsiTheme="majorBidi" w:cstheme="majorBidi"/>
          <w:b/>
          <w:bCs/>
          <w:caps/>
          <w:sz w:val="22"/>
          <w:szCs w:val="22"/>
          <w:lang w:val="en-GB"/>
        </w:rPr>
      </w:pPr>
      <w:r w:rsidRPr="00C36117">
        <w:rPr>
          <w:rFonts w:asciiTheme="majorBidi" w:hAnsiTheme="majorBidi" w:cstheme="majorBidi"/>
          <w:b/>
          <w:bCs/>
          <w:caps/>
          <w:sz w:val="22"/>
          <w:szCs w:val="22"/>
          <w:lang w:val="en-GB"/>
        </w:rPr>
        <w:t>technical data form</w:t>
      </w:r>
    </w:p>
    <w:p w14:paraId="63B400BF" w14:textId="77777777" w:rsidR="00C97164" w:rsidRPr="00366F41" w:rsidRDefault="00C97164" w:rsidP="00C97164">
      <w:pPr>
        <w:jc w:val="both"/>
        <w:rPr>
          <w:rFonts w:asciiTheme="majorBidi" w:hAnsiTheme="majorBidi" w:cstheme="majorBidi"/>
          <w:sz w:val="18"/>
          <w:szCs w:val="18"/>
          <w:lang w:val="en-GB" w:eastAsia="hr-HR"/>
        </w:rPr>
      </w:pPr>
    </w:p>
    <w:tbl>
      <w:tblPr>
        <w:tblW w:w="105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14"/>
        <w:gridCol w:w="2126"/>
        <w:gridCol w:w="4536"/>
        <w:gridCol w:w="1134"/>
        <w:gridCol w:w="2038"/>
      </w:tblGrid>
      <w:tr w:rsidR="00C97164" w:rsidRPr="007B1E22" w14:paraId="68CCE98B" w14:textId="77777777" w:rsidTr="00791EE5">
        <w:trPr>
          <w:jc w:val="center"/>
        </w:trPr>
        <w:tc>
          <w:tcPr>
            <w:tcW w:w="714" w:type="dxa"/>
            <w:shd w:val="clear" w:color="auto" w:fill="C0C0C0"/>
          </w:tcPr>
          <w:p w14:paraId="0B8D93A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Item no.:</w:t>
            </w:r>
          </w:p>
        </w:tc>
        <w:tc>
          <w:tcPr>
            <w:tcW w:w="2126" w:type="dxa"/>
            <w:shd w:val="clear" w:color="auto" w:fill="C0C0C0"/>
          </w:tcPr>
          <w:p w14:paraId="51672A17"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Parameter</w:t>
            </w:r>
          </w:p>
        </w:tc>
        <w:tc>
          <w:tcPr>
            <w:tcW w:w="4536" w:type="dxa"/>
            <w:shd w:val="clear" w:color="auto" w:fill="C0C0C0"/>
          </w:tcPr>
          <w:p w14:paraId="7DC690D0"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Characteristics (Contracting Authorities minimum requirement)</w:t>
            </w:r>
          </w:p>
        </w:tc>
        <w:tc>
          <w:tcPr>
            <w:tcW w:w="1134" w:type="dxa"/>
            <w:shd w:val="clear" w:color="auto" w:fill="C0C0C0"/>
          </w:tcPr>
          <w:p w14:paraId="45AE814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Comply (Y / N) </w:t>
            </w:r>
          </w:p>
        </w:tc>
        <w:tc>
          <w:tcPr>
            <w:tcW w:w="2038" w:type="dxa"/>
            <w:shd w:val="clear" w:color="auto" w:fill="C0C0C0"/>
          </w:tcPr>
          <w:p w14:paraId="52A39661"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Deviations, if any, to be described in this column</w:t>
            </w:r>
          </w:p>
        </w:tc>
      </w:tr>
      <w:tr w:rsidR="00C97164" w:rsidRPr="00366F41" w14:paraId="124214A8" w14:textId="77777777" w:rsidTr="00791EE5">
        <w:trPr>
          <w:jc w:val="center"/>
        </w:trPr>
        <w:tc>
          <w:tcPr>
            <w:tcW w:w="714" w:type="dxa"/>
            <w:vMerge w:val="restart"/>
          </w:tcPr>
          <w:p w14:paraId="18285F54"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1</w:t>
            </w:r>
          </w:p>
        </w:tc>
        <w:tc>
          <w:tcPr>
            <w:tcW w:w="2126" w:type="dxa"/>
          </w:tcPr>
          <w:p w14:paraId="5FDDC738"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Description</w:t>
            </w:r>
          </w:p>
        </w:tc>
        <w:tc>
          <w:tcPr>
            <w:tcW w:w="4536" w:type="dxa"/>
          </w:tcPr>
          <w:p w14:paraId="5A30A7E7" w14:textId="30BE1A8F" w:rsidR="00C97164" w:rsidRPr="00366F41" w:rsidRDefault="00C97164" w:rsidP="001B6D8E">
            <w:pPr>
              <w:rPr>
                <w:rFonts w:asciiTheme="majorBidi" w:hAnsiTheme="majorBidi" w:cstheme="majorBidi"/>
                <w:sz w:val="18"/>
                <w:szCs w:val="18"/>
                <w:lang w:val="en-GB"/>
              </w:rPr>
            </w:pPr>
          </w:p>
        </w:tc>
        <w:tc>
          <w:tcPr>
            <w:tcW w:w="1134" w:type="dxa"/>
          </w:tcPr>
          <w:p w14:paraId="17A62CBA" w14:textId="77777777" w:rsidR="00C97164" w:rsidRPr="00366F41" w:rsidRDefault="00C97164" w:rsidP="001B6D8E">
            <w:pPr>
              <w:rPr>
                <w:rFonts w:asciiTheme="majorBidi" w:hAnsiTheme="majorBidi" w:cstheme="majorBidi"/>
                <w:sz w:val="18"/>
                <w:szCs w:val="18"/>
                <w:lang w:val="en-GB"/>
              </w:rPr>
            </w:pPr>
          </w:p>
        </w:tc>
        <w:tc>
          <w:tcPr>
            <w:tcW w:w="2038" w:type="dxa"/>
          </w:tcPr>
          <w:p w14:paraId="5D0E8CF2" w14:textId="77777777" w:rsidR="00C97164" w:rsidRPr="00366F41" w:rsidRDefault="00C97164" w:rsidP="001B6D8E">
            <w:pPr>
              <w:rPr>
                <w:rFonts w:asciiTheme="majorBidi" w:hAnsiTheme="majorBidi" w:cstheme="majorBidi"/>
                <w:sz w:val="18"/>
                <w:szCs w:val="18"/>
                <w:lang w:val="en-GB"/>
              </w:rPr>
            </w:pPr>
          </w:p>
        </w:tc>
      </w:tr>
      <w:tr w:rsidR="00C97164" w:rsidRPr="00366F41" w14:paraId="368FB38B" w14:textId="77777777" w:rsidTr="00791EE5">
        <w:trPr>
          <w:jc w:val="center"/>
        </w:trPr>
        <w:tc>
          <w:tcPr>
            <w:tcW w:w="714" w:type="dxa"/>
            <w:vMerge/>
          </w:tcPr>
          <w:p w14:paraId="0C1F245C"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1C2A129" w14:textId="77777777" w:rsidR="00C97164" w:rsidRPr="00366F41" w:rsidRDefault="00C97164" w:rsidP="001B6D8E">
            <w:pPr>
              <w:rPr>
                <w:rFonts w:asciiTheme="majorBidi" w:hAnsiTheme="majorBidi" w:cstheme="majorBidi"/>
                <w:b/>
                <w:bCs/>
                <w:sz w:val="18"/>
                <w:szCs w:val="18"/>
                <w:lang w:val="en-GB"/>
              </w:rPr>
            </w:pPr>
          </w:p>
        </w:tc>
        <w:tc>
          <w:tcPr>
            <w:tcW w:w="4536" w:type="dxa"/>
          </w:tcPr>
          <w:p w14:paraId="42AD5D2A" w14:textId="77777777" w:rsidR="00C97164" w:rsidRPr="00366F41" w:rsidRDefault="00C97164" w:rsidP="001B6D8E">
            <w:pPr>
              <w:rPr>
                <w:rFonts w:asciiTheme="majorBidi" w:hAnsiTheme="majorBidi" w:cstheme="majorBidi"/>
                <w:sz w:val="18"/>
                <w:szCs w:val="18"/>
                <w:lang w:val="en-GB"/>
              </w:rPr>
            </w:pPr>
          </w:p>
        </w:tc>
        <w:tc>
          <w:tcPr>
            <w:tcW w:w="1134" w:type="dxa"/>
          </w:tcPr>
          <w:p w14:paraId="0FDBE1BD" w14:textId="77777777" w:rsidR="00C97164" w:rsidRPr="00366F41" w:rsidRDefault="00C97164" w:rsidP="001B6D8E">
            <w:pPr>
              <w:tabs>
                <w:tab w:val="left" w:pos="1470"/>
              </w:tabs>
              <w:rPr>
                <w:rFonts w:asciiTheme="majorBidi" w:hAnsiTheme="majorBidi" w:cstheme="majorBidi"/>
                <w:sz w:val="18"/>
                <w:szCs w:val="18"/>
                <w:lang w:val="en-GB"/>
              </w:rPr>
            </w:pPr>
            <w:r w:rsidRPr="00366F41">
              <w:rPr>
                <w:rFonts w:asciiTheme="majorBidi" w:hAnsiTheme="majorBidi" w:cstheme="majorBidi"/>
                <w:sz w:val="18"/>
                <w:szCs w:val="18"/>
                <w:lang w:val="en-GB"/>
              </w:rPr>
              <w:tab/>
            </w:r>
          </w:p>
        </w:tc>
        <w:tc>
          <w:tcPr>
            <w:tcW w:w="2038" w:type="dxa"/>
          </w:tcPr>
          <w:p w14:paraId="016FBC19" w14:textId="77777777" w:rsidR="00C97164" w:rsidRPr="00366F41" w:rsidRDefault="00C97164" w:rsidP="001B6D8E">
            <w:pPr>
              <w:rPr>
                <w:rFonts w:asciiTheme="majorBidi" w:hAnsiTheme="majorBidi" w:cstheme="majorBidi"/>
                <w:sz w:val="18"/>
                <w:szCs w:val="18"/>
                <w:lang w:val="en-GB"/>
              </w:rPr>
            </w:pPr>
          </w:p>
        </w:tc>
      </w:tr>
      <w:tr w:rsidR="00C97164" w:rsidRPr="007B1E22" w14:paraId="64BF08BE" w14:textId="77777777" w:rsidTr="00791EE5">
        <w:trPr>
          <w:jc w:val="center"/>
        </w:trPr>
        <w:tc>
          <w:tcPr>
            <w:tcW w:w="714" w:type="dxa"/>
            <w:vMerge/>
          </w:tcPr>
          <w:p w14:paraId="41E7B8A2" w14:textId="77777777" w:rsidR="00C97164" w:rsidRPr="00366F41" w:rsidRDefault="00C97164" w:rsidP="001B6D8E">
            <w:pPr>
              <w:rPr>
                <w:rFonts w:asciiTheme="majorBidi" w:hAnsiTheme="majorBidi" w:cstheme="majorBidi"/>
                <w:b/>
                <w:bCs/>
                <w:sz w:val="18"/>
                <w:szCs w:val="18"/>
                <w:lang w:val="en-GB"/>
              </w:rPr>
            </w:pPr>
          </w:p>
        </w:tc>
        <w:tc>
          <w:tcPr>
            <w:tcW w:w="2126" w:type="dxa"/>
          </w:tcPr>
          <w:p w14:paraId="71A2FBA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Specifications</w:t>
            </w:r>
          </w:p>
        </w:tc>
        <w:tc>
          <w:tcPr>
            <w:tcW w:w="4536" w:type="dxa"/>
          </w:tcPr>
          <w:p w14:paraId="149E6ACD" w14:textId="38AA7714" w:rsidR="00C97164" w:rsidRPr="00366F41" w:rsidRDefault="00791EE5"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Refer to </w:t>
            </w:r>
            <w:r w:rsidR="00D92B6A">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Quotation submission form</w:t>
            </w:r>
          </w:p>
        </w:tc>
        <w:tc>
          <w:tcPr>
            <w:tcW w:w="1134" w:type="dxa"/>
          </w:tcPr>
          <w:p w14:paraId="1C7408A0" w14:textId="77777777" w:rsidR="00C97164" w:rsidRPr="00366F41" w:rsidRDefault="00C97164" w:rsidP="001B6D8E">
            <w:pPr>
              <w:rPr>
                <w:rFonts w:asciiTheme="majorBidi" w:hAnsiTheme="majorBidi" w:cstheme="majorBidi"/>
                <w:sz w:val="18"/>
                <w:szCs w:val="18"/>
                <w:lang w:val="en-GB"/>
              </w:rPr>
            </w:pPr>
          </w:p>
        </w:tc>
        <w:tc>
          <w:tcPr>
            <w:tcW w:w="2038" w:type="dxa"/>
          </w:tcPr>
          <w:p w14:paraId="2A7BA6E9" w14:textId="77777777" w:rsidR="00C97164" w:rsidRPr="00366F41" w:rsidRDefault="00C97164" w:rsidP="001B6D8E">
            <w:pPr>
              <w:rPr>
                <w:rFonts w:asciiTheme="majorBidi" w:hAnsiTheme="majorBidi" w:cstheme="majorBidi"/>
                <w:sz w:val="18"/>
                <w:szCs w:val="18"/>
                <w:lang w:val="en-GB"/>
              </w:rPr>
            </w:pPr>
          </w:p>
        </w:tc>
      </w:tr>
      <w:tr w:rsidR="00C97164" w:rsidRPr="007B1E22" w14:paraId="2B65E226" w14:textId="77777777" w:rsidTr="00791EE5">
        <w:trPr>
          <w:jc w:val="center"/>
        </w:trPr>
        <w:tc>
          <w:tcPr>
            <w:tcW w:w="714" w:type="dxa"/>
            <w:vMerge/>
          </w:tcPr>
          <w:p w14:paraId="0FBF4189"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741D673"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73CCBDA9" w14:textId="77777777" w:rsidR="00C97164" w:rsidRPr="00366F41" w:rsidRDefault="00C97164" w:rsidP="001B6D8E">
            <w:pPr>
              <w:rPr>
                <w:rFonts w:asciiTheme="majorBidi" w:hAnsiTheme="majorBidi" w:cstheme="majorBidi"/>
                <w:sz w:val="18"/>
                <w:szCs w:val="18"/>
                <w:lang w:val="en-GB"/>
              </w:rPr>
            </w:pPr>
          </w:p>
        </w:tc>
        <w:tc>
          <w:tcPr>
            <w:tcW w:w="1134" w:type="dxa"/>
          </w:tcPr>
          <w:p w14:paraId="1094EBF7" w14:textId="77777777" w:rsidR="00C97164" w:rsidRPr="00366F41" w:rsidRDefault="00C97164" w:rsidP="001B6D8E">
            <w:pPr>
              <w:rPr>
                <w:rFonts w:asciiTheme="majorBidi" w:hAnsiTheme="majorBidi" w:cstheme="majorBidi"/>
                <w:sz w:val="18"/>
                <w:szCs w:val="18"/>
                <w:lang w:val="en-GB"/>
              </w:rPr>
            </w:pPr>
          </w:p>
        </w:tc>
        <w:tc>
          <w:tcPr>
            <w:tcW w:w="2038" w:type="dxa"/>
          </w:tcPr>
          <w:p w14:paraId="3C2D280A" w14:textId="77777777" w:rsidR="00C97164" w:rsidRPr="00366F41" w:rsidRDefault="00C97164" w:rsidP="001B6D8E">
            <w:pPr>
              <w:rPr>
                <w:rFonts w:asciiTheme="majorBidi" w:hAnsiTheme="majorBidi" w:cstheme="majorBidi"/>
                <w:sz w:val="18"/>
                <w:szCs w:val="18"/>
                <w:lang w:val="en-GB"/>
              </w:rPr>
            </w:pPr>
          </w:p>
        </w:tc>
      </w:tr>
      <w:tr w:rsidR="00C97164" w:rsidRPr="007B1E22" w14:paraId="1A28BEDC" w14:textId="77777777" w:rsidTr="00791EE5">
        <w:trPr>
          <w:jc w:val="center"/>
        </w:trPr>
        <w:tc>
          <w:tcPr>
            <w:tcW w:w="714" w:type="dxa"/>
            <w:vMerge/>
          </w:tcPr>
          <w:p w14:paraId="7EA18F76" w14:textId="77777777" w:rsidR="00C97164" w:rsidRPr="00366F41" w:rsidRDefault="00C97164" w:rsidP="001B6D8E">
            <w:pPr>
              <w:rPr>
                <w:rFonts w:asciiTheme="majorBidi" w:hAnsiTheme="majorBidi" w:cstheme="majorBidi"/>
                <w:b/>
                <w:bCs/>
                <w:sz w:val="18"/>
                <w:szCs w:val="18"/>
                <w:lang w:val="en-GB"/>
              </w:rPr>
            </w:pPr>
          </w:p>
        </w:tc>
        <w:tc>
          <w:tcPr>
            <w:tcW w:w="2126" w:type="dxa"/>
          </w:tcPr>
          <w:p w14:paraId="1709A2E6"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67BAFCF0" w14:textId="77777777" w:rsidR="00C97164" w:rsidRPr="00366F41" w:rsidRDefault="00C97164" w:rsidP="001B6D8E">
            <w:pPr>
              <w:rPr>
                <w:rFonts w:asciiTheme="majorBidi" w:hAnsiTheme="majorBidi" w:cstheme="majorBidi"/>
                <w:sz w:val="18"/>
                <w:szCs w:val="18"/>
                <w:lang w:val="en-GB"/>
              </w:rPr>
            </w:pPr>
          </w:p>
        </w:tc>
        <w:tc>
          <w:tcPr>
            <w:tcW w:w="1134" w:type="dxa"/>
          </w:tcPr>
          <w:p w14:paraId="0B86638C" w14:textId="77777777" w:rsidR="00C97164" w:rsidRPr="00366F41" w:rsidRDefault="00C97164" w:rsidP="001B6D8E">
            <w:pPr>
              <w:rPr>
                <w:rFonts w:asciiTheme="majorBidi" w:hAnsiTheme="majorBidi" w:cstheme="majorBidi"/>
                <w:sz w:val="18"/>
                <w:szCs w:val="18"/>
                <w:lang w:val="en-GB"/>
              </w:rPr>
            </w:pPr>
          </w:p>
        </w:tc>
        <w:tc>
          <w:tcPr>
            <w:tcW w:w="2038" w:type="dxa"/>
          </w:tcPr>
          <w:p w14:paraId="3DA5BBF7" w14:textId="77777777" w:rsidR="00C97164" w:rsidRPr="00366F41" w:rsidRDefault="00C97164" w:rsidP="001B6D8E">
            <w:pPr>
              <w:rPr>
                <w:rFonts w:asciiTheme="majorBidi" w:hAnsiTheme="majorBidi" w:cstheme="majorBidi"/>
                <w:sz w:val="18"/>
                <w:szCs w:val="18"/>
                <w:lang w:val="en-GB"/>
              </w:rPr>
            </w:pPr>
          </w:p>
        </w:tc>
      </w:tr>
      <w:tr w:rsidR="00C97164" w:rsidRPr="007B1E22" w14:paraId="040A463E" w14:textId="77777777" w:rsidTr="00791EE5">
        <w:trPr>
          <w:jc w:val="center"/>
        </w:trPr>
        <w:tc>
          <w:tcPr>
            <w:tcW w:w="714" w:type="dxa"/>
            <w:vMerge/>
          </w:tcPr>
          <w:p w14:paraId="282EC661"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57D4384"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5193F558" w14:textId="77777777" w:rsidR="00C97164" w:rsidRPr="00366F41" w:rsidRDefault="00C97164" w:rsidP="001B6D8E">
            <w:pPr>
              <w:rPr>
                <w:rFonts w:asciiTheme="majorBidi" w:hAnsiTheme="majorBidi" w:cstheme="majorBidi"/>
                <w:sz w:val="18"/>
                <w:szCs w:val="18"/>
                <w:lang w:val="en-GB"/>
              </w:rPr>
            </w:pPr>
          </w:p>
        </w:tc>
        <w:tc>
          <w:tcPr>
            <w:tcW w:w="1134" w:type="dxa"/>
          </w:tcPr>
          <w:p w14:paraId="34381B5E" w14:textId="77777777" w:rsidR="00C97164" w:rsidRPr="00366F41" w:rsidRDefault="00C97164" w:rsidP="001B6D8E">
            <w:pPr>
              <w:rPr>
                <w:rFonts w:asciiTheme="majorBidi" w:hAnsiTheme="majorBidi" w:cstheme="majorBidi"/>
                <w:sz w:val="18"/>
                <w:szCs w:val="18"/>
                <w:lang w:val="en-GB"/>
              </w:rPr>
            </w:pPr>
          </w:p>
        </w:tc>
        <w:tc>
          <w:tcPr>
            <w:tcW w:w="2038" w:type="dxa"/>
          </w:tcPr>
          <w:p w14:paraId="677EBC4A" w14:textId="77777777" w:rsidR="00C97164" w:rsidRPr="00366F41" w:rsidRDefault="00C97164" w:rsidP="001B6D8E">
            <w:pPr>
              <w:rPr>
                <w:rFonts w:asciiTheme="majorBidi" w:hAnsiTheme="majorBidi" w:cstheme="majorBidi"/>
                <w:sz w:val="18"/>
                <w:szCs w:val="18"/>
                <w:lang w:val="en-GB"/>
              </w:rPr>
            </w:pPr>
          </w:p>
        </w:tc>
      </w:tr>
      <w:tr w:rsidR="00C97164" w:rsidRPr="007B1E22" w14:paraId="699199ED" w14:textId="77777777" w:rsidTr="00791EE5">
        <w:trPr>
          <w:jc w:val="center"/>
        </w:trPr>
        <w:tc>
          <w:tcPr>
            <w:tcW w:w="714" w:type="dxa"/>
            <w:vMerge/>
          </w:tcPr>
          <w:p w14:paraId="19356675"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0A8573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(Option: Certificates)</w:t>
            </w:r>
          </w:p>
        </w:tc>
        <w:tc>
          <w:tcPr>
            <w:tcW w:w="4536" w:type="dxa"/>
          </w:tcPr>
          <w:p w14:paraId="4527BCF7" w14:textId="79D09F5C" w:rsidR="00C97164" w:rsidRPr="00366F41" w:rsidRDefault="00C97164" w:rsidP="001B6D8E">
            <w:pPr>
              <w:rPr>
                <w:rFonts w:asciiTheme="majorBidi" w:hAnsiTheme="majorBidi" w:cstheme="majorBidi"/>
                <w:sz w:val="18"/>
                <w:szCs w:val="18"/>
                <w:lang w:val="en-GB"/>
              </w:rPr>
            </w:pPr>
            <w:r w:rsidRPr="00366F41">
              <w:rPr>
                <w:rFonts w:asciiTheme="majorBidi" w:hAnsiTheme="majorBidi" w:cstheme="majorBidi"/>
                <w:snapToGrid w:val="0"/>
                <w:sz w:val="18"/>
                <w:szCs w:val="18"/>
                <w:lang w:val="en-GB"/>
              </w:rPr>
              <w:t xml:space="preserve">(Option: Please specify and enclose any quality accreditation - ISO 9000 2000 or </w:t>
            </w:r>
            <w:r w:rsidR="005F5BB6" w:rsidRPr="00366F41">
              <w:rPr>
                <w:rFonts w:asciiTheme="majorBidi" w:hAnsiTheme="majorBidi" w:cstheme="majorBidi"/>
                <w:snapToGrid w:val="0"/>
                <w:sz w:val="18"/>
                <w:szCs w:val="18"/>
                <w:lang w:val="en-GB"/>
              </w:rPr>
              <w:t>equivalent held</w:t>
            </w:r>
            <w:r w:rsidRPr="00366F41">
              <w:rPr>
                <w:rFonts w:asciiTheme="majorBidi" w:hAnsiTheme="majorBidi" w:cstheme="majorBidi"/>
                <w:snapToGrid w:val="0"/>
                <w:sz w:val="18"/>
                <w:szCs w:val="18"/>
                <w:lang w:val="en-GB"/>
              </w:rPr>
              <w:t xml:space="preserve"> by the manufacturer of the offered products)</w:t>
            </w:r>
          </w:p>
        </w:tc>
        <w:tc>
          <w:tcPr>
            <w:tcW w:w="1134" w:type="dxa"/>
          </w:tcPr>
          <w:p w14:paraId="20892899" w14:textId="77777777" w:rsidR="00C97164" w:rsidRPr="00366F41" w:rsidRDefault="00C97164" w:rsidP="001B6D8E">
            <w:pPr>
              <w:rPr>
                <w:rFonts w:asciiTheme="majorBidi" w:hAnsiTheme="majorBidi" w:cstheme="majorBidi"/>
                <w:sz w:val="18"/>
                <w:szCs w:val="18"/>
                <w:lang w:val="en-GB"/>
              </w:rPr>
            </w:pPr>
          </w:p>
        </w:tc>
        <w:tc>
          <w:tcPr>
            <w:tcW w:w="2038" w:type="dxa"/>
          </w:tcPr>
          <w:p w14:paraId="48E73964" w14:textId="77777777" w:rsidR="00C97164" w:rsidRPr="00366F41" w:rsidRDefault="00C97164" w:rsidP="001B6D8E">
            <w:pPr>
              <w:rPr>
                <w:rFonts w:asciiTheme="majorBidi" w:hAnsiTheme="majorBidi" w:cstheme="majorBidi"/>
                <w:sz w:val="18"/>
                <w:szCs w:val="18"/>
                <w:lang w:val="en-GB"/>
              </w:rPr>
            </w:pPr>
          </w:p>
        </w:tc>
      </w:tr>
      <w:tr w:rsidR="00C97164" w:rsidRPr="00366F41" w14:paraId="046B6DF4" w14:textId="77777777" w:rsidTr="00791EE5">
        <w:trPr>
          <w:jc w:val="center"/>
        </w:trPr>
        <w:tc>
          <w:tcPr>
            <w:tcW w:w="714" w:type="dxa"/>
          </w:tcPr>
          <w:p w14:paraId="11CB08D2"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3</w:t>
            </w:r>
          </w:p>
        </w:tc>
        <w:tc>
          <w:tcPr>
            <w:tcW w:w="2126" w:type="dxa"/>
          </w:tcPr>
          <w:p w14:paraId="351E0D19" w14:textId="77777777" w:rsidR="00C97164"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Guaranty </w:t>
            </w:r>
          </w:p>
        </w:tc>
        <w:tc>
          <w:tcPr>
            <w:tcW w:w="4536" w:type="dxa"/>
          </w:tcPr>
          <w:p w14:paraId="5CE94362" w14:textId="77777777" w:rsidR="00C97164"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Mentioned the duration </w:t>
            </w:r>
          </w:p>
        </w:tc>
        <w:tc>
          <w:tcPr>
            <w:tcW w:w="1134" w:type="dxa"/>
          </w:tcPr>
          <w:p w14:paraId="7BCAF57E" w14:textId="77777777" w:rsidR="00C97164" w:rsidRPr="00366F41" w:rsidRDefault="00C97164" w:rsidP="001B6D8E">
            <w:pPr>
              <w:rPr>
                <w:rFonts w:asciiTheme="majorBidi" w:hAnsiTheme="majorBidi" w:cstheme="majorBidi"/>
                <w:sz w:val="18"/>
                <w:szCs w:val="18"/>
                <w:lang w:val="en-GB"/>
              </w:rPr>
            </w:pPr>
          </w:p>
        </w:tc>
        <w:tc>
          <w:tcPr>
            <w:tcW w:w="2038" w:type="dxa"/>
          </w:tcPr>
          <w:p w14:paraId="3438DC62" w14:textId="77777777" w:rsidR="00C97164" w:rsidRPr="00366F41" w:rsidRDefault="00C97164" w:rsidP="001B6D8E">
            <w:pPr>
              <w:rPr>
                <w:rFonts w:asciiTheme="majorBidi" w:hAnsiTheme="majorBidi" w:cstheme="majorBidi"/>
                <w:sz w:val="18"/>
                <w:szCs w:val="18"/>
                <w:lang w:val="en-GB"/>
              </w:rPr>
            </w:pPr>
          </w:p>
        </w:tc>
      </w:tr>
      <w:tr w:rsidR="00F70DC7" w:rsidRPr="00366F41" w14:paraId="655740D5" w14:textId="77777777" w:rsidTr="00791EE5">
        <w:trPr>
          <w:jc w:val="center"/>
        </w:trPr>
        <w:tc>
          <w:tcPr>
            <w:tcW w:w="714" w:type="dxa"/>
          </w:tcPr>
          <w:p w14:paraId="2865CEA8"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4</w:t>
            </w:r>
          </w:p>
        </w:tc>
        <w:tc>
          <w:tcPr>
            <w:tcW w:w="2126" w:type="dxa"/>
          </w:tcPr>
          <w:p w14:paraId="64B5D287"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Warranty</w:t>
            </w:r>
          </w:p>
        </w:tc>
        <w:tc>
          <w:tcPr>
            <w:tcW w:w="4536" w:type="dxa"/>
          </w:tcPr>
          <w:p w14:paraId="2E5A7A88" w14:textId="77777777" w:rsidR="00F70DC7"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Mentioned the duration</w:t>
            </w:r>
          </w:p>
        </w:tc>
        <w:tc>
          <w:tcPr>
            <w:tcW w:w="1134" w:type="dxa"/>
          </w:tcPr>
          <w:p w14:paraId="601B860D" w14:textId="77777777" w:rsidR="00F70DC7" w:rsidRPr="00366F41" w:rsidRDefault="00F70DC7" w:rsidP="001B6D8E">
            <w:pPr>
              <w:rPr>
                <w:rFonts w:asciiTheme="majorBidi" w:hAnsiTheme="majorBidi" w:cstheme="majorBidi"/>
                <w:sz w:val="18"/>
                <w:szCs w:val="18"/>
                <w:lang w:val="en-GB"/>
              </w:rPr>
            </w:pPr>
          </w:p>
        </w:tc>
        <w:tc>
          <w:tcPr>
            <w:tcW w:w="2038" w:type="dxa"/>
          </w:tcPr>
          <w:p w14:paraId="1AF287FA" w14:textId="77777777" w:rsidR="00F70DC7" w:rsidRPr="00366F41" w:rsidRDefault="00F70DC7" w:rsidP="001B6D8E">
            <w:pPr>
              <w:rPr>
                <w:rFonts w:asciiTheme="majorBidi" w:hAnsiTheme="majorBidi" w:cstheme="majorBidi"/>
                <w:sz w:val="18"/>
                <w:szCs w:val="18"/>
                <w:lang w:val="en-GB"/>
              </w:rPr>
            </w:pPr>
          </w:p>
        </w:tc>
      </w:tr>
    </w:tbl>
    <w:p w14:paraId="5F5F225D" w14:textId="77777777" w:rsidR="00590803" w:rsidRPr="00366F41" w:rsidRDefault="00590803" w:rsidP="00590803">
      <w:pPr>
        <w:rPr>
          <w:rFonts w:asciiTheme="majorBidi" w:hAnsiTheme="majorBidi" w:cstheme="majorBidi"/>
          <w:bCs/>
          <w:iCs/>
          <w:sz w:val="18"/>
          <w:szCs w:val="18"/>
          <w:lang w:val="en-GB"/>
        </w:rPr>
      </w:pPr>
    </w:p>
    <w:p w14:paraId="1D170066" w14:textId="373D2219" w:rsidR="001C5760" w:rsidRPr="00366F41" w:rsidRDefault="00590803" w:rsidP="007E5A7F">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Manufacturers’ names, </w:t>
      </w:r>
      <w:r w:rsidR="007A76BF">
        <w:rPr>
          <w:rFonts w:asciiTheme="majorBidi" w:hAnsiTheme="majorBidi" w:cstheme="majorBidi"/>
          <w:bCs/>
          <w:iCs/>
          <w:sz w:val="18"/>
          <w:szCs w:val="18"/>
          <w:lang w:val="en-GB"/>
        </w:rPr>
        <w:t>catalogue</w:t>
      </w:r>
      <w:r w:rsidRPr="00366F41">
        <w:rPr>
          <w:rFonts w:asciiTheme="majorBidi" w:hAnsiTheme="majorBidi" w:cstheme="majorBidi"/>
          <w:bCs/>
          <w:iCs/>
          <w:sz w:val="18"/>
          <w:szCs w:val="18"/>
          <w:lang w:val="en-GB"/>
        </w:rPr>
        <w:t xml:space="preserve"> numbers</w:t>
      </w:r>
      <w:r w:rsidR="007A76BF">
        <w:rPr>
          <w:rFonts w:asciiTheme="majorBidi" w:hAnsiTheme="majorBidi" w:cstheme="majorBidi"/>
          <w:bCs/>
          <w:iCs/>
          <w:sz w:val="18"/>
          <w:szCs w:val="18"/>
          <w:lang w:val="en-GB"/>
        </w:rPr>
        <w:t>,</w:t>
      </w:r>
      <w:r w:rsidRPr="00366F41">
        <w:rPr>
          <w:rFonts w:asciiTheme="majorBidi" w:hAnsiTheme="majorBidi" w:cstheme="majorBidi"/>
          <w:bCs/>
          <w:iCs/>
          <w:sz w:val="18"/>
          <w:szCs w:val="18"/>
          <w:lang w:val="en-GB"/>
        </w:rPr>
        <w:t xml:space="preserve"> and model designations appearing in the list are for reference only. Quotations for other equipment that is equal in function, </w:t>
      </w:r>
      <w:r w:rsidR="00701080" w:rsidRPr="00366F41">
        <w:rPr>
          <w:rFonts w:asciiTheme="majorBidi" w:hAnsiTheme="majorBidi" w:cstheme="majorBidi"/>
          <w:bCs/>
          <w:iCs/>
          <w:sz w:val="18"/>
          <w:szCs w:val="18"/>
          <w:lang w:val="en-GB"/>
        </w:rPr>
        <w:t>quality,</w:t>
      </w:r>
      <w:r w:rsidRPr="00366F41">
        <w:rPr>
          <w:rFonts w:asciiTheme="majorBidi" w:hAnsiTheme="majorBidi" w:cstheme="majorBidi"/>
          <w:bCs/>
          <w:iCs/>
          <w:sz w:val="18"/>
          <w:szCs w:val="18"/>
          <w:lang w:val="en-GB"/>
        </w:rPr>
        <w:t xml:space="preserve"> and performance to that </w:t>
      </w:r>
      <w:r w:rsidR="007A76BF">
        <w:rPr>
          <w:rFonts w:asciiTheme="majorBidi" w:hAnsiTheme="majorBidi" w:cstheme="majorBidi"/>
          <w:bCs/>
          <w:iCs/>
          <w:sz w:val="18"/>
          <w:szCs w:val="18"/>
          <w:lang w:val="en-GB"/>
        </w:rPr>
        <w:t>list</w:t>
      </w:r>
      <w:r w:rsidRPr="00366F41">
        <w:rPr>
          <w:rFonts w:asciiTheme="majorBidi" w:hAnsiTheme="majorBidi" w:cstheme="majorBidi"/>
          <w:bCs/>
          <w:iCs/>
          <w:sz w:val="18"/>
          <w:szCs w:val="18"/>
          <w:lang w:val="en-GB"/>
        </w:rPr>
        <w:t xml:space="preserve"> will be given full consideration.</w:t>
      </w:r>
    </w:p>
    <w:p w14:paraId="7B3E70AF" w14:textId="04EADBFC" w:rsidR="00906E6B" w:rsidRPr="00366F41" w:rsidRDefault="00117BB7" w:rsidP="00D73BF7">
      <w:pPr>
        <w:autoSpaceDE w:val="0"/>
        <w:autoSpaceDN w:val="0"/>
        <w:adjustRightInd w:val="0"/>
        <w:rPr>
          <w:rFonts w:asciiTheme="majorBidi" w:hAnsiTheme="majorBidi" w:cstheme="majorBidi"/>
          <w:sz w:val="18"/>
          <w:szCs w:val="18"/>
          <w:rtl/>
          <w:lang w:val="en-GB"/>
        </w:rPr>
      </w:pPr>
      <w:r w:rsidRPr="00366F41">
        <w:rPr>
          <w:rFonts w:asciiTheme="majorBidi" w:hAnsiTheme="majorBidi" w:cstheme="majorBidi"/>
          <w:sz w:val="18"/>
          <w:szCs w:val="18"/>
          <w:lang w:val="en-GB"/>
        </w:rPr>
        <w:lastRenderedPageBreak/>
        <w:t xml:space="preserve">Do you accept </w:t>
      </w:r>
      <w:r w:rsidR="00E87B1D" w:rsidRPr="00366F41">
        <w:rPr>
          <w:rFonts w:asciiTheme="majorBidi" w:hAnsiTheme="majorBidi" w:cstheme="majorBidi"/>
          <w:sz w:val="18"/>
          <w:szCs w:val="18"/>
          <w:lang w:val="en-GB"/>
        </w:rPr>
        <w:t>RRAA</w:t>
      </w:r>
      <w:r w:rsidRPr="00366F41">
        <w:rPr>
          <w:rFonts w:asciiTheme="majorBidi" w:hAnsiTheme="majorBidi" w:cstheme="majorBidi"/>
          <w:sz w:val="18"/>
          <w:szCs w:val="18"/>
          <w:lang w:val="en-GB"/>
        </w:rPr>
        <w:t xml:space="preserve"> General Terms and Conditions and Code of Conduct?    Yes 󠅾󠅾        No 󠅾󠅾</w:t>
      </w:r>
    </w:p>
    <w:p w14:paraId="2575F64B" w14:textId="77777777" w:rsidR="00117BB7" w:rsidRPr="00366F41" w:rsidRDefault="00117BB7" w:rsidP="00D73BF7">
      <w:pPr>
        <w:autoSpaceDE w:val="0"/>
        <w:autoSpaceDN w:val="0"/>
        <w:adjustRightInd w:val="0"/>
        <w:rPr>
          <w:rFonts w:asciiTheme="majorBidi" w:hAnsiTheme="majorBidi" w:cstheme="majorBidi"/>
          <w:sz w:val="18"/>
          <w:szCs w:val="18"/>
          <w:lang w:val="en-GB"/>
        </w:rPr>
      </w:pPr>
    </w:p>
    <w:p w14:paraId="39765385" w14:textId="77777777" w:rsidR="00D73BF7" w:rsidRPr="00366F41" w:rsidRDefault="00D73BF7" w:rsidP="008B52F8">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After having </w:t>
      </w:r>
      <w:r w:rsidR="008B52F8" w:rsidRPr="00366F41">
        <w:rPr>
          <w:rFonts w:asciiTheme="majorBidi" w:hAnsiTheme="majorBidi" w:cstheme="majorBidi"/>
          <w:sz w:val="18"/>
          <w:szCs w:val="18"/>
          <w:lang w:val="en-GB"/>
        </w:rPr>
        <w:t>read this Request for Quotation following goods</w:t>
      </w:r>
      <w:r w:rsidRPr="00366F41">
        <w:rPr>
          <w:rFonts w:asciiTheme="majorBidi" w:hAnsiTheme="majorBidi" w:cstheme="majorBidi"/>
          <w:sz w:val="18"/>
          <w:szCs w:val="18"/>
          <w:lang w:val="en-GB"/>
        </w:rPr>
        <w:t xml:space="preserve"> on behalf of my company/business, I hereby:</w:t>
      </w:r>
    </w:p>
    <w:p w14:paraId="0B6ED89B"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36786A22"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Accept, without restrictions, all the provisions in the Request for Quotation including General Terms and Conditions for Supply Contracts with annexes.</w:t>
      </w:r>
    </w:p>
    <w:p w14:paraId="448C5A31"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576CDA59"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Provided that a contract is issued by the Contracting Authority we hereby commit to furnish any or all items at the price offered and deliver same to the designated points within the delivery time stated above. </w:t>
      </w:r>
    </w:p>
    <w:p w14:paraId="06016C4A"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7FA41232"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Certify and attest that we meet the eligibility criteria stated in the Instructions. </w:t>
      </w:r>
    </w:p>
    <w:p w14:paraId="545AF4A9" w14:textId="77777777" w:rsidR="00D73BF7" w:rsidRPr="001F6758" w:rsidRDefault="00D73BF7" w:rsidP="00D73BF7">
      <w:pPr>
        <w:autoSpaceDE w:val="0"/>
        <w:autoSpaceDN w:val="0"/>
        <w:adjustRightInd w:val="0"/>
        <w:rPr>
          <w:rFonts w:ascii="Arial" w:hAnsi="Arial" w:cs="Arial"/>
          <w:sz w:val="20"/>
          <w:szCs w:val="20"/>
          <w:lang w:val="en-GB"/>
        </w:rPr>
      </w:pPr>
    </w:p>
    <w:p w14:paraId="4068D1D5" w14:textId="77777777" w:rsidR="00D73BF7" w:rsidRPr="00366F41" w:rsidRDefault="00D73BF7" w:rsidP="00D73BF7">
      <w:pPr>
        <w:numPr>
          <w:ilvl w:val="0"/>
          <w:numId w:val="2"/>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Certify and attest compliance with the Code of Conduct for Contractors.</w:t>
      </w:r>
    </w:p>
    <w:p w14:paraId="1ABA2846" w14:textId="77777777" w:rsidR="00DC1E04" w:rsidRPr="00366F41" w:rsidRDefault="00DC1E04" w:rsidP="00E87B1D">
      <w:pPr>
        <w:autoSpaceDE w:val="0"/>
        <w:autoSpaceDN w:val="0"/>
        <w:adjustRightInd w:val="0"/>
        <w:rPr>
          <w:rFonts w:asciiTheme="majorBidi" w:hAnsiTheme="majorBidi" w:cstheme="majorBidi"/>
          <w:sz w:val="18"/>
          <w:szCs w:val="18"/>
          <w:lang w:val="en-GB"/>
        </w:rPr>
      </w:pPr>
    </w:p>
    <w:p w14:paraId="72A7B48F"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r w:rsidRPr="00366F41">
        <w:rPr>
          <w:rFonts w:asciiTheme="majorBidi" w:hAnsiTheme="majorBidi" w:cstheme="majorBidi"/>
          <w:sz w:val="18"/>
          <w:szCs w:val="18"/>
          <w:lang w:val="en-GB"/>
        </w:rPr>
        <w:t>This declaration will be confirmed in the Contract and misrepresentation will be regarded as grounds for termination.</w:t>
      </w:r>
    </w:p>
    <w:p w14:paraId="52D7C33C" w14:textId="3A69ADBD" w:rsidR="009B1551" w:rsidRPr="00366F41" w:rsidRDefault="009B1551" w:rsidP="0055276B">
      <w:pPr>
        <w:autoSpaceDE w:val="0"/>
        <w:autoSpaceDN w:val="0"/>
        <w:adjustRightInd w:val="0"/>
        <w:rPr>
          <w:rFonts w:asciiTheme="majorBidi" w:hAnsiTheme="majorBidi" w:cstheme="majorBidi"/>
          <w:sz w:val="18"/>
          <w:szCs w:val="18"/>
          <w:rtl/>
          <w:lang w:val="en-US" w:bidi="prs-AF"/>
        </w:rPr>
      </w:pPr>
    </w:p>
    <w:p w14:paraId="033AF671" w14:textId="080D0B2C"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77723A5A" w14:textId="77777777"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302C055F" w14:textId="77777777" w:rsidR="00D73BF7" w:rsidRPr="00366F41" w:rsidRDefault="00D73BF7" w:rsidP="00D73BF7">
      <w:pPr>
        <w:pBdr>
          <w:bottom w:val="single" w:sz="4" w:space="1" w:color="auto"/>
        </w:pBd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Signature and stamp:</w:t>
      </w:r>
    </w:p>
    <w:p w14:paraId="0736D0B5" w14:textId="07664228" w:rsidR="00D73BF7" w:rsidRPr="00366F41" w:rsidRDefault="00D73BF7" w:rsidP="0047170B">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Signed by: </w:t>
      </w:r>
    </w:p>
    <w:p w14:paraId="5CF15B36" w14:textId="77777777" w:rsidR="00D73BF7" w:rsidRPr="00366F41" w:rsidRDefault="00D73BF7" w:rsidP="00D73BF7">
      <w:pPr>
        <w:autoSpaceDE w:val="0"/>
        <w:autoSpaceDN w:val="0"/>
        <w:adjustRightInd w:val="0"/>
        <w:rPr>
          <w:rFonts w:asciiTheme="majorBidi" w:hAnsiTheme="majorBidi" w:cstheme="majorBidi"/>
          <w:sz w:val="18"/>
          <w:szCs w:val="18"/>
          <w:lang w:val="en-GB"/>
        </w:rPr>
      </w:pPr>
    </w:p>
    <w:tbl>
      <w:tblPr>
        <w:tblW w:w="0" w:type="auto"/>
        <w:jc w:val="center"/>
        <w:tblLook w:val="01E0" w:firstRow="1" w:lastRow="1" w:firstColumn="1" w:lastColumn="1" w:noHBand="0" w:noVBand="0"/>
      </w:tblPr>
      <w:tblGrid>
        <w:gridCol w:w="2533"/>
        <w:gridCol w:w="5578"/>
      </w:tblGrid>
      <w:tr w:rsidR="00D73BF7" w:rsidRPr="00366F41" w14:paraId="6925BE0E" w14:textId="77777777" w:rsidTr="00FA4E65">
        <w:trPr>
          <w:trHeight w:val="438"/>
          <w:jc w:val="center"/>
        </w:trPr>
        <w:tc>
          <w:tcPr>
            <w:tcW w:w="2533" w:type="dxa"/>
          </w:tcPr>
          <w:p w14:paraId="32450DF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The Contractor</w:t>
            </w:r>
          </w:p>
        </w:tc>
        <w:tc>
          <w:tcPr>
            <w:tcW w:w="5578" w:type="dxa"/>
          </w:tcPr>
          <w:p w14:paraId="1E34C2E6"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0000587C" w14:textId="77777777" w:rsidTr="00FA4E65">
        <w:trPr>
          <w:trHeight w:val="438"/>
          <w:jc w:val="center"/>
        </w:trPr>
        <w:tc>
          <w:tcPr>
            <w:tcW w:w="2533" w:type="dxa"/>
          </w:tcPr>
          <w:p w14:paraId="67F90A62" w14:textId="3DFB006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the company</w:t>
            </w:r>
            <w:r w:rsidR="00120FB5">
              <w:rPr>
                <w:rFonts w:asciiTheme="majorBidi" w:hAnsiTheme="majorBidi" w:cstheme="majorBidi"/>
                <w:sz w:val="18"/>
                <w:szCs w:val="18"/>
                <w:lang w:val="en-GB"/>
              </w:rPr>
              <w:t>:</w:t>
            </w:r>
          </w:p>
        </w:tc>
        <w:tc>
          <w:tcPr>
            <w:tcW w:w="5578" w:type="dxa"/>
          </w:tcPr>
          <w:p w14:paraId="58102FA3"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8D16767" w14:textId="77777777" w:rsidTr="00FA4E65">
        <w:trPr>
          <w:trHeight w:val="438"/>
          <w:jc w:val="center"/>
        </w:trPr>
        <w:tc>
          <w:tcPr>
            <w:tcW w:w="2533" w:type="dxa"/>
          </w:tcPr>
          <w:p w14:paraId="284F3F7A" w14:textId="40F8C20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Address</w:t>
            </w:r>
            <w:r w:rsidR="00120FB5">
              <w:rPr>
                <w:rFonts w:asciiTheme="majorBidi" w:hAnsiTheme="majorBidi" w:cstheme="majorBidi"/>
                <w:sz w:val="18"/>
                <w:szCs w:val="18"/>
                <w:lang w:val="en-GB"/>
              </w:rPr>
              <w:t>:</w:t>
            </w:r>
          </w:p>
        </w:tc>
        <w:tc>
          <w:tcPr>
            <w:tcW w:w="5578" w:type="dxa"/>
          </w:tcPr>
          <w:p w14:paraId="0342E82B"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2FE58DFA" w14:textId="77777777" w:rsidTr="00FA4E65">
        <w:trPr>
          <w:trHeight w:val="438"/>
          <w:jc w:val="center"/>
        </w:trPr>
        <w:tc>
          <w:tcPr>
            <w:tcW w:w="2533" w:type="dxa"/>
          </w:tcPr>
          <w:p w14:paraId="5478B396" w14:textId="1661C041"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Telephone </w:t>
            </w:r>
            <w:r w:rsidR="00CB32BF">
              <w:rPr>
                <w:rFonts w:asciiTheme="majorBidi" w:hAnsiTheme="majorBidi" w:cstheme="majorBidi"/>
                <w:sz w:val="18"/>
                <w:szCs w:val="18"/>
                <w:lang w:val="en-GB"/>
              </w:rPr>
              <w:t>No</w:t>
            </w:r>
            <w:r w:rsidR="00120FB5">
              <w:rPr>
                <w:rFonts w:asciiTheme="majorBidi" w:hAnsiTheme="majorBidi" w:cstheme="majorBidi"/>
                <w:sz w:val="18"/>
                <w:szCs w:val="18"/>
                <w:lang w:val="en-GB"/>
              </w:rPr>
              <w:t>:</w:t>
            </w:r>
            <w:r w:rsidRPr="00366F41">
              <w:rPr>
                <w:rFonts w:asciiTheme="majorBidi" w:hAnsiTheme="majorBidi" w:cstheme="majorBidi"/>
                <w:sz w:val="18"/>
                <w:szCs w:val="18"/>
                <w:lang w:val="en-GB"/>
              </w:rPr>
              <w:t xml:space="preserve"> </w:t>
            </w:r>
          </w:p>
        </w:tc>
        <w:tc>
          <w:tcPr>
            <w:tcW w:w="5578" w:type="dxa"/>
          </w:tcPr>
          <w:p w14:paraId="358E51D1"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63A13A3A" w14:textId="77777777" w:rsidTr="00FA4E65">
        <w:trPr>
          <w:trHeight w:val="438"/>
          <w:jc w:val="center"/>
        </w:trPr>
        <w:tc>
          <w:tcPr>
            <w:tcW w:w="2533" w:type="dxa"/>
          </w:tcPr>
          <w:p w14:paraId="14847B80"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E-mail:</w:t>
            </w:r>
          </w:p>
        </w:tc>
        <w:tc>
          <w:tcPr>
            <w:tcW w:w="5578" w:type="dxa"/>
          </w:tcPr>
          <w:p w14:paraId="3982A28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7861D25" w14:textId="77777777" w:rsidTr="00FA4E65">
        <w:trPr>
          <w:trHeight w:val="438"/>
          <w:jc w:val="center"/>
        </w:trPr>
        <w:tc>
          <w:tcPr>
            <w:tcW w:w="2533" w:type="dxa"/>
          </w:tcPr>
          <w:p w14:paraId="3B43BD94" w14:textId="38167E19"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contact person</w:t>
            </w:r>
            <w:r w:rsidR="00120FB5">
              <w:rPr>
                <w:rFonts w:asciiTheme="majorBidi" w:hAnsiTheme="majorBidi" w:cstheme="majorBidi"/>
                <w:sz w:val="18"/>
                <w:szCs w:val="18"/>
                <w:lang w:val="en-GB"/>
              </w:rPr>
              <w:t>:</w:t>
            </w:r>
          </w:p>
        </w:tc>
        <w:tc>
          <w:tcPr>
            <w:tcW w:w="5578" w:type="dxa"/>
          </w:tcPr>
          <w:p w14:paraId="30CCAFEE"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7FB747EB" w14:textId="77777777" w:rsidTr="00FA4E65">
        <w:trPr>
          <w:trHeight w:val="438"/>
          <w:jc w:val="center"/>
        </w:trPr>
        <w:tc>
          <w:tcPr>
            <w:tcW w:w="2533" w:type="dxa"/>
          </w:tcPr>
          <w:p w14:paraId="2F18EC8F"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Date: </w:t>
            </w:r>
          </w:p>
        </w:tc>
        <w:tc>
          <w:tcPr>
            <w:tcW w:w="5578" w:type="dxa"/>
          </w:tcPr>
          <w:p w14:paraId="6A37F4CD"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bl>
    <w:p w14:paraId="354EEE58" w14:textId="7EE24E27" w:rsidR="009562F0" w:rsidRDefault="009562F0" w:rsidP="00E87B1D">
      <w:pPr>
        <w:rPr>
          <w:lang w:val="en-GB"/>
        </w:rPr>
      </w:pPr>
    </w:p>
    <w:p w14:paraId="4ADD1A24" w14:textId="38CD5D07" w:rsidR="006E50D8" w:rsidRDefault="006E50D8" w:rsidP="00E87B1D">
      <w:pPr>
        <w:rPr>
          <w:lang w:val="en-GB"/>
        </w:rPr>
      </w:pPr>
    </w:p>
    <w:p w14:paraId="3976A0FF" w14:textId="3883448C" w:rsidR="006E50D8" w:rsidRDefault="006E50D8" w:rsidP="00E87B1D">
      <w:pPr>
        <w:rPr>
          <w:lang w:val="en-GB"/>
        </w:rPr>
      </w:pPr>
    </w:p>
    <w:p w14:paraId="1EE97B4A" w14:textId="13BAE34B" w:rsidR="006E50D8" w:rsidRDefault="006E50D8" w:rsidP="00E87B1D">
      <w:pPr>
        <w:rPr>
          <w:lang w:val="en-GB"/>
        </w:rPr>
      </w:pPr>
    </w:p>
    <w:p w14:paraId="03AE6301" w14:textId="1BB47A86" w:rsidR="006E50D8" w:rsidRDefault="006E50D8" w:rsidP="00E87B1D">
      <w:pPr>
        <w:rPr>
          <w:lang w:val="en-GB"/>
        </w:rPr>
      </w:pPr>
    </w:p>
    <w:p w14:paraId="75CD2461" w14:textId="2FD3A44E" w:rsidR="006E50D8" w:rsidRDefault="006E50D8" w:rsidP="00E87B1D">
      <w:pPr>
        <w:rPr>
          <w:lang w:val="en-GB"/>
        </w:rPr>
      </w:pPr>
    </w:p>
    <w:p w14:paraId="6552FEEE" w14:textId="0B45B668" w:rsidR="006E50D8" w:rsidRDefault="006E50D8" w:rsidP="00E87B1D">
      <w:pPr>
        <w:rPr>
          <w:lang w:val="en-GB"/>
        </w:rPr>
      </w:pPr>
    </w:p>
    <w:p w14:paraId="0C7366BC" w14:textId="601A5893" w:rsidR="006E50D8" w:rsidRDefault="006E50D8" w:rsidP="00E87B1D">
      <w:pPr>
        <w:rPr>
          <w:lang w:val="en-GB"/>
        </w:rPr>
      </w:pPr>
    </w:p>
    <w:p w14:paraId="6DC4DBDD" w14:textId="6C7FD982" w:rsidR="006E50D8" w:rsidRDefault="006E50D8" w:rsidP="00E87B1D">
      <w:pPr>
        <w:rPr>
          <w:lang w:val="en-GB"/>
        </w:rPr>
      </w:pPr>
    </w:p>
    <w:p w14:paraId="7FC85047" w14:textId="639DE428" w:rsidR="006E50D8" w:rsidRDefault="006E50D8" w:rsidP="00E87B1D">
      <w:pPr>
        <w:rPr>
          <w:lang w:val="en-GB"/>
        </w:rPr>
      </w:pPr>
    </w:p>
    <w:p w14:paraId="3B46B237" w14:textId="478C9E09" w:rsidR="006E50D8" w:rsidRDefault="006E50D8" w:rsidP="00E87B1D">
      <w:pPr>
        <w:rPr>
          <w:lang w:val="en-GB"/>
        </w:rPr>
      </w:pPr>
    </w:p>
    <w:p w14:paraId="7897997B" w14:textId="34FC7302" w:rsidR="006E50D8" w:rsidRDefault="006E50D8" w:rsidP="00E87B1D">
      <w:pPr>
        <w:rPr>
          <w:lang w:val="en-GB"/>
        </w:rPr>
      </w:pPr>
    </w:p>
    <w:p w14:paraId="53D4D297" w14:textId="4EA081BC" w:rsidR="006E50D8" w:rsidRDefault="006E50D8" w:rsidP="00E87B1D">
      <w:pPr>
        <w:rPr>
          <w:lang w:val="en-GB"/>
        </w:rPr>
      </w:pPr>
    </w:p>
    <w:p w14:paraId="7E9DE2D5" w14:textId="3525043B" w:rsidR="006E50D8" w:rsidRDefault="006E50D8" w:rsidP="00E87B1D">
      <w:pPr>
        <w:rPr>
          <w:lang w:val="en-GB"/>
        </w:rPr>
      </w:pPr>
    </w:p>
    <w:p w14:paraId="68201769" w14:textId="569D53E7" w:rsidR="006E50D8" w:rsidRDefault="006E50D8" w:rsidP="00E87B1D">
      <w:pPr>
        <w:rPr>
          <w:lang w:val="en-GB"/>
        </w:rPr>
      </w:pPr>
    </w:p>
    <w:p w14:paraId="6CA8B469" w14:textId="55F59A00" w:rsidR="006E50D8" w:rsidRDefault="006E50D8" w:rsidP="00E87B1D">
      <w:pPr>
        <w:rPr>
          <w:lang w:val="en-GB"/>
        </w:rPr>
      </w:pPr>
    </w:p>
    <w:p w14:paraId="4E8EA48C" w14:textId="079F2394" w:rsidR="006E50D8" w:rsidRDefault="006E50D8" w:rsidP="006E50D8">
      <w:pPr>
        <w:tabs>
          <w:tab w:val="left" w:pos="4530"/>
        </w:tabs>
        <w:rPr>
          <w:lang w:val="en-GB"/>
        </w:rPr>
      </w:pPr>
    </w:p>
    <w:p w14:paraId="7F2497DD" w14:textId="77777777" w:rsidR="006E50D8" w:rsidRDefault="006E50D8" w:rsidP="006E50D8">
      <w:pPr>
        <w:tabs>
          <w:tab w:val="left" w:pos="4530"/>
        </w:tabs>
        <w:rPr>
          <w:lang w:val="en-GB"/>
        </w:rPr>
      </w:pPr>
    </w:p>
    <w:p w14:paraId="0C3B816C" w14:textId="77777777" w:rsidR="00EC4465" w:rsidRDefault="00EC4465" w:rsidP="006E50D8">
      <w:pPr>
        <w:tabs>
          <w:tab w:val="left" w:pos="4530"/>
        </w:tabs>
        <w:rPr>
          <w:lang w:val="en-GB"/>
        </w:rPr>
      </w:pPr>
    </w:p>
    <w:p w14:paraId="0760CCB2" w14:textId="77777777" w:rsidR="00EC4465" w:rsidRDefault="00EC4465" w:rsidP="006E50D8">
      <w:pPr>
        <w:tabs>
          <w:tab w:val="left" w:pos="4530"/>
        </w:tabs>
        <w:rPr>
          <w:lang w:val="en-GB"/>
        </w:rPr>
      </w:pPr>
    </w:p>
    <w:p w14:paraId="47D75042" w14:textId="77777777" w:rsidR="00EC4465" w:rsidRDefault="00EC4465" w:rsidP="006E50D8">
      <w:pPr>
        <w:tabs>
          <w:tab w:val="left" w:pos="4530"/>
        </w:tabs>
        <w:rPr>
          <w:lang w:val="en-GB"/>
        </w:rPr>
      </w:pPr>
    </w:p>
    <w:p w14:paraId="5E75954C" w14:textId="77777777" w:rsidR="00EC4465" w:rsidRDefault="00EC4465" w:rsidP="006E50D8">
      <w:pPr>
        <w:tabs>
          <w:tab w:val="left" w:pos="4530"/>
        </w:tabs>
        <w:rPr>
          <w:lang w:val="en-GB"/>
        </w:rPr>
      </w:pPr>
    </w:p>
    <w:p w14:paraId="3335B1F4" w14:textId="77777777" w:rsidR="00EC4465" w:rsidRDefault="00EC4465" w:rsidP="006E50D8">
      <w:pPr>
        <w:tabs>
          <w:tab w:val="left" w:pos="4530"/>
        </w:tabs>
        <w:rPr>
          <w:lang w:val="en-GB"/>
        </w:rPr>
      </w:pPr>
    </w:p>
    <w:p w14:paraId="5A3E65D2" w14:textId="77777777" w:rsidR="00996F0C" w:rsidRDefault="00996F0C" w:rsidP="006E50D8">
      <w:pPr>
        <w:tabs>
          <w:tab w:val="left" w:pos="4530"/>
        </w:tabs>
        <w:rPr>
          <w:lang w:val="en-GB"/>
        </w:rPr>
      </w:pPr>
    </w:p>
    <w:p w14:paraId="550E18D9" w14:textId="77777777" w:rsidR="00996F0C" w:rsidRDefault="00996F0C" w:rsidP="006E50D8">
      <w:pPr>
        <w:tabs>
          <w:tab w:val="left" w:pos="4530"/>
        </w:tabs>
        <w:rPr>
          <w:lang w:val="en-GB"/>
        </w:rPr>
      </w:pPr>
    </w:p>
    <w:p w14:paraId="58DBB47E" w14:textId="77777777" w:rsidR="004E17C7" w:rsidRDefault="004E17C7" w:rsidP="006E50D8">
      <w:pPr>
        <w:rPr>
          <w:lang w:val="en-GB"/>
        </w:rPr>
      </w:pPr>
    </w:p>
    <w:p w14:paraId="132D3F65" w14:textId="77777777" w:rsidR="00B24C8F" w:rsidRDefault="00B24C8F" w:rsidP="006E50D8">
      <w:pPr>
        <w:rPr>
          <w:lang w:val="en-GB"/>
        </w:rPr>
      </w:pPr>
    </w:p>
    <w:p w14:paraId="30C42B18" w14:textId="02833FDF" w:rsidR="006E50D8" w:rsidRPr="00BF5A3A" w:rsidRDefault="006E50D8" w:rsidP="006E50D8">
      <w:pPr>
        <w:pStyle w:val="Header"/>
        <w:rPr>
          <w:sz w:val="22"/>
          <w:szCs w:val="22"/>
          <w:lang w:val="en-US"/>
        </w:rPr>
      </w:pPr>
      <w:bookmarkStart w:id="2" w:name="_Ref28418659"/>
      <w:bookmarkStart w:id="3" w:name="_Toc110316558"/>
      <w:r w:rsidRPr="00A32254">
        <w:rPr>
          <w:rFonts w:ascii="Arial" w:hAnsi="Arial" w:cs="Arial"/>
          <w:b/>
          <w:caps/>
          <w:sz w:val="22"/>
          <w:szCs w:val="22"/>
          <w:lang w:val="en-GB"/>
        </w:rPr>
        <w:t>General Terms and Conditions for supply contracts</w:t>
      </w:r>
      <w:r w:rsidR="00910DCB">
        <w:rPr>
          <w:rFonts w:ascii="Arial" w:hAnsi="Arial" w:cs="Arial"/>
          <w:b/>
          <w:caps/>
          <w:sz w:val="22"/>
          <w:szCs w:val="22"/>
          <w:lang w:val="en-GB"/>
        </w:rPr>
        <w:t>.</w:t>
      </w:r>
    </w:p>
    <w:p w14:paraId="70B61527" w14:textId="77777777" w:rsidR="006E50D8" w:rsidRPr="00223CE2" w:rsidRDefault="006E50D8" w:rsidP="006E50D8">
      <w:pPr>
        <w:rPr>
          <w:rFonts w:ascii="Arial" w:hAnsi="Arial" w:cs="Arial"/>
          <w:sz w:val="14"/>
          <w:szCs w:val="14"/>
          <w:lang w:val="en-GB"/>
        </w:rPr>
      </w:pPr>
    </w:p>
    <w:p w14:paraId="1456666B" w14:textId="77777777" w:rsidR="006E50D8" w:rsidRDefault="006E50D8" w:rsidP="006E50D8">
      <w:pPr>
        <w:rPr>
          <w:rFonts w:ascii="Arial" w:hAnsi="Arial" w:cs="Arial"/>
          <w:b/>
          <w:caps/>
          <w:sz w:val="14"/>
          <w:szCs w:val="16"/>
          <w:lang w:val="en-GB"/>
        </w:rPr>
      </w:pPr>
    </w:p>
    <w:p w14:paraId="51A3C40D" w14:textId="77777777" w:rsidR="006E50D8" w:rsidRPr="00223CE2" w:rsidRDefault="006E50D8" w:rsidP="006E50D8">
      <w:pPr>
        <w:rPr>
          <w:rFonts w:ascii="Arial" w:hAnsi="Arial" w:cs="Arial"/>
          <w:b/>
          <w:caps/>
          <w:sz w:val="14"/>
          <w:szCs w:val="16"/>
          <w:lang w:val="en-GB"/>
        </w:rPr>
      </w:pPr>
      <w:r w:rsidRPr="00223CE2">
        <w:rPr>
          <w:rFonts w:ascii="Arial" w:hAnsi="Arial" w:cs="Arial"/>
          <w:b/>
          <w:caps/>
          <w:sz w:val="14"/>
          <w:szCs w:val="16"/>
          <w:lang w:val="en-GB"/>
        </w:rPr>
        <w:t>DEFINITIONS</w:t>
      </w:r>
    </w:p>
    <w:p w14:paraId="12A514DF" w14:textId="77777777" w:rsidR="006E50D8" w:rsidRPr="00223CE2" w:rsidRDefault="006E50D8" w:rsidP="006E50D8">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n these general terms and conditions, the terms:</w:t>
      </w:r>
    </w:p>
    <w:p w14:paraId="621E62EF"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42C6664E"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504FA55D"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1A87B143" w14:textId="77777777"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“Goods” and “supplies” are used interchangeably, to designate the supplies object of the Contract as defined above.</w:t>
      </w:r>
    </w:p>
    <w:p w14:paraId="62A80DF6" w14:textId="4485B0A4" w:rsidR="006E50D8" w:rsidRPr="00223CE2" w:rsidRDefault="006E50D8" w:rsidP="006E50D8">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 xml:space="preserve">The Contracting Authority’s “partners” are the </w:t>
      </w:r>
      <w:r w:rsidR="00CB32BF">
        <w:rPr>
          <w:rFonts w:ascii="Arial" w:hAnsi="Arial" w:cs="Arial"/>
          <w:sz w:val="14"/>
          <w:szCs w:val="16"/>
          <w:lang w:val="en-GB"/>
        </w:rPr>
        <w:t>organizations</w:t>
      </w:r>
      <w:r w:rsidRPr="00223CE2">
        <w:rPr>
          <w:rFonts w:ascii="Arial" w:hAnsi="Arial" w:cs="Arial"/>
          <w:sz w:val="14"/>
          <w:szCs w:val="16"/>
          <w:lang w:val="en-GB"/>
        </w:rPr>
        <w:t xml:space="preserve"> to which the Contracting Authority is associated or linked.</w:t>
      </w:r>
    </w:p>
    <w:p w14:paraId="642C802A" w14:textId="77777777" w:rsidR="006E50D8" w:rsidRPr="00223CE2" w:rsidRDefault="006E50D8" w:rsidP="006E50D8">
      <w:pPr>
        <w:ind w:left="360"/>
        <w:rPr>
          <w:rFonts w:ascii="Arial (W1)" w:hAnsi="Arial (W1)" w:cs="Arial"/>
          <w:sz w:val="14"/>
          <w:szCs w:val="16"/>
          <w:lang w:val="en-GB"/>
        </w:rPr>
      </w:pPr>
    </w:p>
    <w:p w14:paraId="1A3DB762"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4CB0E233" w14:textId="53DF19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xml:space="preserve">, it is the responsibility of the Seller to obtain any export license or other governmental </w:t>
      </w:r>
      <w:r w:rsidR="00CB32BF">
        <w:rPr>
          <w:rFonts w:ascii="Arial" w:hAnsi="Arial" w:cs="Arial"/>
          <w:sz w:val="14"/>
          <w:szCs w:val="16"/>
          <w:lang w:val="en-GB"/>
        </w:rPr>
        <w:t>authorization</w:t>
      </w:r>
      <w:r w:rsidRPr="00223CE2">
        <w:rPr>
          <w:rFonts w:ascii="Arial" w:hAnsi="Arial" w:cs="Arial"/>
          <w:sz w:val="14"/>
          <w:szCs w:val="16"/>
          <w:lang w:val="en-GB"/>
        </w:rPr>
        <w:t xml:space="preserve"> for export.</w:t>
      </w:r>
    </w:p>
    <w:p w14:paraId="38E28FD3" w14:textId="77777777" w:rsidR="006E50D8" w:rsidRPr="00223CE2" w:rsidRDefault="006E50D8" w:rsidP="006E50D8">
      <w:pPr>
        <w:rPr>
          <w:rFonts w:ascii="Arial" w:hAnsi="Arial" w:cs="Arial"/>
          <w:b/>
          <w:sz w:val="14"/>
          <w:szCs w:val="16"/>
          <w:lang w:val="en-GB"/>
        </w:rPr>
      </w:pPr>
    </w:p>
    <w:p w14:paraId="66B46E90" w14:textId="77777777" w:rsidR="006E50D8" w:rsidRPr="00223CE2" w:rsidRDefault="006E50D8" w:rsidP="006E50D8">
      <w:pPr>
        <w:rPr>
          <w:rFonts w:ascii="Arial" w:hAnsi="Arial" w:cs="Arial"/>
          <w:b/>
          <w:sz w:val="14"/>
          <w:szCs w:val="16"/>
          <w:lang w:val="en-GB"/>
        </w:rPr>
      </w:pPr>
      <w:r w:rsidRPr="00223CE2">
        <w:rPr>
          <w:rFonts w:ascii="Arial" w:hAnsi="Arial" w:cs="Arial"/>
          <w:b/>
          <w:sz w:val="14"/>
          <w:szCs w:val="16"/>
          <w:lang w:val="en-GB"/>
        </w:rPr>
        <w:t xml:space="preserve">2. PAYMENT </w:t>
      </w:r>
    </w:p>
    <w:p w14:paraId="33026D25" w14:textId="55901404"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w:t>
      </w:r>
      <w:r w:rsidR="00CB32BF">
        <w:rPr>
          <w:rFonts w:ascii="Arial" w:hAnsi="Arial" w:cs="Arial"/>
          <w:sz w:val="14"/>
          <w:szCs w:val="16"/>
          <w:lang w:val="en-GB"/>
        </w:rPr>
        <w:t>Supplier</w:t>
      </w:r>
      <w:r w:rsidRPr="00223CE2">
        <w:rPr>
          <w:rFonts w:ascii="Arial" w:hAnsi="Arial" w:cs="Arial"/>
          <w:sz w:val="14"/>
          <w:szCs w:val="16"/>
          <w:lang w:val="en-GB"/>
        </w:rPr>
        <w:t xml:space="preserve"> company bank account.  </w:t>
      </w:r>
    </w:p>
    <w:p w14:paraId="7F21EE51" w14:textId="77777777" w:rsidR="006E50D8" w:rsidRPr="00223CE2" w:rsidRDefault="006E50D8" w:rsidP="006E50D8">
      <w:pPr>
        <w:jc w:val="both"/>
        <w:rPr>
          <w:rFonts w:ascii="Arial" w:hAnsi="Arial" w:cs="Arial"/>
          <w:sz w:val="14"/>
          <w:szCs w:val="16"/>
          <w:lang w:val="en-GB"/>
        </w:rPr>
      </w:pPr>
    </w:p>
    <w:p w14:paraId="53C09D60"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1F6240C5" w14:textId="77777777" w:rsidR="006E50D8" w:rsidRPr="00223CE2" w:rsidRDefault="006E50D8" w:rsidP="006E50D8">
      <w:pPr>
        <w:rPr>
          <w:rFonts w:ascii="Arial" w:hAnsi="Arial" w:cs="Arial"/>
          <w:sz w:val="14"/>
          <w:szCs w:val="16"/>
          <w:lang w:val="en-GB"/>
        </w:rPr>
      </w:pPr>
    </w:p>
    <w:p w14:paraId="175B97B1"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2FD717C6" w14:textId="68D6540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3.1. All Goods shall be subject to inspection and testing by the Contracting Authority or its designated representatives, to the extent practicable, </w:t>
      </w:r>
      <w:proofErr w:type="gramStart"/>
      <w:r w:rsidRPr="00223CE2">
        <w:rPr>
          <w:rFonts w:ascii="Arial" w:hAnsi="Arial" w:cs="Arial"/>
          <w:sz w:val="14"/>
          <w:szCs w:val="14"/>
          <w:lang w:val="en-GB"/>
        </w:rPr>
        <w:t>at all times</w:t>
      </w:r>
      <w:proofErr w:type="gramEnd"/>
      <w:r w:rsidRPr="00223CE2">
        <w:rPr>
          <w:rFonts w:ascii="Arial" w:hAnsi="Arial" w:cs="Arial"/>
          <w:sz w:val="14"/>
          <w:szCs w:val="14"/>
          <w:lang w:val="en-GB"/>
        </w:rPr>
        <w:t xml:space="preserve"> and places, including the period of manufacture and, in any event, </w:t>
      </w:r>
      <w:r w:rsidR="00CB32BF">
        <w:rPr>
          <w:rFonts w:ascii="Arial" w:hAnsi="Arial" w:cs="Arial"/>
          <w:sz w:val="14"/>
          <w:szCs w:val="14"/>
          <w:lang w:val="en-GB"/>
        </w:rPr>
        <w:t>before</w:t>
      </w:r>
      <w:r w:rsidRPr="00223CE2">
        <w:rPr>
          <w:rFonts w:ascii="Arial" w:hAnsi="Arial" w:cs="Arial"/>
          <w:sz w:val="14"/>
          <w:szCs w:val="14"/>
          <w:lang w:val="en-GB"/>
        </w:rPr>
        <w:t xml:space="preserve"> formal acceptance by the Contracting Authority.</w:t>
      </w:r>
    </w:p>
    <w:p w14:paraId="69B7E2CA" w14:textId="77777777" w:rsidR="006E50D8" w:rsidRPr="00223CE2" w:rsidRDefault="006E50D8" w:rsidP="006E50D8">
      <w:pPr>
        <w:jc w:val="both"/>
        <w:rPr>
          <w:rFonts w:ascii="Arial" w:hAnsi="Arial" w:cs="Arial"/>
          <w:sz w:val="14"/>
          <w:szCs w:val="14"/>
          <w:lang w:val="en-GB"/>
        </w:rPr>
      </w:pPr>
    </w:p>
    <w:p w14:paraId="4E8453BF"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458DA399" w14:textId="77777777" w:rsidR="006E50D8" w:rsidRPr="00223CE2" w:rsidRDefault="006E50D8" w:rsidP="006E50D8">
      <w:pPr>
        <w:jc w:val="both"/>
        <w:rPr>
          <w:rFonts w:ascii="Arial" w:hAnsi="Arial" w:cs="Arial"/>
          <w:sz w:val="14"/>
          <w:szCs w:val="14"/>
          <w:lang w:val="en-GB"/>
        </w:rPr>
      </w:pPr>
    </w:p>
    <w:p w14:paraId="65C9FCEC" w14:textId="33D34D4A"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3.3. The Goods shall be taken over by the Contracting Authority when they have been delivered to </w:t>
      </w:r>
      <w:r w:rsidR="00CB32BF">
        <w:rPr>
          <w:rFonts w:ascii="Arial" w:hAnsi="Arial" w:cs="Arial"/>
          <w:sz w:val="14"/>
          <w:szCs w:val="14"/>
          <w:lang w:val="en-GB"/>
        </w:rPr>
        <w:t xml:space="preserve">the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xml:space="preserve"> </w:t>
      </w:r>
      <w:r w:rsidR="00CB32BF">
        <w:rPr>
          <w:rFonts w:ascii="Arial" w:hAnsi="Arial" w:cs="Arial"/>
          <w:sz w:val="14"/>
          <w:szCs w:val="14"/>
          <w:lang w:val="en-GB"/>
        </w:rPr>
        <w:t>by</w:t>
      </w:r>
      <w:r w:rsidRPr="00223CE2">
        <w:rPr>
          <w:rFonts w:ascii="Arial" w:hAnsi="Arial" w:cs="Arial"/>
          <w:sz w:val="14"/>
          <w:szCs w:val="14"/>
          <w:lang w:val="en-GB"/>
        </w:rPr>
        <w:t xml:space="preserve"> the Contract, have satisfactorily passed the required tests, or have been successfully installed and commissioned as the case may be, and a certificate of acceptance has been issued.</w:t>
      </w:r>
    </w:p>
    <w:p w14:paraId="10F8C97F" w14:textId="77777777" w:rsidR="006E50D8" w:rsidRPr="00223CE2" w:rsidRDefault="006E50D8" w:rsidP="006E50D8">
      <w:pPr>
        <w:jc w:val="both"/>
        <w:rPr>
          <w:rFonts w:ascii="Arial" w:hAnsi="Arial" w:cs="Arial"/>
          <w:sz w:val="14"/>
          <w:szCs w:val="14"/>
          <w:lang w:val="en-GB"/>
        </w:rPr>
      </w:pPr>
    </w:p>
    <w:p w14:paraId="3356C5DC" w14:textId="20560C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w:t>
      </w:r>
      <w:proofErr w:type="spellStart"/>
      <w:r w:rsidRPr="00223CE2">
        <w:rPr>
          <w:rFonts w:ascii="Arial" w:hAnsi="Arial" w:cs="Arial"/>
          <w:sz w:val="14"/>
          <w:szCs w:val="14"/>
          <w:lang w:val="en-GB"/>
        </w:rPr>
        <w:t>i</w:t>
      </w:r>
      <w:proofErr w:type="spellEnd"/>
      <w:r w:rsidRPr="00223CE2">
        <w:rPr>
          <w:rFonts w:ascii="Arial" w:hAnsi="Arial" w:cs="Arial"/>
          <w:sz w:val="14"/>
          <w:szCs w:val="14"/>
          <w:lang w:val="en-GB"/>
        </w:rPr>
        <w:t xml:space="preserve">) inspect the Goods following their delivery at </w:t>
      </w:r>
      <w:r w:rsidR="00CB32BF">
        <w:rPr>
          <w:rFonts w:ascii="Arial" w:hAnsi="Arial" w:cs="Arial"/>
          <w:sz w:val="14"/>
          <w:szCs w:val="14"/>
          <w:lang w:val="en-GB"/>
        </w:rPr>
        <w:t xml:space="preserve">the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xml:space="preserve">, (ii) proceed with and complete satisfactory tests, or (iii) be satisfied </w:t>
      </w:r>
      <w:r w:rsidR="00CB32BF">
        <w:rPr>
          <w:rFonts w:ascii="Arial" w:hAnsi="Arial" w:cs="Arial"/>
          <w:sz w:val="14"/>
          <w:szCs w:val="14"/>
          <w:lang w:val="en-GB"/>
        </w:rPr>
        <w:t>with</w:t>
      </w:r>
      <w:r w:rsidRPr="00223CE2">
        <w:rPr>
          <w:rFonts w:ascii="Arial" w:hAnsi="Arial" w:cs="Arial"/>
          <w:sz w:val="14"/>
          <w:szCs w:val="14"/>
          <w:lang w:val="en-GB"/>
        </w:rPr>
        <w:t xml:space="preserve"> installation and commissioning of the equipment, as the case may be, and whichever is the latest. Payment by the Contracting Authority does not imply acceptance of the Goods.</w:t>
      </w:r>
    </w:p>
    <w:p w14:paraId="22F14FA8" w14:textId="77777777" w:rsidR="006E50D8" w:rsidRPr="00223CE2" w:rsidRDefault="006E50D8" w:rsidP="006E50D8">
      <w:pPr>
        <w:jc w:val="both"/>
        <w:rPr>
          <w:rFonts w:ascii="Arial" w:hAnsi="Arial" w:cs="Arial"/>
          <w:sz w:val="14"/>
          <w:szCs w:val="14"/>
          <w:lang w:val="en-GB"/>
        </w:rPr>
      </w:pPr>
    </w:p>
    <w:p w14:paraId="1E89A57E" w14:textId="665877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45 days from actual delivery of the Goods at </w:t>
      </w:r>
      <w:r w:rsidR="00CB32BF">
        <w:rPr>
          <w:rFonts w:ascii="Arial" w:hAnsi="Arial" w:cs="Arial"/>
          <w:sz w:val="14"/>
          <w:szCs w:val="14"/>
          <w:lang w:val="en-GB"/>
        </w:rPr>
        <w:t xml:space="preserve">the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successful completion of the tests, successful installation</w:t>
      </w:r>
      <w:r w:rsidR="00CB32BF">
        <w:rPr>
          <w:rFonts w:ascii="Arial" w:hAnsi="Arial" w:cs="Arial"/>
          <w:sz w:val="14"/>
          <w:szCs w:val="14"/>
          <w:lang w:val="en-GB"/>
        </w:rPr>
        <w:t>,</w:t>
      </w:r>
      <w:r w:rsidRPr="00223CE2">
        <w:rPr>
          <w:rFonts w:ascii="Arial" w:hAnsi="Arial" w:cs="Arial"/>
          <w:sz w:val="14"/>
          <w:szCs w:val="14"/>
          <w:lang w:val="en-GB"/>
        </w:rPr>
        <w:t xml:space="preserve"> and commissioning, whichever is the latest, the Contracting Authority shall be deemed to have issued the acceptance certificate on the last day of </w:t>
      </w:r>
      <w:r w:rsidR="00CB32BF">
        <w:rPr>
          <w:rFonts w:ascii="Arial" w:hAnsi="Arial" w:cs="Arial"/>
          <w:sz w:val="14"/>
          <w:szCs w:val="14"/>
          <w:lang w:val="en-GB"/>
        </w:rPr>
        <w:t>those 45 days</w:t>
      </w:r>
      <w:r w:rsidRPr="00223CE2">
        <w:rPr>
          <w:rFonts w:ascii="Arial" w:hAnsi="Arial" w:cs="Arial"/>
          <w:sz w:val="14"/>
          <w:szCs w:val="14"/>
          <w:lang w:val="en-GB"/>
        </w:rPr>
        <w:t xml:space="preserve">. The issue of the acceptance certificate shall not release the Seller of any of its warranties under the Contract, including those of </w:t>
      </w:r>
      <w:r w:rsidR="00CB32BF">
        <w:rPr>
          <w:rFonts w:ascii="Arial" w:hAnsi="Arial" w:cs="Arial"/>
          <w:sz w:val="14"/>
          <w:szCs w:val="14"/>
          <w:lang w:val="en-GB"/>
        </w:rPr>
        <w:t>Article</w:t>
      </w:r>
      <w:r w:rsidRPr="00223CE2">
        <w:rPr>
          <w:rFonts w:ascii="Arial" w:hAnsi="Arial" w:cs="Arial"/>
          <w:sz w:val="14"/>
          <w:szCs w:val="14"/>
          <w:lang w:val="en-GB"/>
        </w:rPr>
        <w:t xml:space="preserve"> 4. </w:t>
      </w:r>
    </w:p>
    <w:p w14:paraId="219E94DD" w14:textId="77777777" w:rsidR="006E50D8" w:rsidRPr="00223CE2" w:rsidRDefault="006E50D8" w:rsidP="006E50D8">
      <w:pPr>
        <w:jc w:val="both"/>
        <w:rPr>
          <w:rFonts w:ascii="Arial" w:hAnsi="Arial" w:cs="Arial"/>
          <w:sz w:val="14"/>
          <w:szCs w:val="14"/>
          <w:lang w:val="en-GB"/>
        </w:rPr>
      </w:pPr>
    </w:p>
    <w:p w14:paraId="5BC19DB4" w14:textId="2C43269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w:t>
      </w:r>
      <w:r w:rsidR="00CB32BF">
        <w:rPr>
          <w:rFonts w:ascii="Arial" w:hAnsi="Arial" w:cs="Arial"/>
          <w:sz w:val="14"/>
          <w:szCs w:val="14"/>
          <w:lang w:val="en-GB"/>
        </w:rPr>
        <w:t>by</w:t>
      </w:r>
      <w:r w:rsidRPr="00223CE2">
        <w:rPr>
          <w:rFonts w:ascii="Arial" w:hAnsi="Arial" w:cs="Arial"/>
          <w:sz w:val="14"/>
          <w:szCs w:val="14"/>
          <w:lang w:val="en-GB"/>
        </w:rPr>
        <w:t xml:space="preserve"> article 4.3.</w:t>
      </w:r>
    </w:p>
    <w:p w14:paraId="2DCBDDCE" w14:textId="77777777" w:rsidR="006E50D8" w:rsidRPr="00223CE2" w:rsidRDefault="006E50D8" w:rsidP="006E50D8">
      <w:pPr>
        <w:rPr>
          <w:rFonts w:ascii="Arial" w:hAnsi="Arial" w:cs="Arial"/>
          <w:color w:val="000000"/>
          <w:sz w:val="14"/>
          <w:szCs w:val="16"/>
          <w:lang w:val="en-GB"/>
        </w:rPr>
      </w:pPr>
    </w:p>
    <w:p w14:paraId="0108F265" w14:textId="77777777" w:rsidR="006E50D8" w:rsidRPr="00223CE2" w:rsidRDefault="006E50D8" w:rsidP="006E50D8">
      <w:pPr>
        <w:rPr>
          <w:rFonts w:ascii="Arial" w:hAnsi="Arial" w:cs="Arial"/>
          <w:sz w:val="14"/>
          <w:szCs w:val="14"/>
          <w:lang w:val="en-GB"/>
        </w:rPr>
      </w:pPr>
      <w:r w:rsidRPr="00223CE2">
        <w:rPr>
          <w:rFonts w:ascii="Arial" w:hAnsi="Arial" w:cs="Arial"/>
          <w:b/>
          <w:sz w:val="14"/>
          <w:szCs w:val="14"/>
          <w:lang w:val="en-GB"/>
        </w:rPr>
        <w:t>4. WARRANTY OBLIGATIONS</w:t>
      </w:r>
    </w:p>
    <w:p w14:paraId="4F47B5E7" w14:textId="77777777"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0D1A3504" w14:textId="77777777" w:rsidR="006E50D8" w:rsidRPr="00223CE2" w:rsidRDefault="006E50D8" w:rsidP="006E50D8">
      <w:pPr>
        <w:widowControl w:val="0"/>
        <w:jc w:val="both"/>
        <w:rPr>
          <w:rFonts w:ascii="Arial" w:hAnsi="Arial" w:cs="Arial"/>
          <w:sz w:val="14"/>
          <w:szCs w:val="14"/>
          <w:lang w:val="en-GB"/>
        </w:rPr>
      </w:pPr>
    </w:p>
    <w:p w14:paraId="41708E14" w14:textId="79F6279F" w:rsidR="006E50D8" w:rsidRPr="00223CE2" w:rsidRDefault="006E50D8" w:rsidP="006E50D8">
      <w:pPr>
        <w:widowControl w:val="0"/>
        <w:numPr>
          <w:ilvl w:val="0"/>
          <w:numId w:val="17"/>
        </w:numPr>
        <w:jc w:val="both"/>
        <w:rPr>
          <w:rFonts w:ascii="Arial" w:hAnsi="Arial" w:cs="Arial"/>
          <w:sz w:val="14"/>
          <w:szCs w:val="16"/>
          <w:lang w:val="en-GB"/>
        </w:rPr>
      </w:pPr>
      <w:r w:rsidRPr="00223CE2">
        <w:rPr>
          <w:rFonts w:ascii="Arial" w:hAnsi="Arial" w:cs="Arial"/>
          <w:sz w:val="14"/>
          <w:szCs w:val="14"/>
          <w:lang w:val="en-GB"/>
        </w:rPr>
        <w:t xml:space="preserve">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w:t>
      </w:r>
      <w:r w:rsidR="006D601C" w:rsidRPr="00223CE2">
        <w:rPr>
          <w:rFonts w:ascii="Arial" w:hAnsi="Arial" w:cs="Arial"/>
          <w:sz w:val="14"/>
          <w:szCs w:val="14"/>
          <w:lang w:val="en-GB"/>
        </w:rPr>
        <w:t>manufacture,</w:t>
      </w:r>
      <w:r w:rsidRPr="00223CE2">
        <w:rPr>
          <w:rFonts w:ascii="Arial" w:hAnsi="Arial" w:cs="Arial"/>
          <w:sz w:val="14"/>
          <w:szCs w:val="14"/>
          <w:lang w:val="en-GB"/>
        </w:rPr>
        <w:t xml:space="preserve"> and workmanship under normal use in the conditions prevailing in the country of </w:t>
      </w:r>
      <w:r w:rsidR="006D601C" w:rsidRPr="00223CE2">
        <w:rPr>
          <w:rFonts w:ascii="Arial" w:hAnsi="Arial" w:cs="Arial"/>
          <w:sz w:val="14"/>
          <w:szCs w:val="14"/>
          <w:lang w:val="en-GB"/>
        </w:rPr>
        <w:t>destination.</w:t>
      </w:r>
    </w:p>
    <w:p w14:paraId="160774E1" w14:textId="654A503C" w:rsidR="006E50D8" w:rsidRPr="00223CE2" w:rsidRDefault="006E50D8" w:rsidP="006E50D8">
      <w:pPr>
        <w:widowControl w:val="0"/>
        <w:numPr>
          <w:ilvl w:val="0"/>
          <w:numId w:val="17"/>
        </w:numPr>
        <w:jc w:val="both"/>
        <w:rPr>
          <w:rFonts w:ascii="Arial" w:hAnsi="Arial" w:cs="Arial"/>
          <w:sz w:val="14"/>
          <w:szCs w:val="16"/>
          <w:lang w:val="en-GB"/>
        </w:rPr>
      </w:pPr>
      <w:r w:rsidRPr="00223CE2">
        <w:rPr>
          <w:rFonts w:ascii="Arial" w:hAnsi="Arial" w:cs="Arial"/>
          <w:sz w:val="14"/>
          <w:szCs w:val="16"/>
          <w:lang w:val="en-GB"/>
        </w:rPr>
        <w:t xml:space="preserve">that the Goods are securely contained, </w:t>
      </w:r>
      <w:r w:rsidR="006D601C" w:rsidRPr="00223CE2">
        <w:rPr>
          <w:rFonts w:ascii="Arial" w:hAnsi="Arial" w:cs="Arial"/>
          <w:sz w:val="14"/>
          <w:szCs w:val="16"/>
          <w:lang w:val="en-GB"/>
        </w:rPr>
        <w:t>packaged,</w:t>
      </w:r>
      <w:r w:rsidRPr="00223CE2">
        <w:rPr>
          <w:rFonts w:ascii="Arial" w:hAnsi="Arial" w:cs="Arial"/>
          <w:sz w:val="14"/>
          <w:szCs w:val="16"/>
          <w:lang w:val="en-GB"/>
        </w:rPr>
        <w:t xml:space="preserve"> and marked, taking into consideration the mode(s) of shipment in a manner </w:t>
      </w:r>
      <w:r w:rsidR="00CB32BF">
        <w:rPr>
          <w:rFonts w:ascii="Arial" w:hAnsi="Arial" w:cs="Arial"/>
          <w:sz w:val="14"/>
          <w:szCs w:val="16"/>
          <w:lang w:val="en-GB"/>
        </w:rPr>
        <w:t>to</w:t>
      </w:r>
      <w:r w:rsidRPr="00223CE2">
        <w:rPr>
          <w:rFonts w:ascii="Arial" w:hAnsi="Arial" w:cs="Arial"/>
          <w:sz w:val="14"/>
          <w:szCs w:val="16"/>
          <w:lang w:val="en-GB"/>
        </w:rPr>
        <w:t xml:space="preserve"> protect the Goods during delivery to their ultimate </w:t>
      </w:r>
      <w:r w:rsidR="006D601C" w:rsidRPr="00223CE2">
        <w:rPr>
          <w:rFonts w:ascii="Arial" w:hAnsi="Arial" w:cs="Arial"/>
          <w:sz w:val="14"/>
          <w:szCs w:val="16"/>
          <w:lang w:val="en-GB"/>
        </w:rPr>
        <w:t>destination.</w:t>
      </w:r>
    </w:p>
    <w:p w14:paraId="371B8686" w14:textId="56F3EE3F"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 xml:space="preserve">if the Seller is not the original manufacturer of the Goods, the Seller shall provide the Contracting Authority with the benefit of all manufacturers’ warranties in addition to the present </w:t>
      </w:r>
      <w:r w:rsidR="006D601C" w:rsidRPr="00223CE2">
        <w:rPr>
          <w:rFonts w:ascii="Arial" w:hAnsi="Arial" w:cs="Arial"/>
          <w:sz w:val="14"/>
          <w:szCs w:val="14"/>
          <w:lang w:val="en-GB"/>
        </w:rPr>
        <w:t>warranties.</w:t>
      </w:r>
    </w:p>
    <w:p w14:paraId="360491A8" w14:textId="6EF5060E"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of the quality, quantity</w:t>
      </w:r>
      <w:r w:rsidR="00CB32BF">
        <w:rPr>
          <w:rFonts w:ascii="Arial" w:hAnsi="Arial" w:cs="Arial"/>
          <w:sz w:val="14"/>
          <w:szCs w:val="14"/>
          <w:lang w:val="en-GB"/>
        </w:rPr>
        <w:t>,</w:t>
      </w:r>
      <w:r w:rsidRPr="00223CE2">
        <w:rPr>
          <w:rFonts w:ascii="Arial" w:hAnsi="Arial" w:cs="Arial"/>
          <w:sz w:val="14"/>
          <w:szCs w:val="14"/>
          <w:lang w:val="en-GB"/>
        </w:rPr>
        <w:t xml:space="preserve"> and description required by the </w:t>
      </w:r>
      <w:r w:rsidR="006D601C" w:rsidRPr="00223CE2">
        <w:rPr>
          <w:rFonts w:ascii="Arial" w:hAnsi="Arial" w:cs="Arial"/>
          <w:sz w:val="14"/>
          <w:szCs w:val="14"/>
          <w:lang w:val="en-GB"/>
        </w:rPr>
        <w:t>Contract.</w:t>
      </w:r>
    </w:p>
    <w:p w14:paraId="68549EBD" w14:textId="77777777"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115AA828" w14:textId="286AB277" w:rsidR="006E50D8" w:rsidRPr="00223CE2" w:rsidRDefault="006E50D8" w:rsidP="006E50D8">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 xml:space="preserve">the Goods are free from any right of claim by any </w:t>
      </w:r>
      <w:r w:rsidR="00CB32BF">
        <w:rPr>
          <w:rFonts w:ascii="Arial" w:hAnsi="Arial" w:cs="Arial"/>
          <w:sz w:val="14"/>
          <w:szCs w:val="14"/>
          <w:lang w:val="en-GB"/>
        </w:rPr>
        <w:t>third party</w:t>
      </w:r>
      <w:r w:rsidRPr="00223CE2">
        <w:rPr>
          <w:rFonts w:ascii="Arial" w:hAnsi="Arial" w:cs="Arial"/>
          <w:sz w:val="14"/>
          <w:szCs w:val="14"/>
          <w:lang w:val="en-GB"/>
        </w:rPr>
        <w:t xml:space="preserve"> and unencumbered by any title or other rights, including any liens or security interests and claims of infringement of any intellectual property rights, including, but not limited to, patents, trademarks, </w:t>
      </w:r>
      <w:r w:rsidR="006D601C" w:rsidRPr="00223CE2">
        <w:rPr>
          <w:rFonts w:ascii="Arial" w:hAnsi="Arial" w:cs="Arial"/>
          <w:sz w:val="14"/>
          <w:szCs w:val="14"/>
          <w:lang w:val="en-GB"/>
        </w:rPr>
        <w:t>copyright,</w:t>
      </w:r>
      <w:r w:rsidRPr="00223CE2">
        <w:rPr>
          <w:rFonts w:ascii="Arial" w:hAnsi="Arial" w:cs="Arial"/>
          <w:sz w:val="14"/>
          <w:szCs w:val="14"/>
          <w:lang w:val="en-GB"/>
        </w:rPr>
        <w:t xml:space="preserve"> and trade secrets.</w:t>
      </w:r>
    </w:p>
    <w:p w14:paraId="5DF1C4CC" w14:textId="77777777" w:rsidR="006E50D8" w:rsidRPr="00223CE2" w:rsidRDefault="006E50D8" w:rsidP="006E50D8">
      <w:pPr>
        <w:widowControl w:val="0"/>
        <w:jc w:val="both"/>
        <w:rPr>
          <w:rFonts w:ascii="Arial" w:hAnsi="Arial" w:cs="Arial"/>
          <w:sz w:val="14"/>
          <w:szCs w:val="14"/>
          <w:lang w:val="en-GB"/>
        </w:rPr>
      </w:pPr>
    </w:p>
    <w:p w14:paraId="1F179DC7" w14:textId="204D4C1C"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one year after acceptance of the Goods by the Contracting Authority. </w:t>
      </w:r>
    </w:p>
    <w:p w14:paraId="680CA2B3" w14:textId="77777777" w:rsidR="006E50D8" w:rsidRPr="00223CE2" w:rsidRDefault="006E50D8" w:rsidP="006E50D8">
      <w:pPr>
        <w:widowControl w:val="0"/>
        <w:jc w:val="both"/>
        <w:rPr>
          <w:rFonts w:ascii="Arial" w:hAnsi="Arial" w:cs="Arial"/>
          <w:sz w:val="14"/>
          <w:szCs w:val="14"/>
          <w:lang w:val="en-GB"/>
        </w:rPr>
      </w:pPr>
    </w:p>
    <w:p w14:paraId="47CA8AD6" w14:textId="6C89D5DF"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w:t>
      </w:r>
      <w:r w:rsidRPr="00223CE2">
        <w:rPr>
          <w:rFonts w:ascii="Arial" w:hAnsi="Arial" w:cs="Arial"/>
          <w:sz w:val="14"/>
          <w:szCs w:val="14"/>
          <w:lang w:val="en-GB"/>
        </w:rPr>
        <w:lastRenderedPageBreak/>
        <w:t xml:space="preserve">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w:t>
      </w:r>
      <w:r w:rsidR="00CB32BF">
        <w:rPr>
          <w:rFonts w:ascii="Arial" w:hAnsi="Arial" w:cs="Arial"/>
          <w:sz w:val="14"/>
          <w:szCs w:val="14"/>
          <w:lang w:val="en-GB"/>
        </w:rPr>
        <w:t xml:space="preserve">the </w:t>
      </w:r>
      <w:r w:rsidRPr="00223CE2">
        <w:rPr>
          <w:rFonts w:ascii="Arial" w:hAnsi="Arial" w:cs="Arial"/>
          <w:sz w:val="14"/>
          <w:szCs w:val="14"/>
          <w:lang w:val="en-GB"/>
        </w:rPr>
        <w:t xml:space="preserve">final site of any replacement goods to the Contracting Authority. If having been notified by any means, the Seller fails to remedy the defect within 30 days, the Contracting Authority may proceed to take such remedial action as may be necessary, at the </w:t>
      </w:r>
      <w:r w:rsidR="00CB32BF">
        <w:rPr>
          <w:rFonts w:ascii="Arial" w:hAnsi="Arial" w:cs="Arial"/>
          <w:sz w:val="14"/>
          <w:szCs w:val="14"/>
          <w:lang w:val="en-GB"/>
        </w:rPr>
        <w:t>Seller’s</w:t>
      </w:r>
      <w:r w:rsidRPr="00223CE2">
        <w:rPr>
          <w:rFonts w:ascii="Arial" w:hAnsi="Arial" w:cs="Arial"/>
          <w:sz w:val="14"/>
          <w:szCs w:val="14"/>
          <w:lang w:val="en-GB"/>
        </w:rPr>
        <w:t xml:space="preserve"> risk and expense and without prejudice to any other rights which the Contracting Authority may have against the Seller under the Contract.</w:t>
      </w:r>
    </w:p>
    <w:p w14:paraId="403D1D77" w14:textId="77777777" w:rsidR="006E50D8" w:rsidRPr="00223CE2" w:rsidRDefault="006E50D8" w:rsidP="006E50D8">
      <w:pPr>
        <w:widowControl w:val="0"/>
        <w:jc w:val="both"/>
        <w:rPr>
          <w:rFonts w:ascii="Arial" w:hAnsi="Arial" w:cs="Arial"/>
          <w:sz w:val="14"/>
          <w:szCs w:val="14"/>
          <w:lang w:val="en-GB"/>
        </w:rPr>
      </w:pPr>
    </w:p>
    <w:p w14:paraId="03A04363" w14:textId="6AEF8E06"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4.4. The Seller shall indemnify and hold harmless the Contracting Authority from and against </w:t>
      </w:r>
      <w:r w:rsidR="006D601C" w:rsidRPr="00223CE2">
        <w:rPr>
          <w:rFonts w:ascii="Arial" w:hAnsi="Arial" w:cs="Arial"/>
          <w:sz w:val="14"/>
          <w:szCs w:val="14"/>
          <w:lang w:val="en-GB"/>
        </w:rPr>
        <w:t>all</w:t>
      </w:r>
      <w:r w:rsidRPr="00223CE2">
        <w:rPr>
          <w:rFonts w:ascii="Arial" w:hAnsi="Arial" w:cs="Arial"/>
          <w:sz w:val="14"/>
          <w:szCs w:val="14"/>
          <w:lang w:val="en-GB"/>
        </w:rPr>
        <w:t xml:space="preserve"> suits, </w:t>
      </w:r>
      <w:r w:rsidR="006D601C" w:rsidRPr="00223CE2">
        <w:rPr>
          <w:rFonts w:ascii="Arial" w:hAnsi="Arial" w:cs="Arial"/>
          <w:sz w:val="14"/>
          <w:szCs w:val="14"/>
          <w:lang w:val="en-GB"/>
        </w:rPr>
        <w:t>actions,</w:t>
      </w:r>
      <w:r w:rsidRPr="00223CE2">
        <w:rPr>
          <w:rFonts w:ascii="Arial" w:hAnsi="Arial" w:cs="Arial"/>
          <w:sz w:val="14"/>
          <w:szCs w:val="14"/>
          <w:lang w:val="en-GB"/>
        </w:rPr>
        <w:t xml:space="preserve"> or administrative proceedings, claims</w:t>
      </w:r>
      <w:r w:rsidR="00CB32BF">
        <w:rPr>
          <w:rFonts w:ascii="Arial" w:hAnsi="Arial" w:cs="Arial"/>
          <w:sz w:val="14"/>
          <w:szCs w:val="14"/>
          <w:lang w:val="en-GB"/>
        </w:rPr>
        <w:t>,</w:t>
      </w:r>
      <w:r w:rsidRPr="00223CE2">
        <w:rPr>
          <w:rFonts w:ascii="Arial" w:hAnsi="Arial" w:cs="Arial"/>
          <w:sz w:val="14"/>
          <w:szCs w:val="14"/>
          <w:lang w:val="en-GB"/>
        </w:rPr>
        <w:t xml:space="preserve"> and demands from </w:t>
      </w:r>
      <w:r w:rsidR="00CB32BF">
        <w:rPr>
          <w:rFonts w:ascii="Arial" w:hAnsi="Arial" w:cs="Arial"/>
          <w:sz w:val="14"/>
          <w:szCs w:val="14"/>
          <w:lang w:val="en-GB"/>
        </w:rPr>
        <w:t>third parties</w:t>
      </w:r>
      <w:r w:rsidRPr="00223CE2">
        <w:rPr>
          <w:rFonts w:ascii="Arial" w:hAnsi="Arial" w:cs="Arial"/>
          <w:sz w:val="14"/>
          <w:szCs w:val="14"/>
          <w:lang w:val="en-GB"/>
        </w:rPr>
        <w:t>, losses, damages, costs, and expenses of any nature, including legal fees</w:t>
      </w:r>
      <w:r w:rsidR="00CB32BF">
        <w:rPr>
          <w:rFonts w:ascii="Arial" w:hAnsi="Arial" w:cs="Arial"/>
          <w:sz w:val="14"/>
          <w:szCs w:val="14"/>
          <w:lang w:val="en-GB"/>
        </w:rPr>
        <w:t>,</w:t>
      </w:r>
      <w:r w:rsidRPr="00223CE2">
        <w:rPr>
          <w:rFonts w:ascii="Arial" w:hAnsi="Arial" w:cs="Arial"/>
          <w:sz w:val="14"/>
          <w:szCs w:val="14"/>
          <w:lang w:val="en-GB"/>
        </w:rPr>
        <w:t xml:space="preserve"> and expenses, which the Contracting Authority may suffer </w:t>
      </w:r>
      <w:proofErr w:type="gramStart"/>
      <w:r w:rsidRPr="00223CE2">
        <w:rPr>
          <w:rFonts w:ascii="Arial" w:hAnsi="Arial" w:cs="Arial"/>
          <w:sz w:val="14"/>
          <w:szCs w:val="14"/>
          <w:lang w:val="en-GB"/>
        </w:rPr>
        <w:t>as a result of</w:t>
      </w:r>
      <w:proofErr w:type="gramEnd"/>
      <w:r w:rsidRPr="00223CE2">
        <w:rPr>
          <w:rFonts w:ascii="Arial" w:hAnsi="Arial" w:cs="Arial"/>
          <w:sz w:val="14"/>
          <w:szCs w:val="14"/>
          <w:lang w:val="en-GB"/>
        </w:rPr>
        <w:t xml:space="preserve"> any infringement by the Seller of the warranties specified in article 4.1.</w:t>
      </w:r>
    </w:p>
    <w:p w14:paraId="3645E8AF" w14:textId="77777777" w:rsidR="006E50D8" w:rsidRPr="00223CE2" w:rsidRDefault="006E50D8" w:rsidP="006E50D8">
      <w:pPr>
        <w:rPr>
          <w:rFonts w:ascii="Arial" w:hAnsi="Arial" w:cs="Arial"/>
          <w:b/>
          <w:sz w:val="14"/>
          <w:szCs w:val="16"/>
          <w:lang w:val="en-GB"/>
        </w:rPr>
      </w:pPr>
    </w:p>
    <w:p w14:paraId="32FC527F" w14:textId="2530B805" w:rsidR="006E50D8" w:rsidRPr="00223CE2" w:rsidRDefault="006E50D8" w:rsidP="006E50D8">
      <w:pPr>
        <w:jc w:val="both"/>
        <w:rPr>
          <w:rFonts w:ascii="Arial" w:hAnsi="Arial" w:cs="Arial"/>
          <w:b/>
          <w:sz w:val="14"/>
          <w:szCs w:val="16"/>
          <w:lang w:val="en-GB"/>
        </w:rPr>
      </w:pPr>
      <w:r w:rsidRPr="00223CE2">
        <w:rPr>
          <w:rFonts w:ascii="Arial" w:hAnsi="Arial" w:cs="Arial"/>
          <w:b/>
          <w:sz w:val="14"/>
          <w:szCs w:val="16"/>
          <w:lang w:val="en-GB"/>
        </w:rPr>
        <w:t xml:space="preserve">5. </w:t>
      </w:r>
      <w:r w:rsidR="00CB32BF">
        <w:rPr>
          <w:rFonts w:ascii="Arial" w:hAnsi="Arial" w:cs="Arial"/>
          <w:b/>
          <w:sz w:val="14"/>
          <w:szCs w:val="16"/>
          <w:lang w:val="en-GB"/>
        </w:rPr>
        <w:t>AFTER-SALES</w:t>
      </w:r>
      <w:r w:rsidRPr="00223CE2">
        <w:rPr>
          <w:rFonts w:ascii="Arial" w:hAnsi="Arial" w:cs="Arial"/>
          <w:b/>
          <w:sz w:val="14"/>
          <w:szCs w:val="16"/>
          <w:lang w:val="en-GB"/>
        </w:rPr>
        <w:t xml:space="preserve"> SERVICE</w:t>
      </w:r>
    </w:p>
    <w:p w14:paraId="14F5B293" w14:textId="5910533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w:t>
      </w:r>
      <w:r w:rsidR="00CB32BF">
        <w:rPr>
          <w:rFonts w:ascii="Arial" w:hAnsi="Arial" w:cs="Arial"/>
          <w:sz w:val="14"/>
          <w:szCs w:val="16"/>
          <w:lang w:val="en-GB"/>
        </w:rPr>
        <w:t>,</w:t>
      </w:r>
      <w:r w:rsidRPr="00223CE2">
        <w:rPr>
          <w:rFonts w:ascii="Arial" w:hAnsi="Arial" w:cs="Arial"/>
          <w:sz w:val="14"/>
          <w:szCs w:val="16"/>
          <w:lang w:val="en-GB"/>
        </w:rPr>
        <w:t xml:space="preserve"> and repairs of the Goods supplied.</w:t>
      </w:r>
    </w:p>
    <w:p w14:paraId="30D05C1D" w14:textId="77777777" w:rsidR="006E50D8" w:rsidRPr="00223CE2" w:rsidRDefault="006E50D8" w:rsidP="006E50D8">
      <w:pPr>
        <w:jc w:val="both"/>
        <w:rPr>
          <w:rFonts w:ascii="Arial" w:hAnsi="Arial" w:cs="Arial"/>
          <w:sz w:val="14"/>
          <w:szCs w:val="16"/>
          <w:lang w:val="en-GB"/>
        </w:rPr>
      </w:pPr>
    </w:p>
    <w:p w14:paraId="446A8C8B"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6. Liquidated damages for delay</w:t>
      </w:r>
    </w:p>
    <w:p w14:paraId="469E7954" w14:textId="1852E22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Subject to force majeure, if the Seller fails to deliver any of the Goods or to perform any of the services within the </w:t>
      </w:r>
      <w:r w:rsidR="00CB32BF">
        <w:rPr>
          <w:rFonts w:ascii="Arial" w:hAnsi="Arial" w:cs="Arial"/>
          <w:sz w:val="14"/>
          <w:szCs w:val="16"/>
          <w:lang w:val="en-GB"/>
        </w:rPr>
        <w:t>period</w:t>
      </w:r>
      <w:r w:rsidRPr="00223CE2">
        <w:rPr>
          <w:rFonts w:ascii="Arial" w:hAnsi="Arial" w:cs="Arial"/>
          <w:sz w:val="14"/>
          <w:szCs w:val="16"/>
          <w:lang w:val="en-GB"/>
        </w:rPr>
        <w:t xml:space="preserve">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48A15445"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702AC337" w14:textId="77777777" w:rsidR="006E50D8" w:rsidRPr="00223CE2" w:rsidRDefault="006E50D8" w:rsidP="006E50D8">
      <w:pPr>
        <w:jc w:val="both"/>
        <w:rPr>
          <w:rFonts w:ascii="Arial" w:hAnsi="Arial" w:cs="Arial"/>
          <w:sz w:val="14"/>
          <w:szCs w:val="16"/>
          <w:lang w:val="en-GB"/>
        </w:rPr>
      </w:pPr>
    </w:p>
    <w:p w14:paraId="33900141"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368CE039" w14:textId="3EBB81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Neither Party shall </w:t>
      </w:r>
      <w:proofErr w:type="gramStart"/>
      <w:r w:rsidRPr="00223CE2">
        <w:rPr>
          <w:rFonts w:ascii="Arial" w:hAnsi="Arial" w:cs="Arial"/>
          <w:sz w:val="14"/>
          <w:szCs w:val="14"/>
          <w:lang w:val="en-GB"/>
        </w:rPr>
        <w:t>be considered to be</w:t>
      </w:r>
      <w:proofErr w:type="gramEnd"/>
      <w:r w:rsidRPr="00223CE2">
        <w:rPr>
          <w:rFonts w:ascii="Arial" w:hAnsi="Arial" w:cs="Arial"/>
          <w:sz w:val="14"/>
          <w:szCs w:val="14"/>
          <w:lang w:val="en-GB"/>
        </w:rPr>
        <w:t xml:space="preserve"> in default nor breach of its obligations under the Contract if the performance of such obligations is prevented by any event of force majeure arising after the date the Contract becomes effective.</w:t>
      </w:r>
    </w:p>
    <w:p w14:paraId="5582BABB" w14:textId="77777777" w:rsidR="006E50D8" w:rsidRPr="00223CE2" w:rsidRDefault="006E50D8" w:rsidP="006E50D8">
      <w:pPr>
        <w:ind w:left="360"/>
        <w:jc w:val="both"/>
        <w:rPr>
          <w:rFonts w:ascii="Arial" w:hAnsi="Arial" w:cs="Arial"/>
          <w:sz w:val="14"/>
          <w:szCs w:val="14"/>
          <w:lang w:val="en-GB"/>
        </w:rPr>
      </w:pPr>
    </w:p>
    <w:p w14:paraId="1342717A" w14:textId="3A66210B"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For this Article, the term "force majeure" means strikes, </w:t>
      </w:r>
      <w:proofErr w:type="gramStart"/>
      <w:r w:rsidRPr="00223CE2">
        <w:rPr>
          <w:rFonts w:ascii="Arial" w:hAnsi="Arial" w:cs="Arial"/>
          <w:sz w:val="14"/>
          <w:szCs w:val="14"/>
          <w:lang w:val="en-GB"/>
        </w:rPr>
        <w:t>lock-outs</w:t>
      </w:r>
      <w:proofErr w:type="gramEnd"/>
      <w:r w:rsidRPr="00223CE2">
        <w:rPr>
          <w:rFonts w:ascii="Arial" w:hAnsi="Arial" w:cs="Arial"/>
          <w:sz w:val="14"/>
          <w:szCs w:val="14"/>
          <w:lang w:val="en-GB"/>
        </w:rPr>
        <w:t xml:space="preserve">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7080B1E" w14:textId="77777777" w:rsidR="006E50D8" w:rsidRPr="00223CE2" w:rsidRDefault="006E50D8" w:rsidP="006E50D8">
      <w:pPr>
        <w:ind w:left="360"/>
        <w:jc w:val="both"/>
        <w:rPr>
          <w:rFonts w:ascii="Arial" w:hAnsi="Arial" w:cs="Arial"/>
          <w:sz w:val="14"/>
          <w:szCs w:val="14"/>
          <w:lang w:val="en-GB"/>
        </w:rPr>
      </w:pPr>
    </w:p>
    <w:p w14:paraId="0A9F67C7" w14:textId="7425E2F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If either Party considers that any circumstances of force majeure have occurred which may affect </w:t>
      </w:r>
      <w:r w:rsidR="00CB32BF">
        <w:rPr>
          <w:rFonts w:ascii="Arial" w:hAnsi="Arial" w:cs="Arial"/>
          <w:sz w:val="14"/>
          <w:szCs w:val="14"/>
          <w:lang w:val="en-GB"/>
        </w:rPr>
        <w:t xml:space="preserve">the </w:t>
      </w:r>
      <w:r w:rsidRPr="00223CE2">
        <w:rPr>
          <w:rFonts w:ascii="Arial" w:hAnsi="Arial" w:cs="Arial"/>
          <w:sz w:val="14"/>
          <w:szCs w:val="14"/>
          <w:lang w:val="en-GB"/>
        </w:rPr>
        <w:t>performance of its obligations, it shall promptly notify the other Party and the Contracting Authority, giving details of the nature, the probable duration</w:t>
      </w:r>
      <w:r w:rsidR="00CB32BF">
        <w:rPr>
          <w:rFonts w:ascii="Arial" w:hAnsi="Arial" w:cs="Arial"/>
          <w:sz w:val="14"/>
          <w:szCs w:val="14"/>
          <w:lang w:val="en-GB"/>
        </w:rPr>
        <w:t>,</w:t>
      </w:r>
      <w:r w:rsidRPr="00223CE2">
        <w:rPr>
          <w:rFonts w:ascii="Arial" w:hAnsi="Arial" w:cs="Arial"/>
          <w:sz w:val="14"/>
          <w:szCs w:val="14"/>
          <w:lang w:val="en-GB"/>
        </w:rPr>
        <w:t xml:space="preserve"> and the likely effect of the circumstances. Unless otherwise directed by the Contracting Authority in writing, the Seller shall continue to perform its obligations under the Contract as far as is reasonably </w:t>
      </w:r>
      <w:r w:rsidR="006D601C" w:rsidRPr="00223CE2">
        <w:rPr>
          <w:rFonts w:ascii="Arial" w:hAnsi="Arial" w:cs="Arial"/>
          <w:sz w:val="14"/>
          <w:szCs w:val="14"/>
          <w:lang w:val="en-GB"/>
        </w:rPr>
        <w:t>practicable and</w:t>
      </w:r>
      <w:r w:rsidRPr="00223CE2">
        <w:rPr>
          <w:rFonts w:ascii="Arial" w:hAnsi="Arial" w:cs="Arial"/>
          <w:sz w:val="14"/>
          <w:szCs w:val="14"/>
          <w:lang w:val="en-GB"/>
        </w:rPr>
        <w:t xml:space="preserve"> shall employ every reasonable alternative means to perform any obligations that the event of force majeure does not prevent it from performing. The Seller shall not employ such alternative means unless directed to do so by the Contracting Authority.</w:t>
      </w:r>
    </w:p>
    <w:p w14:paraId="205CE3BC" w14:textId="77777777" w:rsidR="006E50D8" w:rsidRPr="00223CE2" w:rsidRDefault="006E50D8" w:rsidP="006E50D8">
      <w:pPr>
        <w:ind w:left="360"/>
        <w:rPr>
          <w:rFonts w:ascii="Arial" w:hAnsi="Arial" w:cs="Arial"/>
          <w:sz w:val="14"/>
          <w:szCs w:val="14"/>
          <w:lang w:val="en-GB"/>
        </w:rPr>
      </w:pPr>
    </w:p>
    <w:p w14:paraId="26995DBE" w14:textId="77777777" w:rsidR="006E50D8" w:rsidRPr="00223CE2" w:rsidRDefault="006E50D8" w:rsidP="006E50D8">
      <w:pPr>
        <w:rPr>
          <w:rFonts w:ascii="Arial" w:hAnsi="Arial" w:cs="Arial"/>
          <w:b/>
          <w:caps/>
          <w:color w:val="000000"/>
          <w:sz w:val="14"/>
          <w:szCs w:val="16"/>
          <w:lang w:val="en-US"/>
        </w:rPr>
      </w:pPr>
      <w:r w:rsidRPr="00223CE2">
        <w:rPr>
          <w:rFonts w:ascii="Arial" w:hAnsi="Arial" w:cs="Arial"/>
          <w:b/>
          <w:caps/>
          <w:color w:val="000000"/>
          <w:sz w:val="14"/>
          <w:szCs w:val="16"/>
          <w:lang w:val="en-US"/>
        </w:rPr>
        <w:t xml:space="preserve">8. Termination For Convenience </w:t>
      </w:r>
    </w:p>
    <w:p w14:paraId="64AE0F93" w14:textId="37CF5349" w:rsidR="006E50D8" w:rsidRPr="00223CE2" w:rsidRDefault="006E50D8" w:rsidP="006E50D8">
      <w:pPr>
        <w:jc w:val="both"/>
        <w:rPr>
          <w:rFonts w:ascii="Arial" w:hAnsi="Arial" w:cs="Arial"/>
          <w:color w:val="000000"/>
          <w:sz w:val="14"/>
          <w:szCs w:val="16"/>
          <w:lang w:val="en-US"/>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may, for its convenience and without charge, cancel all or any part of the Contract</w:t>
      </w:r>
      <w:r w:rsidRPr="00223CE2">
        <w:rPr>
          <w:rFonts w:ascii="Arial" w:hAnsi="Arial" w:cs="Arial"/>
          <w:color w:val="FF0000"/>
          <w:sz w:val="14"/>
          <w:szCs w:val="16"/>
          <w:lang w:val="en-US"/>
        </w:rPr>
        <w:t>.</w:t>
      </w:r>
      <w:r w:rsidRPr="00223CE2">
        <w:rPr>
          <w:rFonts w:ascii="Arial" w:hAnsi="Arial" w:cs="Arial"/>
          <w:color w:val="000000"/>
          <w:sz w:val="14"/>
          <w:szCs w:val="16"/>
          <w:lang w:val="en-US"/>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w:t>
      </w:r>
      <w:r w:rsidR="00CB32BF">
        <w:rPr>
          <w:rFonts w:ascii="Arial" w:hAnsi="Arial" w:cs="Arial"/>
          <w:color w:val="000000"/>
          <w:sz w:val="14"/>
          <w:szCs w:val="16"/>
          <w:lang w:val="en-US"/>
        </w:rPr>
        <w:t>terminates</w:t>
      </w:r>
      <w:r w:rsidRPr="00223CE2">
        <w:rPr>
          <w:rFonts w:ascii="Arial" w:hAnsi="Arial" w:cs="Arial"/>
          <w:color w:val="000000"/>
          <w:sz w:val="14"/>
          <w:szCs w:val="16"/>
          <w:lang w:val="en-US"/>
        </w:rPr>
        <w:t xml:space="preserv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lang w:val="en-US"/>
        </w:rPr>
        <w:t xml:space="preserve"> shall be responsible for the actual costs incurred by the Seller as a direct result of such termination which </w:t>
      </w:r>
      <w:r w:rsidR="00CB32BF">
        <w:rPr>
          <w:rFonts w:ascii="Arial" w:hAnsi="Arial" w:cs="Arial"/>
          <w:color w:val="000000"/>
          <w:sz w:val="14"/>
          <w:szCs w:val="16"/>
          <w:lang w:val="en-US"/>
        </w:rPr>
        <w:t>is</w:t>
      </w:r>
      <w:r w:rsidRPr="00223CE2">
        <w:rPr>
          <w:rFonts w:ascii="Arial" w:hAnsi="Arial" w:cs="Arial"/>
          <w:color w:val="000000"/>
          <w:sz w:val="14"/>
          <w:szCs w:val="16"/>
          <w:lang w:val="en-US"/>
        </w:rPr>
        <w:t xml:space="preserve"> not recoverable by either (</w:t>
      </w:r>
      <w:proofErr w:type="spellStart"/>
      <w:r w:rsidRPr="00223CE2">
        <w:rPr>
          <w:rFonts w:ascii="Arial" w:hAnsi="Arial" w:cs="Arial"/>
          <w:color w:val="000000"/>
          <w:sz w:val="14"/>
          <w:szCs w:val="16"/>
          <w:lang w:val="en-US"/>
        </w:rPr>
        <w:t>i</w:t>
      </w:r>
      <w:proofErr w:type="spellEnd"/>
      <w:r w:rsidRPr="00223CE2">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notified the Seller of the termination. </w:t>
      </w:r>
    </w:p>
    <w:p w14:paraId="0498542C" w14:textId="77777777" w:rsidR="006E50D8" w:rsidRPr="00223CE2" w:rsidRDefault="006E50D8" w:rsidP="006E50D8">
      <w:pPr>
        <w:jc w:val="both"/>
        <w:rPr>
          <w:rFonts w:ascii="Arial" w:hAnsi="Arial" w:cs="Arial"/>
          <w:sz w:val="14"/>
          <w:szCs w:val="14"/>
          <w:lang w:val="en-GB"/>
        </w:rPr>
      </w:pPr>
    </w:p>
    <w:p w14:paraId="62E1C053" w14:textId="77777777" w:rsidR="006E50D8" w:rsidRPr="00223CE2" w:rsidRDefault="006E50D8" w:rsidP="006E50D8">
      <w:pPr>
        <w:jc w:val="both"/>
        <w:rPr>
          <w:rFonts w:ascii="Arial" w:hAnsi="Arial" w:cs="Arial"/>
          <w:b/>
          <w:sz w:val="14"/>
          <w:szCs w:val="14"/>
          <w:lang w:val="en-GB"/>
        </w:rPr>
      </w:pPr>
      <w:r w:rsidRPr="00223CE2">
        <w:rPr>
          <w:rFonts w:ascii="Arial" w:hAnsi="Arial" w:cs="Arial"/>
          <w:b/>
          <w:sz w:val="14"/>
          <w:szCs w:val="14"/>
          <w:lang w:val="en-GB"/>
        </w:rPr>
        <w:t>9. VARIATIONS</w:t>
      </w:r>
    </w:p>
    <w:p w14:paraId="099C0DAB" w14:textId="69E76D5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w:t>
      </w:r>
      <w:r w:rsidR="006D601C" w:rsidRPr="00223CE2">
        <w:rPr>
          <w:rFonts w:ascii="Arial" w:hAnsi="Arial" w:cs="Arial"/>
          <w:sz w:val="14"/>
          <w:szCs w:val="14"/>
          <w:lang w:val="en-GB"/>
        </w:rPr>
        <w:t>Goods, related</w:t>
      </w:r>
      <w:r w:rsidRPr="00223CE2">
        <w:rPr>
          <w:rFonts w:ascii="Arial" w:hAnsi="Arial" w:cs="Arial"/>
          <w:sz w:val="14"/>
          <w:szCs w:val="14"/>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w:t>
      </w:r>
      <w:r w:rsidR="00CB32BF">
        <w:rPr>
          <w:rFonts w:ascii="Arial" w:hAnsi="Arial" w:cs="Arial"/>
          <w:sz w:val="14"/>
          <w:szCs w:val="14"/>
          <w:lang w:val="en-GB"/>
        </w:rPr>
        <w:t>apply</w:t>
      </w:r>
      <w:r w:rsidRPr="00223CE2">
        <w:rPr>
          <w:rFonts w:ascii="Arial" w:hAnsi="Arial" w:cs="Arial"/>
          <w:sz w:val="14"/>
          <w:szCs w:val="14"/>
          <w:lang w:val="en-GB"/>
        </w:rPr>
        <w:t xml:space="preserve"> to the quantities procured under the variation. </w:t>
      </w:r>
    </w:p>
    <w:p w14:paraId="42C5009C" w14:textId="77777777" w:rsidR="006E50D8" w:rsidRPr="00223CE2" w:rsidRDefault="006E50D8" w:rsidP="006E50D8">
      <w:pPr>
        <w:rPr>
          <w:rFonts w:ascii="Arial" w:hAnsi="Arial" w:cs="Arial"/>
          <w:color w:val="000000"/>
          <w:sz w:val="14"/>
          <w:szCs w:val="16"/>
          <w:lang w:val="en-US"/>
        </w:rPr>
      </w:pPr>
    </w:p>
    <w:p w14:paraId="1AB52FF3" w14:textId="77777777" w:rsidR="006E50D8" w:rsidRPr="00223CE2" w:rsidRDefault="006E50D8" w:rsidP="006E50D8">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33FD377F" w14:textId="456D0892" w:rsidR="006E50D8" w:rsidRPr="00223CE2" w:rsidRDefault="006E50D8" w:rsidP="006E50D8">
      <w:pPr>
        <w:jc w:val="both"/>
        <w:outlineLvl w:val="0"/>
        <w:rPr>
          <w:rFonts w:ascii="Arial" w:hAnsi="Arial" w:cs="Arial"/>
          <w:sz w:val="14"/>
          <w:szCs w:val="14"/>
          <w:lang w:val="en-GB"/>
        </w:rPr>
      </w:pPr>
      <w:r w:rsidRPr="00223CE2">
        <w:rPr>
          <w:rFonts w:ascii="Arial" w:hAnsi="Arial" w:cs="Arial"/>
          <w:sz w:val="14"/>
          <w:szCs w:val="14"/>
          <w:lang w:val="en-GB"/>
        </w:rPr>
        <w:t xml:space="preserve">The Contract is governed </w:t>
      </w:r>
      <w:r w:rsidR="006D601C" w:rsidRPr="00223CE2">
        <w:rPr>
          <w:rFonts w:ascii="Arial" w:hAnsi="Arial" w:cs="Arial"/>
          <w:sz w:val="14"/>
          <w:szCs w:val="14"/>
          <w:lang w:val="en-GB"/>
        </w:rPr>
        <w:t>by and</w:t>
      </w:r>
      <w:r w:rsidRPr="00223CE2">
        <w:rPr>
          <w:rFonts w:ascii="Arial" w:hAnsi="Arial" w:cs="Arial"/>
          <w:sz w:val="14"/>
          <w:szCs w:val="14"/>
          <w:lang w:val="en-GB"/>
        </w:rPr>
        <w:t xml:space="preserve"> shall be construed </w:t>
      </w:r>
      <w:r w:rsidR="00CB32BF">
        <w:rPr>
          <w:rFonts w:ascii="Arial" w:hAnsi="Arial" w:cs="Arial"/>
          <w:sz w:val="14"/>
          <w:szCs w:val="14"/>
          <w:lang w:val="en-GB"/>
        </w:rPr>
        <w:t>by</w:t>
      </w:r>
      <w:r w:rsidRPr="00223CE2">
        <w:rPr>
          <w:rFonts w:ascii="Arial" w:hAnsi="Arial" w:cs="Arial"/>
          <w:sz w:val="14"/>
          <w:szCs w:val="14"/>
          <w:lang w:val="en-GB"/>
        </w:rPr>
        <w:t xml:space="preserve"> the laws of the country of establishment of the Contracting Authority.</w:t>
      </w:r>
    </w:p>
    <w:p w14:paraId="1446E226" w14:textId="77777777" w:rsidR="006E50D8" w:rsidRPr="00223CE2" w:rsidRDefault="006E50D8" w:rsidP="006E50D8">
      <w:pPr>
        <w:jc w:val="both"/>
        <w:outlineLvl w:val="0"/>
        <w:rPr>
          <w:rFonts w:ascii="Arial" w:hAnsi="Arial" w:cs="Arial"/>
          <w:b/>
          <w:caps/>
          <w:sz w:val="14"/>
          <w:szCs w:val="14"/>
          <w:lang w:val="en-GB"/>
        </w:rPr>
      </w:pPr>
    </w:p>
    <w:p w14:paraId="7E5E8B91" w14:textId="1641F68E"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Any dispute or breach of contract arising under this Contract shall be solved amicably </w:t>
      </w:r>
      <w:r w:rsidR="006D601C" w:rsidRPr="00223CE2">
        <w:rPr>
          <w:rFonts w:ascii="Arial" w:hAnsi="Arial" w:cs="Arial"/>
          <w:color w:val="000000"/>
          <w:sz w:val="14"/>
          <w:szCs w:val="14"/>
          <w:lang w:val="en-GB"/>
        </w:rPr>
        <w:t>if possible</w:t>
      </w:r>
      <w:r w:rsidRPr="00223CE2">
        <w:rPr>
          <w:rFonts w:ascii="Arial" w:hAnsi="Arial" w:cs="Arial"/>
          <w:color w:val="000000"/>
          <w:sz w:val="14"/>
          <w:szCs w:val="14"/>
          <w:lang w:val="en-GB"/>
        </w:rPr>
        <w:t xml:space="preserve">. If not possible and unless provided otherwise in the Contract, it shall be submitted to, and settled by, the competent court in the country of establishment of the Contracting Authority, </w:t>
      </w:r>
      <w:r w:rsidR="00CB32BF">
        <w:rPr>
          <w:rFonts w:ascii="Arial" w:hAnsi="Arial" w:cs="Arial"/>
          <w:color w:val="000000"/>
          <w:sz w:val="14"/>
          <w:szCs w:val="14"/>
          <w:lang w:val="en-GB"/>
        </w:rPr>
        <w:t>by</w:t>
      </w:r>
      <w:r w:rsidRPr="00223CE2">
        <w:rPr>
          <w:rFonts w:ascii="Arial" w:hAnsi="Arial" w:cs="Arial"/>
          <w:color w:val="000000"/>
          <w:sz w:val="14"/>
          <w:szCs w:val="14"/>
          <w:lang w:val="en-GB"/>
        </w:rPr>
        <w:t xml:space="preserve"> the national law of that country.</w:t>
      </w:r>
    </w:p>
    <w:p w14:paraId="0C1D299F" w14:textId="77777777" w:rsidR="006E50D8" w:rsidRPr="00223CE2" w:rsidRDefault="006E50D8" w:rsidP="006E50D8">
      <w:pPr>
        <w:keepNext/>
        <w:outlineLvl w:val="0"/>
        <w:rPr>
          <w:rFonts w:ascii="Arial" w:hAnsi="Arial"/>
          <w:b/>
          <w:bCs/>
          <w:sz w:val="14"/>
          <w:szCs w:val="14"/>
          <w:lang w:val="en-GB" w:eastAsia="en-GB"/>
        </w:rPr>
      </w:pPr>
    </w:p>
    <w:p w14:paraId="55D27A9F"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06B7190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3946FCC7" w14:textId="0CA7B4F5"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he fails to deliver any or </w:t>
      </w:r>
      <w:r w:rsidR="006D601C" w:rsidRPr="00223CE2">
        <w:rPr>
          <w:rFonts w:ascii="Arial" w:hAnsi="Arial" w:cs="Arial"/>
          <w:sz w:val="14"/>
          <w:szCs w:val="14"/>
          <w:lang w:val="en-GB"/>
        </w:rPr>
        <w:t>all</w:t>
      </w:r>
      <w:r w:rsidRPr="00223CE2">
        <w:rPr>
          <w:rFonts w:ascii="Arial" w:hAnsi="Arial" w:cs="Arial"/>
          <w:sz w:val="14"/>
          <w:szCs w:val="14"/>
          <w:lang w:val="en-GB"/>
        </w:rPr>
        <w:t xml:space="preserve"> the Goods within the period specified in the </w:t>
      </w:r>
      <w:r w:rsidR="004E17C7" w:rsidRPr="00223CE2">
        <w:rPr>
          <w:rFonts w:ascii="Arial" w:hAnsi="Arial" w:cs="Arial"/>
          <w:sz w:val="14"/>
          <w:szCs w:val="14"/>
          <w:lang w:val="en-GB"/>
        </w:rPr>
        <w:t>Contract.</w:t>
      </w:r>
    </w:p>
    <w:p w14:paraId="735C27B8" w14:textId="543354F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he fails to perform any other obligations under the </w:t>
      </w:r>
      <w:r w:rsidR="004E17C7" w:rsidRPr="00223CE2">
        <w:rPr>
          <w:rFonts w:ascii="Arial" w:hAnsi="Arial" w:cs="Arial"/>
          <w:sz w:val="14"/>
          <w:szCs w:val="14"/>
          <w:lang w:val="en-GB"/>
        </w:rPr>
        <w:t>Contract.</w:t>
      </w:r>
    </w:p>
    <w:p w14:paraId="316CBE59" w14:textId="7E4EF185"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his declarations in respect </w:t>
      </w:r>
      <w:r w:rsidR="00CB32BF">
        <w:rPr>
          <w:rFonts w:ascii="Arial" w:hAnsi="Arial" w:cs="Arial"/>
          <w:sz w:val="14"/>
          <w:szCs w:val="14"/>
          <w:lang w:val="en-GB"/>
        </w:rPr>
        <w:t>of</w:t>
      </w:r>
      <w:r w:rsidR="006D601C" w:rsidRPr="00223CE2">
        <w:rPr>
          <w:rFonts w:ascii="Arial" w:hAnsi="Arial" w:cs="Arial"/>
          <w:sz w:val="14"/>
          <w:szCs w:val="14"/>
          <w:lang w:val="en-GB"/>
        </w:rPr>
        <w:t xml:space="preserve"> his</w:t>
      </w:r>
      <w:r w:rsidRPr="00223CE2">
        <w:rPr>
          <w:rFonts w:ascii="Arial" w:hAnsi="Arial" w:cs="Arial"/>
          <w:sz w:val="14"/>
          <w:szCs w:val="14"/>
          <w:lang w:val="en-GB"/>
        </w:rPr>
        <w:t xml:space="preserve"> eligibility (article 15) and/or in respect of </w:t>
      </w:r>
      <w:r w:rsidR="00CB32BF">
        <w:rPr>
          <w:rFonts w:ascii="Arial" w:hAnsi="Arial" w:cs="Arial"/>
          <w:sz w:val="14"/>
          <w:szCs w:val="14"/>
          <w:lang w:val="en-GB"/>
        </w:rPr>
        <w:t>Article</w:t>
      </w:r>
      <w:r w:rsidRPr="00223CE2">
        <w:rPr>
          <w:rFonts w:ascii="Arial" w:hAnsi="Arial" w:cs="Arial"/>
          <w:sz w:val="14"/>
          <w:szCs w:val="14"/>
          <w:lang w:val="en-GB"/>
        </w:rPr>
        <w:t xml:space="preserve"> 13 (Child </w:t>
      </w:r>
      <w:proofErr w:type="spellStart"/>
      <w:r w:rsidR="00CB32BF">
        <w:rPr>
          <w:rFonts w:ascii="Arial" w:hAnsi="Arial" w:cs="Arial"/>
          <w:sz w:val="14"/>
          <w:szCs w:val="14"/>
          <w:lang w:val="en-GB"/>
        </w:rPr>
        <w:t>labor</w:t>
      </w:r>
      <w:proofErr w:type="spellEnd"/>
      <w:r w:rsidRPr="00223CE2">
        <w:rPr>
          <w:rFonts w:ascii="Arial" w:hAnsi="Arial" w:cs="Arial"/>
          <w:sz w:val="14"/>
          <w:szCs w:val="14"/>
          <w:lang w:val="en-GB"/>
        </w:rPr>
        <w:t xml:space="preserve"> and forced </w:t>
      </w:r>
      <w:proofErr w:type="spellStart"/>
      <w:r w:rsidR="00CB32BF">
        <w:rPr>
          <w:rFonts w:ascii="Arial" w:hAnsi="Arial" w:cs="Arial"/>
          <w:sz w:val="14"/>
          <w:szCs w:val="14"/>
          <w:lang w:val="en-GB"/>
        </w:rPr>
        <w:t>labor</w:t>
      </w:r>
      <w:proofErr w:type="spellEnd"/>
      <w:r w:rsidRPr="00223CE2">
        <w:rPr>
          <w:rFonts w:ascii="Arial" w:hAnsi="Arial" w:cs="Arial"/>
          <w:sz w:val="14"/>
          <w:szCs w:val="14"/>
          <w:lang w:val="en-GB"/>
        </w:rPr>
        <w:t xml:space="preserve">) and </w:t>
      </w:r>
      <w:r w:rsidR="00CB32BF">
        <w:rPr>
          <w:rFonts w:ascii="Arial" w:hAnsi="Arial" w:cs="Arial"/>
          <w:sz w:val="14"/>
          <w:szCs w:val="14"/>
          <w:lang w:val="en-GB"/>
        </w:rPr>
        <w:t>Article</w:t>
      </w:r>
      <w:r w:rsidRPr="00223CE2">
        <w:rPr>
          <w:rFonts w:ascii="Arial" w:hAnsi="Arial" w:cs="Arial"/>
          <w:sz w:val="14"/>
          <w:szCs w:val="14"/>
          <w:lang w:val="en-GB"/>
        </w:rPr>
        <w:t xml:space="preserve"> 14 (Mines), appear to have been untrue or cease to be </w:t>
      </w:r>
      <w:r w:rsidR="006D601C" w:rsidRPr="00223CE2">
        <w:rPr>
          <w:rFonts w:ascii="Arial" w:hAnsi="Arial" w:cs="Arial"/>
          <w:sz w:val="14"/>
          <w:szCs w:val="14"/>
          <w:lang w:val="en-GB"/>
        </w:rPr>
        <w:t>true.</w:t>
      </w:r>
    </w:p>
    <w:p w14:paraId="33CF2397" w14:textId="77777777"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2C9527BB" w14:textId="77777777" w:rsidR="006E50D8" w:rsidRPr="00223CE2" w:rsidRDefault="006E50D8" w:rsidP="006E50D8">
      <w:pPr>
        <w:ind w:left="360"/>
        <w:jc w:val="both"/>
        <w:rPr>
          <w:rFonts w:ascii="Arial" w:hAnsi="Arial" w:cs="Arial"/>
          <w:sz w:val="14"/>
          <w:szCs w:val="14"/>
          <w:lang w:val="en-GB"/>
        </w:rPr>
      </w:pPr>
    </w:p>
    <w:p w14:paraId="7121FC89" w14:textId="70B23E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11.2. Upon </w:t>
      </w:r>
      <w:r w:rsidR="00CB32BF">
        <w:rPr>
          <w:rFonts w:ascii="Arial" w:hAnsi="Arial" w:cs="Arial"/>
          <w:sz w:val="14"/>
          <w:szCs w:val="14"/>
          <w:lang w:val="en-GB"/>
        </w:rPr>
        <w:t xml:space="preserve">the </w:t>
      </w:r>
      <w:r w:rsidRPr="00223CE2">
        <w:rPr>
          <w:rFonts w:ascii="Arial" w:hAnsi="Arial" w:cs="Arial"/>
          <w:sz w:val="14"/>
          <w:szCs w:val="14"/>
          <w:lang w:val="en-GB"/>
        </w:rPr>
        <w:t>occurrence of an event of Seller’s default, and without prejudice to any other rights or remedies of the Contracting Authority under the Contract, the Contracting Authority shall be entitled to one or several of the following remedies:</w:t>
      </w:r>
    </w:p>
    <w:p w14:paraId="3FE1F82C" w14:textId="1B7B7FB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w:t>
      </w:r>
      <w:r w:rsidR="00CB32BF">
        <w:rPr>
          <w:rFonts w:ascii="Arial" w:hAnsi="Arial" w:cs="Arial"/>
          <w:sz w:val="14"/>
          <w:szCs w:val="14"/>
          <w:lang w:val="en-GB"/>
        </w:rPr>
        <w:t>Article</w:t>
      </w:r>
      <w:r w:rsidRPr="00223CE2">
        <w:rPr>
          <w:rFonts w:ascii="Arial" w:hAnsi="Arial" w:cs="Arial"/>
          <w:sz w:val="14"/>
          <w:szCs w:val="14"/>
          <w:lang w:val="en-GB"/>
        </w:rPr>
        <w:t xml:space="preserve"> </w:t>
      </w:r>
      <w:proofErr w:type="gramStart"/>
      <w:r w:rsidRPr="00223CE2">
        <w:rPr>
          <w:rFonts w:ascii="Arial" w:hAnsi="Arial" w:cs="Arial"/>
          <w:sz w:val="14"/>
          <w:szCs w:val="14"/>
          <w:lang w:val="en-GB"/>
        </w:rPr>
        <w:t>7;</w:t>
      </w:r>
      <w:proofErr w:type="gramEnd"/>
      <w:r w:rsidRPr="00223CE2">
        <w:rPr>
          <w:rFonts w:ascii="Arial" w:hAnsi="Arial" w:cs="Arial"/>
          <w:sz w:val="14"/>
          <w:szCs w:val="14"/>
          <w:lang w:val="en-GB"/>
        </w:rPr>
        <w:t xml:space="preserve"> </w:t>
      </w:r>
    </w:p>
    <w:p w14:paraId="5AFA991C" w14:textId="6088A0B3"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any of the remedies specified in article </w:t>
      </w:r>
      <w:r w:rsidR="006D601C" w:rsidRPr="00223CE2">
        <w:rPr>
          <w:rFonts w:ascii="Arial" w:hAnsi="Arial" w:cs="Arial"/>
          <w:sz w:val="14"/>
          <w:szCs w:val="14"/>
          <w:lang w:val="en-GB"/>
        </w:rPr>
        <w:t>4.3.</w:t>
      </w:r>
    </w:p>
    <w:p w14:paraId="5AD09AF1" w14:textId="056CD60D"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refuse to accept all or part of the </w:t>
      </w:r>
      <w:r w:rsidR="006D601C" w:rsidRPr="00223CE2">
        <w:rPr>
          <w:rFonts w:ascii="Arial" w:hAnsi="Arial" w:cs="Arial"/>
          <w:sz w:val="14"/>
          <w:szCs w:val="14"/>
          <w:lang w:val="en-GB"/>
        </w:rPr>
        <w:t>Goods.</w:t>
      </w:r>
      <w:r w:rsidRPr="00223CE2">
        <w:rPr>
          <w:rFonts w:ascii="Arial" w:hAnsi="Arial" w:cs="Arial"/>
          <w:color w:val="FF0000"/>
          <w:sz w:val="14"/>
          <w:szCs w:val="14"/>
          <w:lang w:val="en-GB"/>
        </w:rPr>
        <w:t xml:space="preserve"> </w:t>
      </w:r>
    </w:p>
    <w:p w14:paraId="0FD4EC3E" w14:textId="696D8550"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general </w:t>
      </w:r>
      <w:r w:rsidR="006D601C" w:rsidRPr="00223CE2">
        <w:rPr>
          <w:rFonts w:ascii="Arial" w:hAnsi="Arial" w:cs="Arial"/>
          <w:sz w:val="14"/>
          <w:szCs w:val="14"/>
          <w:lang w:val="en-GB"/>
        </w:rPr>
        <w:t>damages.</w:t>
      </w:r>
    </w:p>
    <w:p w14:paraId="7677AE15" w14:textId="77777777" w:rsidR="006E50D8" w:rsidRPr="00223CE2" w:rsidRDefault="006E50D8" w:rsidP="006E50D8">
      <w:pPr>
        <w:numPr>
          <w:ilvl w:val="0"/>
          <w:numId w:val="18"/>
        </w:numPr>
        <w:jc w:val="both"/>
        <w:rPr>
          <w:rFonts w:ascii="Arial" w:hAnsi="Arial" w:cs="Arial"/>
          <w:sz w:val="14"/>
          <w:szCs w:val="14"/>
          <w:lang w:val="en-GB"/>
        </w:rPr>
      </w:pPr>
      <w:r w:rsidRPr="00223CE2">
        <w:rPr>
          <w:rFonts w:ascii="Arial" w:hAnsi="Arial" w:cs="Arial"/>
          <w:sz w:val="14"/>
          <w:szCs w:val="14"/>
          <w:lang w:val="en-GB"/>
        </w:rPr>
        <w:t>termination of the Contract.</w:t>
      </w:r>
    </w:p>
    <w:p w14:paraId="685E583C" w14:textId="77777777" w:rsidR="006E50D8" w:rsidRPr="00223CE2" w:rsidRDefault="006E50D8" w:rsidP="006E50D8">
      <w:pPr>
        <w:ind w:left="360"/>
        <w:jc w:val="both"/>
        <w:rPr>
          <w:rFonts w:ascii="Arial" w:hAnsi="Arial" w:cs="Arial"/>
          <w:sz w:val="14"/>
          <w:szCs w:val="14"/>
          <w:lang w:val="en-GB"/>
        </w:rPr>
      </w:pPr>
    </w:p>
    <w:p w14:paraId="066BD256" w14:textId="3E629C4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11.3. Upon termination of the Contract by the Contracting Authority under this article, the Seller shall follow the Contracting Authority’s instructions for immediate steps to </w:t>
      </w:r>
      <w:r w:rsidR="006D601C" w:rsidRPr="00223CE2">
        <w:rPr>
          <w:rFonts w:ascii="Arial" w:hAnsi="Arial" w:cs="Arial"/>
          <w:sz w:val="14"/>
          <w:szCs w:val="14"/>
          <w:lang w:val="en-GB"/>
        </w:rPr>
        <w:t>end</w:t>
      </w:r>
      <w:r w:rsidRPr="00223CE2">
        <w:rPr>
          <w:rFonts w:ascii="Arial" w:hAnsi="Arial" w:cs="Arial"/>
          <w:sz w:val="14"/>
          <w:szCs w:val="14"/>
          <w:lang w:val="en-GB"/>
        </w:rPr>
        <w:t xml:space="preserve"> in a prompt and orderly manner the performance of any obligations under the Contract, in such a way as to reduce expenses to a minimum. The Contracting Authority shall have no other liability than paying the Seller the goods which have already been accepted </w:t>
      </w:r>
      <w:r w:rsidR="00CB32BF">
        <w:rPr>
          <w:rFonts w:ascii="Arial" w:hAnsi="Arial" w:cs="Arial"/>
          <w:sz w:val="14"/>
          <w:szCs w:val="14"/>
          <w:lang w:val="en-GB"/>
        </w:rPr>
        <w:t>by</w:t>
      </w:r>
      <w:r w:rsidRPr="00223CE2">
        <w:rPr>
          <w:rFonts w:ascii="Arial" w:hAnsi="Arial" w:cs="Arial"/>
          <w:sz w:val="14"/>
          <w:szCs w:val="14"/>
          <w:lang w:val="en-GB"/>
        </w:rPr>
        <w:t xml:space="preserve"> </w:t>
      </w:r>
      <w:r w:rsidR="00CB32BF">
        <w:rPr>
          <w:rFonts w:ascii="Arial" w:hAnsi="Arial" w:cs="Arial"/>
          <w:sz w:val="14"/>
          <w:szCs w:val="14"/>
          <w:lang w:val="en-GB"/>
        </w:rPr>
        <w:t>Article</w:t>
      </w:r>
      <w:r w:rsidRPr="00223CE2">
        <w:rPr>
          <w:rFonts w:ascii="Arial" w:hAnsi="Arial" w:cs="Arial"/>
          <w:sz w:val="14"/>
          <w:szCs w:val="14"/>
          <w:lang w:val="en-GB"/>
        </w:rPr>
        <w:t xml:space="preserve"> 3, and shall be entitled to deduct from any such sums:</w:t>
      </w:r>
    </w:p>
    <w:p w14:paraId="7170ED3A" w14:textId="77777777" w:rsidR="006E50D8" w:rsidRPr="00223CE2" w:rsidRDefault="006E50D8" w:rsidP="006E50D8">
      <w:pPr>
        <w:jc w:val="both"/>
        <w:rPr>
          <w:rFonts w:ascii="Arial" w:hAnsi="Arial" w:cs="Arial"/>
          <w:sz w:val="14"/>
          <w:szCs w:val="14"/>
          <w:lang w:val="en-GB"/>
        </w:rPr>
      </w:pPr>
    </w:p>
    <w:p w14:paraId="1449CEEC" w14:textId="01E13A61"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Any</w:t>
      </w:r>
      <w:r w:rsidRPr="00223CE2">
        <w:rPr>
          <w:rFonts w:ascii="Arial" w:hAnsi="Arial" w:cs="Arial"/>
          <w:sz w:val="14"/>
          <w:szCs w:val="14"/>
          <w:lang w:val="en-GB"/>
        </w:rPr>
        <w:t xml:space="preserve"> liquidated or general damages due by the </w:t>
      </w:r>
      <w:r w:rsidR="006D601C" w:rsidRPr="00223CE2">
        <w:rPr>
          <w:rFonts w:ascii="Arial" w:hAnsi="Arial" w:cs="Arial"/>
          <w:sz w:val="14"/>
          <w:szCs w:val="14"/>
          <w:lang w:val="en-GB"/>
        </w:rPr>
        <w:t>Seller.</w:t>
      </w:r>
    </w:p>
    <w:p w14:paraId="6E93E928" w14:textId="069214A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sums due by the Seller under article </w:t>
      </w:r>
      <w:r w:rsidR="006D601C" w:rsidRPr="00223CE2">
        <w:rPr>
          <w:rFonts w:ascii="Arial" w:hAnsi="Arial" w:cs="Arial"/>
          <w:sz w:val="14"/>
          <w:szCs w:val="14"/>
          <w:lang w:val="en-GB"/>
        </w:rPr>
        <w:t>4.3.</w:t>
      </w:r>
    </w:p>
    <w:p w14:paraId="3B6490ED"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1C18B56F" w14:textId="2C48298E"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From</w:t>
      </w:r>
      <w:r w:rsidRPr="00223CE2">
        <w:rPr>
          <w:rFonts w:ascii="Arial" w:hAnsi="Arial" w:cs="Arial"/>
          <w:sz w:val="14"/>
          <w:szCs w:val="14"/>
          <w:lang w:val="en-GB"/>
        </w:rPr>
        <w:t xml:space="preserve"> other sources. </w:t>
      </w:r>
    </w:p>
    <w:p w14:paraId="7AF514EC" w14:textId="77777777" w:rsidR="006E50D8" w:rsidRPr="00223CE2" w:rsidRDefault="006E50D8" w:rsidP="006E50D8">
      <w:pPr>
        <w:jc w:val="both"/>
        <w:rPr>
          <w:rFonts w:ascii="Arial" w:hAnsi="Arial" w:cs="Arial"/>
          <w:sz w:val="14"/>
          <w:szCs w:val="14"/>
          <w:lang w:val="en-GB"/>
        </w:rPr>
      </w:pPr>
    </w:p>
    <w:p w14:paraId="2730AB6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112B75A4" w14:textId="77777777" w:rsidR="006E50D8" w:rsidRPr="00223CE2" w:rsidRDefault="006E50D8" w:rsidP="006E50D8">
      <w:pPr>
        <w:rPr>
          <w:rFonts w:ascii="Arial" w:hAnsi="Arial" w:cs="Arial"/>
          <w:color w:val="000000"/>
          <w:sz w:val="14"/>
          <w:szCs w:val="14"/>
          <w:lang w:val="en-GB"/>
        </w:rPr>
      </w:pPr>
    </w:p>
    <w:p w14:paraId="4B4CE068" w14:textId="77777777"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lastRenderedPageBreak/>
        <w:t>12. Officials</w:t>
      </w:r>
    </w:p>
    <w:p w14:paraId="5F49C8BA" w14:textId="77777777" w:rsidR="006E50D8" w:rsidRPr="00223CE2" w:rsidRDefault="006E50D8" w:rsidP="006E50D8">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2CA66455" w14:textId="77777777" w:rsidR="006E50D8" w:rsidRPr="00223CE2" w:rsidRDefault="006E50D8" w:rsidP="006E50D8">
      <w:pPr>
        <w:jc w:val="both"/>
        <w:rPr>
          <w:rFonts w:ascii="Arial" w:hAnsi="Arial" w:cs="Arial"/>
          <w:color w:val="000000"/>
          <w:sz w:val="14"/>
          <w:szCs w:val="16"/>
          <w:lang w:val="en-GB"/>
        </w:rPr>
      </w:pPr>
    </w:p>
    <w:p w14:paraId="0663E5C7" w14:textId="5B7E23C5"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 xml:space="preserve">13. Child </w:t>
      </w:r>
      <w:r w:rsidR="00CB32BF">
        <w:rPr>
          <w:rFonts w:ascii="Arial" w:hAnsi="Arial" w:cs="Arial"/>
          <w:b/>
          <w:caps/>
          <w:color w:val="000000"/>
          <w:sz w:val="14"/>
          <w:szCs w:val="16"/>
          <w:lang w:val="en-GB"/>
        </w:rPr>
        <w:t>labor</w:t>
      </w:r>
      <w:r w:rsidRPr="00223CE2">
        <w:rPr>
          <w:rFonts w:ascii="Arial" w:hAnsi="Arial" w:cs="Arial"/>
          <w:b/>
          <w:caps/>
          <w:color w:val="000000"/>
          <w:sz w:val="14"/>
          <w:szCs w:val="16"/>
          <w:lang w:val="en-GB"/>
        </w:rPr>
        <w:t xml:space="preserve"> and forced </w:t>
      </w:r>
      <w:r w:rsidR="00CB32BF">
        <w:rPr>
          <w:rFonts w:ascii="Arial" w:hAnsi="Arial" w:cs="Arial"/>
          <w:b/>
          <w:caps/>
          <w:color w:val="000000"/>
          <w:sz w:val="14"/>
          <w:szCs w:val="16"/>
          <w:lang w:val="en-GB"/>
        </w:rPr>
        <w:t>labor</w:t>
      </w:r>
    </w:p>
    <w:p w14:paraId="4172AF0D" w14:textId="119DD6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w:t>
      </w:r>
      <w:proofErr w:type="spellStart"/>
      <w:r w:rsidR="00CB32BF">
        <w:rPr>
          <w:rFonts w:ascii="Arial" w:hAnsi="Arial" w:cs="Arial"/>
          <w:sz w:val="14"/>
          <w:lang w:val="en-GB"/>
        </w:rPr>
        <w:t>labor</w:t>
      </w:r>
      <w:proofErr w:type="spellEnd"/>
      <w:r w:rsidRPr="00223CE2">
        <w:rPr>
          <w:rFonts w:ascii="Arial" w:hAnsi="Arial" w:cs="Arial"/>
          <w:sz w:val="14"/>
          <w:lang w:val="en-GB"/>
        </w:rPr>
        <w:t xml:space="preserve"> as described in the </w:t>
      </w:r>
      <w:r w:rsidRPr="00223CE2">
        <w:rPr>
          <w:rFonts w:ascii="Arial" w:hAnsi="Arial" w:cs="Arial"/>
          <w:i/>
          <w:iCs/>
          <w:sz w:val="14"/>
          <w:lang w:val="en-GB"/>
        </w:rPr>
        <w:t xml:space="preserve">Forced </w:t>
      </w:r>
      <w:proofErr w:type="spellStart"/>
      <w:r w:rsidR="00CB32BF">
        <w:rPr>
          <w:rFonts w:ascii="Arial" w:hAnsi="Arial" w:cs="Arial"/>
          <w:i/>
          <w:iCs/>
          <w:sz w:val="14"/>
          <w:lang w:val="en-GB"/>
        </w:rPr>
        <w:t>labor</w:t>
      </w:r>
      <w:proofErr w:type="spellEnd"/>
      <w:r w:rsidRPr="00223CE2">
        <w:rPr>
          <w:rFonts w:ascii="Arial" w:hAnsi="Arial" w:cs="Arial"/>
          <w:i/>
          <w:iCs/>
          <w:sz w:val="14"/>
          <w:lang w:val="en-GB"/>
        </w:rPr>
        <w:t xml:space="preserve">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w:t>
      </w:r>
      <w:r w:rsidR="006D601C" w:rsidRPr="00223CE2">
        <w:rPr>
          <w:rFonts w:ascii="Arial" w:hAnsi="Arial" w:cs="Arial"/>
          <w:sz w:val="14"/>
          <w:szCs w:val="16"/>
          <w:lang w:val="en-GB"/>
        </w:rPr>
        <w:t>Furthermore,</w:t>
      </w:r>
      <w:r w:rsidRPr="00223CE2">
        <w:rPr>
          <w:rFonts w:ascii="Arial" w:hAnsi="Arial" w:cs="Arial"/>
          <w:sz w:val="14"/>
          <w:szCs w:val="16"/>
          <w:lang w:val="en-GB"/>
        </w:rPr>
        <w:t xml:space="preserve"> the Seller warrants that it, and its affiliates, respect and uphold basic social rights and working conditions for their employees. </w:t>
      </w:r>
    </w:p>
    <w:p w14:paraId="67B2628F" w14:textId="77777777" w:rsidR="006E50D8" w:rsidRPr="00223CE2" w:rsidRDefault="006E50D8" w:rsidP="006E50D8">
      <w:pPr>
        <w:jc w:val="both"/>
        <w:rPr>
          <w:rFonts w:ascii="Arial" w:hAnsi="Arial" w:cs="Arial"/>
          <w:sz w:val="14"/>
          <w:szCs w:val="16"/>
          <w:lang w:val="en-GB"/>
        </w:rPr>
      </w:pPr>
    </w:p>
    <w:p w14:paraId="417BE3D0"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48DF7090" w14:textId="6F40B821"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The Seller warrants that it and its affiliates are NOT engaged in any development, sale</w:t>
      </w:r>
      <w:r w:rsidR="00CB32BF">
        <w:rPr>
          <w:rFonts w:ascii="Arial" w:hAnsi="Arial" w:cs="Arial"/>
          <w:sz w:val="14"/>
          <w:szCs w:val="16"/>
          <w:lang w:val="en-GB"/>
        </w:rPr>
        <w:t>,</w:t>
      </w:r>
      <w:r w:rsidRPr="00223CE2">
        <w:rPr>
          <w:rFonts w:ascii="Arial" w:hAnsi="Arial" w:cs="Arial"/>
          <w:sz w:val="14"/>
          <w:szCs w:val="16"/>
          <w:lang w:val="en-GB"/>
        </w:rPr>
        <w:t xml:space="preserve"> or manufacture of anti-personnel mines and/or cluster bombs or components utilized in the manufacture of anti-personnel mines and/or cluster bombs. </w:t>
      </w:r>
    </w:p>
    <w:p w14:paraId="3EEE2186" w14:textId="77777777" w:rsidR="006E50D8" w:rsidRPr="00223CE2" w:rsidRDefault="006E50D8" w:rsidP="006E50D8">
      <w:pPr>
        <w:jc w:val="both"/>
        <w:rPr>
          <w:rFonts w:ascii="Arial" w:hAnsi="Arial" w:cs="Arial"/>
          <w:color w:val="000000"/>
          <w:sz w:val="14"/>
          <w:szCs w:val="16"/>
          <w:lang w:val="en-GB"/>
        </w:rPr>
      </w:pPr>
    </w:p>
    <w:p w14:paraId="5088EA05"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2F86A193" w14:textId="77777777"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5AF1637C" w14:textId="77777777" w:rsidR="006E50D8" w:rsidRPr="00223CE2" w:rsidRDefault="006E50D8" w:rsidP="006E50D8">
      <w:pPr>
        <w:jc w:val="both"/>
        <w:rPr>
          <w:rFonts w:ascii="Arial" w:hAnsi="Arial" w:cs="Arial"/>
          <w:color w:val="000000"/>
          <w:sz w:val="14"/>
          <w:szCs w:val="14"/>
          <w:lang w:val="en-GB"/>
        </w:rPr>
      </w:pPr>
    </w:p>
    <w:p w14:paraId="79827924" w14:textId="2B2DA8D9"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is bankrupt or being wound up, is having his affairs administered by the courts, has </w:t>
      </w:r>
      <w:r w:rsidR="006D601C" w:rsidRPr="00223CE2">
        <w:rPr>
          <w:rFonts w:ascii="Arial" w:hAnsi="Arial" w:cs="Arial"/>
          <w:sz w:val="14"/>
          <w:szCs w:val="14"/>
          <w:lang w:val="en-GB"/>
        </w:rPr>
        <w:t>entered</w:t>
      </w:r>
      <w:r w:rsidRPr="00223CE2">
        <w:rPr>
          <w:rFonts w:ascii="Arial" w:hAnsi="Arial" w:cs="Arial"/>
          <w:sz w:val="14"/>
          <w:szCs w:val="14"/>
          <w:lang w:val="en-GB"/>
        </w:rPr>
        <w:t xml:space="preserve"> an arrangement with creditors, has suspended business activities, is the subject of proceedings concerning those matters, or is in any analogous situation arising from a similar procedure provided for in national legislation or </w:t>
      </w:r>
      <w:r w:rsidR="006D601C" w:rsidRPr="00223CE2">
        <w:rPr>
          <w:rFonts w:ascii="Arial" w:hAnsi="Arial" w:cs="Arial"/>
          <w:sz w:val="14"/>
          <w:szCs w:val="14"/>
          <w:lang w:val="en-GB"/>
        </w:rPr>
        <w:t>regulations.</w:t>
      </w:r>
    </w:p>
    <w:p w14:paraId="1D6E45E7" w14:textId="50B9230A"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convicted of an offence concerning his professional conduct by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w:t>
      </w:r>
      <w:r w:rsidR="006D601C" w:rsidRPr="00223CE2">
        <w:rPr>
          <w:rFonts w:ascii="Arial" w:hAnsi="Arial" w:cs="Arial"/>
          <w:sz w:val="14"/>
          <w:szCs w:val="14"/>
          <w:lang w:val="en-GB"/>
        </w:rPr>
        <w:t>judicata.</w:t>
      </w:r>
    </w:p>
    <w:p w14:paraId="2A7C7115" w14:textId="38ECC093"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guilty of grave professional misconduct proven by any means that the Contracting Authority can </w:t>
      </w:r>
      <w:r w:rsidR="006D601C" w:rsidRPr="00223CE2">
        <w:rPr>
          <w:rFonts w:ascii="Arial" w:hAnsi="Arial" w:cs="Arial"/>
          <w:sz w:val="14"/>
          <w:szCs w:val="14"/>
          <w:lang w:val="en-GB"/>
        </w:rPr>
        <w:t>justify.</w:t>
      </w:r>
    </w:p>
    <w:p w14:paraId="030AF505" w14:textId="5CD3BB56"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w:t>
      </w:r>
      <w:r w:rsidR="006D601C" w:rsidRPr="00223CE2">
        <w:rPr>
          <w:rFonts w:ascii="Arial" w:hAnsi="Arial" w:cs="Arial"/>
          <w:sz w:val="14"/>
          <w:szCs w:val="14"/>
          <w:lang w:val="en-GB"/>
        </w:rPr>
        <w:t>performed.</w:t>
      </w:r>
    </w:p>
    <w:p w14:paraId="566671BE" w14:textId="692ED7C3"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 xml:space="preserve">He has been the subject of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judicata for fraud, corruption, involvement in a criminal </w:t>
      </w:r>
      <w:r w:rsidR="00CB32BF">
        <w:rPr>
          <w:rFonts w:ascii="Arial" w:hAnsi="Arial" w:cs="Arial"/>
          <w:sz w:val="14"/>
          <w:szCs w:val="14"/>
          <w:lang w:val="en-GB"/>
        </w:rPr>
        <w:t>organization,</w:t>
      </w:r>
      <w:r w:rsidRPr="00223CE2">
        <w:rPr>
          <w:rFonts w:ascii="Arial" w:hAnsi="Arial" w:cs="Arial"/>
          <w:sz w:val="14"/>
          <w:szCs w:val="14"/>
          <w:lang w:val="en-GB"/>
        </w:rPr>
        <w:t xml:space="preserve"> or any other illegal </w:t>
      </w:r>
      <w:r w:rsidR="006D601C" w:rsidRPr="00223CE2">
        <w:rPr>
          <w:rFonts w:ascii="Arial" w:hAnsi="Arial" w:cs="Arial"/>
          <w:sz w:val="14"/>
          <w:szCs w:val="14"/>
          <w:lang w:val="en-GB"/>
        </w:rPr>
        <w:t>activity.</w:t>
      </w:r>
    </w:p>
    <w:p w14:paraId="33267752" w14:textId="77777777" w:rsidR="006E50D8" w:rsidRPr="00223CE2" w:rsidRDefault="006E50D8" w:rsidP="006E50D8">
      <w:pPr>
        <w:numPr>
          <w:ilvl w:val="0"/>
          <w:numId w:val="16"/>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65BC417B" w14:textId="77777777" w:rsidR="006E50D8" w:rsidRPr="00223CE2" w:rsidRDefault="006E50D8" w:rsidP="006E50D8">
      <w:pPr>
        <w:jc w:val="both"/>
        <w:rPr>
          <w:rFonts w:ascii="Arial" w:hAnsi="Arial" w:cs="Arial"/>
          <w:b/>
          <w:bCs/>
          <w:color w:val="000000"/>
          <w:sz w:val="14"/>
          <w:szCs w:val="14"/>
          <w:lang w:val="en-GB"/>
        </w:rPr>
      </w:pPr>
    </w:p>
    <w:p w14:paraId="0228EA79"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76B7CED0" w14:textId="59130EC7" w:rsidR="006E50D8" w:rsidRPr="00223CE2" w:rsidRDefault="006E50D8" w:rsidP="006E50D8">
      <w:pPr>
        <w:jc w:val="both"/>
        <w:rPr>
          <w:rFonts w:ascii="Arial" w:hAnsi="Arial" w:cs="Arial"/>
          <w:bCs/>
          <w:color w:val="000000"/>
          <w:sz w:val="14"/>
          <w:szCs w:val="14"/>
          <w:lang w:val="en-GB"/>
        </w:rPr>
      </w:pPr>
      <w:r w:rsidRPr="00223CE2">
        <w:rPr>
          <w:rFonts w:ascii="Arial" w:hAnsi="Arial" w:cs="Arial"/>
          <w:sz w:val="14"/>
          <w:szCs w:val="14"/>
          <w:lang w:val="en-GB"/>
        </w:rPr>
        <w:t xml:space="preserve">The Seller and his personnel shall refrain from performing, </w:t>
      </w:r>
      <w:r w:rsidR="006D601C" w:rsidRPr="00223CE2">
        <w:rPr>
          <w:rFonts w:ascii="Arial" w:hAnsi="Arial" w:cs="Arial"/>
          <w:sz w:val="14"/>
          <w:szCs w:val="14"/>
          <w:lang w:val="en-GB"/>
        </w:rPr>
        <w:t>condoning,</w:t>
      </w:r>
      <w:r w:rsidRPr="00223CE2">
        <w:rPr>
          <w:rFonts w:ascii="Arial" w:hAnsi="Arial" w:cs="Arial"/>
          <w:sz w:val="14"/>
          <w:szCs w:val="14"/>
          <w:lang w:val="en-GB"/>
        </w:rPr>
        <w:t xml:space="preserve"> or tolerating any corrupt, fraudulent, collusive</w:t>
      </w:r>
      <w:r w:rsidR="00CB32BF">
        <w:rPr>
          <w:rFonts w:ascii="Arial" w:hAnsi="Arial" w:cs="Arial"/>
          <w:sz w:val="14"/>
          <w:szCs w:val="14"/>
          <w:lang w:val="en-GB"/>
        </w:rPr>
        <w:t>,</w:t>
      </w:r>
      <w:r w:rsidRPr="00223CE2">
        <w:rPr>
          <w:rFonts w:ascii="Arial" w:hAnsi="Arial" w:cs="Arial"/>
          <w:sz w:val="14"/>
          <w:szCs w:val="14"/>
          <w:lang w:val="en-GB"/>
        </w:rPr>
        <w:t xml:space="preserve"> or coercive practices, whether such practices are </w:t>
      </w:r>
      <w:r w:rsidR="00CB32BF">
        <w:rPr>
          <w:rFonts w:ascii="Arial" w:hAnsi="Arial" w:cs="Arial"/>
          <w:sz w:val="14"/>
          <w:szCs w:val="14"/>
          <w:lang w:val="en-GB"/>
        </w:rPr>
        <w:t>about</w:t>
      </w:r>
      <w:r w:rsidRPr="00223CE2">
        <w:rPr>
          <w:rFonts w:ascii="Arial" w:hAnsi="Arial" w:cs="Arial"/>
          <w:sz w:val="14"/>
          <w:szCs w:val="14"/>
          <w:lang w:val="en-GB"/>
        </w:rPr>
        <w:t xml:space="preserve">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 xml:space="preserve">as an inducement or reward for doing or forbearing to do any act </w:t>
      </w:r>
      <w:r w:rsidR="00CB32BF">
        <w:rPr>
          <w:rFonts w:ascii="Arial" w:hAnsi="Arial" w:cs="Arial"/>
          <w:sz w:val="14"/>
          <w:szCs w:val="14"/>
          <w:lang w:val="en-GB"/>
        </w:rPr>
        <w:t>about</w:t>
      </w:r>
      <w:r w:rsidRPr="00223CE2">
        <w:rPr>
          <w:rFonts w:ascii="Arial" w:hAnsi="Arial" w:cs="Arial"/>
          <w:sz w:val="14"/>
          <w:szCs w:val="14"/>
          <w:lang w:val="en-GB"/>
        </w:rPr>
        <w:t xml:space="preserve">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0485FDE0" w14:textId="77777777" w:rsidR="006E50D8" w:rsidRPr="00223CE2" w:rsidRDefault="006E50D8" w:rsidP="006E50D8">
      <w:pPr>
        <w:jc w:val="both"/>
        <w:rPr>
          <w:rFonts w:ascii="Arial" w:hAnsi="Arial" w:cs="Arial"/>
          <w:sz w:val="14"/>
          <w:szCs w:val="14"/>
          <w:lang w:val="en-GB"/>
        </w:rPr>
      </w:pPr>
    </w:p>
    <w:p w14:paraId="23692B9B" w14:textId="18E0F6B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w:t>
      </w:r>
      <w:r w:rsidR="006D601C" w:rsidRPr="00223CE2">
        <w:rPr>
          <w:rFonts w:ascii="Arial" w:hAnsi="Arial" w:cs="Arial"/>
          <w:sz w:val="14"/>
          <w:szCs w:val="14"/>
          <w:lang w:val="en-GB"/>
        </w:rPr>
        <w:t>payment,</w:t>
      </w:r>
      <w:r w:rsidRPr="00223CE2">
        <w:rPr>
          <w:rFonts w:ascii="Arial" w:hAnsi="Arial" w:cs="Arial"/>
          <w:sz w:val="14"/>
          <w:szCs w:val="14"/>
          <w:lang w:val="en-GB"/>
        </w:rPr>
        <w:t xml:space="preserve"> or other consideration in connection with, or relation to, or discharge of, his obligations under the Contract.  </w:t>
      </w:r>
    </w:p>
    <w:p w14:paraId="14BA99C0"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55A91651" w14:textId="77777777" w:rsidR="006E50D8" w:rsidRPr="00223CE2" w:rsidRDefault="006E50D8" w:rsidP="006E50D8">
      <w:pPr>
        <w:jc w:val="both"/>
        <w:rPr>
          <w:rFonts w:ascii="Arial" w:hAnsi="Arial" w:cs="Arial"/>
          <w:sz w:val="14"/>
          <w:szCs w:val="14"/>
          <w:lang w:val="en-GB"/>
        </w:rPr>
      </w:pPr>
    </w:p>
    <w:p w14:paraId="52CA0AC6" w14:textId="667901A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r w:rsidR="006D601C" w:rsidRPr="00223CE2">
        <w:rPr>
          <w:rFonts w:ascii="Arial" w:hAnsi="Arial" w:cs="Arial"/>
          <w:sz w:val="14"/>
          <w:szCs w:val="14"/>
          <w:lang w:val="en-GB"/>
        </w:rPr>
        <w:t>identified,</w:t>
      </w:r>
      <w:r w:rsidRPr="00223CE2">
        <w:rPr>
          <w:rFonts w:ascii="Arial" w:hAnsi="Arial" w:cs="Arial"/>
          <w:sz w:val="14"/>
          <w:szCs w:val="14"/>
          <w:lang w:val="en-GB"/>
        </w:rPr>
        <w:t xml:space="preserve"> or commission paid to a company which has the appearance of being a front company.</w:t>
      </w:r>
    </w:p>
    <w:p w14:paraId="2C0C369B" w14:textId="77777777" w:rsidR="006E50D8" w:rsidRPr="00223CE2" w:rsidRDefault="006E50D8" w:rsidP="006E50D8">
      <w:pPr>
        <w:jc w:val="both"/>
        <w:rPr>
          <w:rFonts w:ascii="Arial" w:hAnsi="Arial" w:cs="Arial"/>
          <w:b/>
          <w:caps/>
          <w:sz w:val="14"/>
          <w:szCs w:val="14"/>
          <w:lang w:val="en-GB"/>
        </w:rPr>
      </w:pPr>
    </w:p>
    <w:p w14:paraId="6B97A8A1"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342D1DE7" w14:textId="7801660E" w:rsidR="006E50D8" w:rsidRPr="00223CE2" w:rsidRDefault="006E50D8" w:rsidP="006E50D8">
      <w:pPr>
        <w:jc w:val="both"/>
        <w:rPr>
          <w:rFonts w:ascii="Arial" w:hAnsi="Arial" w:cs="Arial"/>
          <w:b/>
          <w:bCs/>
          <w:sz w:val="14"/>
          <w:szCs w:val="14"/>
          <w:lang w:val="en-GB"/>
        </w:rPr>
      </w:pPr>
      <w:r w:rsidRPr="00223CE2">
        <w:rPr>
          <w:rFonts w:ascii="Arial" w:hAnsi="Arial" w:cs="Arial"/>
          <w:sz w:val="14"/>
          <w:szCs w:val="14"/>
          <w:lang w:val="en-GB"/>
        </w:rPr>
        <w:t>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w:t>
      </w:r>
      <w:r w:rsidR="006D601C" w:rsidRPr="00223CE2">
        <w:rPr>
          <w:rFonts w:ascii="Arial" w:hAnsi="Arial" w:cs="Arial"/>
          <w:sz w:val="14"/>
          <w:szCs w:val="14"/>
          <w:lang w:val="en-GB"/>
        </w:rPr>
        <w:t xml:space="preserve"> refrain</w:t>
      </w:r>
      <w:r w:rsidRPr="00223CE2">
        <w:rPr>
          <w:rFonts w:ascii="Arial" w:hAnsi="Arial" w:cs="Arial"/>
          <w:sz w:val="14"/>
          <w:szCs w:val="14"/>
          <w:lang w:val="en-GB"/>
        </w:rPr>
        <w:t xml:space="preserve"> from making any public statements concerning the project or the delivery without the prior approval of the Contracting Authority.  </w:t>
      </w:r>
    </w:p>
    <w:p w14:paraId="41E0F2AC" w14:textId="77777777" w:rsidR="006E50D8" w:rsidRPr="00223CE2" w:rsidRDefault="006E50D8" w:rsidP="006E50D8">
      <w:pPr>
        <w:jc w:val="both"/>
        <w:rPr>
          <w:rFonts w:ascii="Arial" w:hAnsi="Arial" w:cs="Arial"/>
          <w:b/>
          <w:bCs/>
          <w:sz w:val="14"/>
          <w:szCs w:val="14"/>
          <w:lang w:val="en-GB"/>
        </w:rPr>
      </w:pPr>
    </w:p>
    <w:p w14:paraId="6DCA7C76"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0C159BC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3404E958" w14:textId="77777777" w:rsidR="006E50D8" w:rsidRPr="00223CE2" w:rsidRDefault="006E50D8" w:rsidP="006E50D8">
      <w:pPr>
        <w:jc w:val="both"/>
        <w:rPr>
          <w:rFonts w:ascii="Arial" w:hAnsi="Arial" w:cs="Arial"/>
          <w:sz w:val="14"/>
          <w:szCs w:val="14"/>
          <w:lang w:val="en-GB"/>
        </w:rPr>
      </w:pPr>
    </w:p>
    <w:p w14:paraId="3B78B195"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19. LIABILITY</w:t>
      </w:r>
    </w:p>
    <w:p w14:paraId="20416817" w14:textId="77777777" w:rsidR="006E50D8" w:rsidRDefault="006E50D8" w:rsidP="006E50D8">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0842EE5C" w14:textId="77777777" w:rsidR="006E50D8" w:rsidRDefault="006E50D8" w:rsidP="006E50D8">
      <w:pPr>
        <w:autoSpaceDE w:val="0"/>
        <w:autoSpaceDN w:val="0"/>
        <w:adjustRightInd w:val="0"/>
        <w:rPr>
          <w:rFonts w:ascii="Arial" w:hAnsi="Arial" w:cs="Arial"/>
          <w:sz w:val="14"/>
          <w:szCs w:val="14"/>
          <w:lang w:val="en-GB"/>
        </w:rPr>
      </w:pPr>
    </w:p>
    <w:p w14:paraId="0ABEF526" w14:textId="77777777" w:rsidR="006E50D8" w:rsidRPr="003220E3" w:rsidRDefault="006E50D8" w:rsidP="006E50D8">
      <w:pPr>
        <w:autoSpaceDE w:val="0"/>
        <w:autoSpaceDN w:val="0"/>
        <w:adjustRightInd w:val="0"/>
        <w:rPr>
          <w:rFonts w:ascii="Arial" w:hAnsi="Arial" w:cs="Arial"/>
          <w:b/>
          <w:sz w:val="14"/>
          <w:szCs w:val="14"/>
          <w:lang w:val="en-GB"/>
        </w:rPr>
      </w:pPr>
      <w:r w:rsidRPr="003220E3">
        <w:rPr>
          <w:rFonts w:ascii="Arial" w:hAnsi="Arial" w:cs="Arial"/>
          <w:b/>
          <w:sz w:val="14"/>
          <w:szCs w:val="14"/>
          <w:lang w:val="en-GB"/>
        </w:rPr>
        <w:t>20. ELECTRONIC SCREENING</w:t>
      </w:r>
    </w:p>
    <w:p w14:paraId="407CCAD6" w14:textId="59AD8978" w:rsidR="006E50D8" w:rsidRPr="006E50D8" w:rsidRDefault="00910DCB" w:rsidP="006E50D8">
      <w:pPr>
        <w:autoSpaceDE w:val="0"/>
        <w:autoSpaceDN w:val="0"/>
        <w:adjustRightInd w:val="0"/>
        <w:rPr>
          <w:rFonts w:ascii="Arial" w:hAnsi="Arial" w:cs="Arial"/>
          <w:sz w:val="14"/>
          <w:szCs w:val="14"/>
          <w:lang w:val="en-GB"/>
        </w:rPr>
      </w:pPr>
      <w:r>
        <w:rPr>
          <w:rFonts w:ascii="Arial" w:hAnsi="Arial" w:cs="Arial"/>
          <w:sz w:val="14"/>
          <w:szCs w:val="14"/>
          <w:lang w:val="en-GB"/>
        </w:rPr>
        <w:t>RRAA</w:t>
      </w:r>
      <w:r w:rsidR="006E50D8" w:rsidRPr="003220E3">
        <w:rPr>
          <w:rFonts w:ascii="Arial" w:hAnsi="Arial" w:cs="Arial"/>
          <w:sz w:val="14"/>
          <w:szCs w:val="14"/>
          <w:lang w:val="en-GB"/>
        </w:rPr>
        <w:t xml:space="preserve"> may be required to verify the identity of its suppliers/contractors and to check that its suppliers/contractors have not been involved in illegal activities. </w:t>
      </w:r>
      <w:r>
        <w:rPr>
          <w:rFonts w:ascii="Arial" w:hAnsi="Arial" w:cs="Arial"/>
          <w:sz w:val="14"/>
          <w:szCs w:val="14"/>
          <w:lang w:val="en-GB"/>
        </w:rPr>
        <w:t>RRAA</w:t>
      </w:r>
      <w:r w:rsidR="006E50D8" w:rsidRPr="003220E3">
        <w:rPr>
          <w:rFonts w:ascii="Arial" w:hAnsi="Arial" w:cs="Arial"/>
          <w:sz w:val="14"/>
          <w:szCs w:val="14"/>
          <w:lang w:val="en-GB"/>
        </w:rPr>
        <w:t xml:space="preserve"> reserves the right to use electronic screening tools for this purpose.  </w:t>
      </w:r>
    </w:p>
    <w:p w14:paraId="0E7E3AA1" w14:textId="2ACD4932" w:rsidR="006E50D8" w:rsidRPr="00FC1093" w:rsidRDefault="006E50D8" w:rsidP="006E50D8">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By signing the </w:t>
      </w:r>
      <w:r w:rsidR="006D601C" w:rsidRPr="00FC1093">
        <w:rPr>
          <w:rFonts w:asciiTheme="majorBidi" w:hAnsiTheme="majorBidi" w:cstheme="majorBidi"/>
          <w:color w:val="000000"/>
          <w:sz w:val="14"/>
          <w:lang w:val="en-GB"/>
        </w:rPr>
        <w:t>Contract,</w:t>
      </w:r>
      <w:r w:rsidRPr="00FC1093">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1B9BDF86" w14:textId="13A06E90"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r w:rsidR="006D601C" w:rsidRPr="00FC1093">
        <w:rPr>
          <w:rFonts w:asciiTheme="majorBidi" w:hAnsiTheme="majorBidi" w:cstheme="majorBidi"/>
          <w:sz w:val="14"/>
          <w:lang w:val="en-GB"/>
        </w:rPr>
        <w:t>regulations.</w:t>
      </w:r>
      <w:r w:rsidRPr="00FC1093">
        <w:rPr>
          <w:rFonts w:asciiTheme="majorBidi" w:hAnsiTheme="majorBidi" w:cstheme="majorBidi"/>
          <w:sz w:val="14"/>
          <w:lang w:val="en-GB"/>
        </w:rPr>
        <w:t xml:space="preserve"> </w:t>
      </w:r>
    </w:p>
    <w:p w14:paraId="45DAD186" w14:textId="78AE5EF2"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convicted of an offence concerning their professional conduct by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w:t>
      </w:r>
      <w:r w:rsidR="006D601C" w:rsidRPr="00FC1093">
        <w:rPr>
          <w:rFonts w:asciiTheme="majorBidi" w:hAnsiTheme="majorBidi" w:cstheme="majorBidi"/>
          <w:i/>
          <w:sz w:val="14"/>
          <w:lang w:val="en-GB"/>
        </w:rPr>
        <w:t>judicata.</w:t>
      </w:r>
    </w:p>
    <w:p w14:paraId="76A4E435" w14:textId="7CB0B8DC"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guilty of grave professional misconduct proven by any means that the Contracting Authority can </w:t>
      </w:r>
      <w:r w:rsidR="006D601C" w:rsidRPr="00FC1093">
        <w:rPr>
          <w:rFonts w:asciiTheme="majorBidi" w:hAnsiTheme="majorBidi" w:cstheme="majorBidi"/>
          <w:sz w:val="14"/>
          <w:lang w:val="en-GB"/>
        </w:rPr>
        <w:t>justify.</w:t>
      </w:r>
    </w:p>
    <w:p w14:paraId="2ED3BFFD" w14:textId="77777777"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proofErr w:type="gramStart"/>
      <w:r w:rsidRPr="00FC1093">
        <w:rPr>
          <w:rFonts w:asciiTheme="majorBidi" w:hAnsiTheme="majorBidi" w:cstheme="majorBidi"/>
          <w:sz w:val="14"/>
          <w:lang w:val="en-GB"/>
        </w:rPr>
        <w:t>performed;</w:t>
      </w:r>
      <w:proofErr w:type="gramEnd"/>
    </w:p>
    <w:p w14:paraId="0C7914C5" w14:textId="3E3D97F7" w:rsidR="006E50D8" w:rsidRPr="00FC1093" w:rsidRDefault="006E50D8" w:rsidP="006E50D8">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the subject of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judicata </w:t>
      </w:r>
      <w:r w:rsidRPr="00FC1093">
        <w:rPr>
          <w:rFonts w:asciiTheme="majorBidi" w:hAnsiTheme="majorBidi" w:cstheme="majorBidi"/>
          <w:sz w:val="14"/>
          <w:lang w:val="en-GB"/>
        </w:rPr>
        <w:t xml:space="preserve">for fraud, corruption, involvement in a criminal </w:t>
      </w:r>
      <w:r w:rsidR="00CB32BF">
        <w:rPr>
          <w:rFonts w:asciiTheme="majorBidi" w:hAnsiTheme="majorBidi" w:cstheme="majorBidi"/>
          <w:sz w:val="14"/>
          <w:lang w:val="en-GB"/>
        </w:rPr>
        <w:t>organization,</w:t>
      </w:r>
      <w:r w:rsidRPr="00FC1093">
        <w:rPr>
          <w:rFonts w:asciiTheme="majorBidi" w:hAnsiTheme="majorBidi" w:cstheme="majorBidi"/>
          <w:sz w:val="14"/>
          <w:lang w:val="en-GB"/>
        </w:rPr>
        <w:t xml:space="preserve"> or any other illegal </w:t>
      </w:r>
      <w:proofErr w:type="gramStart"/>
      <w:r w:rsidRPr="00FC1093">
        <w:rPr>
          <w:rFonts w:asciiTheme="majorBidi" w:hAnsiTheme="majorBidi" w:cstheme="majorBidi"/>
          <w:sz w:val="14"/>
          <w:lang w:val="en-GB"/>
        </w:rPr>
        <w:t>activity;</w:t>
      </w:r>
      <w:proofErr w:type="gramEnd"/>
      <w:r w:rsidRPr="00FC1093">
        <w:rPr>
          <w:rFonts w:asciiTheme="majorBidi" w:hAnsiTheme="majorBidi" w:cstheme="majorBidi"/>
          <w:sz w:val="14"/>
          <w:lang w:val="en-GB"/>
        </w:rPr>
        <w:t xml:space="preserve"> </w:t>
      </w:r>
    </w:p>
    <w:p w14:paraId="1C1E8476" w14:textId="77777777" w:rsidR="006E50D8" w:rsidRPr="00201918" w:rsidRDefault="006E50D8" w:rsidP="006E50D8">
      <w:pPr>
        <w:numPr>
          <w:ilvl w:val="0"/>
          <w:numId w:val="3"/>
        </w:numPr>
        <w:tabs>
          <w:tab w:val="clear" w:pos="720"/>
        </w:tabs>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Following another procurement procedure or grant award procedure financed by the European Community budget or another </w:t>
      </w:r>
      <w:proofErr w:type="gramStart"/>
      <w:r w:rsidRPr="00FC1093">
        <w:rPr>
          <w:rFonts w:asciiTheme="majorBidi" w:hAnsiTheme="majorBidi" w:cstheme="majorBidi"/>
          <w:sz w:val="14"/>
          <w:lang w:val="en-GB"/>
        </w:rPr>
        <w:t>donor, or</w:t>
      </w:r>
      <w:proofErr w:type="gramEnd"/>
      <w:r w:rsidRPr="00FC1093">
        <w:rPr>
          <w:rFonts w:asciiTheme="majorBidi" w:hAnsiTheme="majorBidi" w:cstheme="majorBidi"/>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59CC73DD" w14:textId="77777777" w:rsidR="006E50D8" w:rsidRPr="00FC1093" w:rsidRDefault="006E50D8" w:rsidP="006E50D8">
      <w:pPr>
        <w:pStyle w:val="NormalWeb"/>
        <w:spacing w:before="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60. CHECKS AND AUDITS</w:t>
      </w:r>
    </w:p>
    <w:p w14:paraId="1385CCB0" w14:textId="4B2ACD39" w:rsidR="006E50D8" w:rsidRPr="00FC1093" w:rsidRDefault="006E50D8" w:rsidP="006E50D8">
      <w:pPr>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lastRenderedPageBreak/>
        <w:t xml:space="preserve">For checks and </w:t>
      </w:r>
      <w:r w:rsidR="00CB32BF">
        <w:rPr>
          <w:rFonts w:asciiTheme="majorBidi" w:hAnsiTheme="majorBidi" w:cstheme="majorBidi"/>
          <w:color w:val="000000"/>
          <w:sz w:val="14"/>
          <w:lang w:val="en-GB"/>
        </w:rPr>
        <w:t>audits,</w:t>
      </w:r>
      <w:r w:rsidRPr="00FC1093">
        <w:rPr>
          <w:rFonts w:asciiTheme="majorBidi" w:hAnsiTheme="majorBidi" w:cstheme="majorBidi"/>
          <w:color w:val="000000"/>
          <w:sz w:val="14"/>
          <w:lang w:val="en-GB"/>
        </w:rPr>
        <w:t xml:space="preserve"> </w:t>
      </w:r>
      <w:r w:rsidRPr="00FC1093">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w:t>
      </w:r>
      <w:r w:rsidR="00CB32BF">
        <w:rPr>
          <w:rFonts w:asciiTheme="majorBidi" w:hAnsiTheme="majorBidi" w:cstheme="majorBidi"/>
          <w:sz w:val="14"/>
          <w:lang w:val="en-GB"/>
        </w:rPr>
        <w:t>Authority</w:t>
      </w:r>
      <w:r w:rsidRPr="00FC1093">
        <w:rPr>
          <w:rFonts w:asciiTheme="majorBidi" w:hAnsiTheme="majorBidi" w:cstheme="majorBidi"/>
          <w:sz w:val="14"/>
          <w:lang w:val="en-GB"/>
        </w:rPr>
        <w:t xml:space="preserve">, the Engineer, or any person authorized by them, including USAID, </w:t>
      </w:r>
      <w:r w:rsidRPr="00FC1093">
        <w:rPr>
          <w:rFonts w:asciiTheme="majorBidi" w:hAnsiTheme="majorBidi" w:cstheme="majorBidi"/>
          <w:color w:val="000000"/>
          <w:sz w:val="14"/>
          <w:lang w:val="en-GB"/>
        </w:rPr>
        <w:t>the European Commission, the European Anti-Fraud Office and the Court of Auditors in case the Contract is financed by USAID or the European Community budget</w:t>
      </w:r>
      <w:r w:rsidRPr="00FC1093">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0F0A48E4" w14:textId="77777777" w:rsidR="006E50D8" w:rsidRPr="00FC1093" w:rsidRDefault="006E50D8" w:rsidP="006E50D8">
      <w:pPr>
        <w:pStyle w:val="NormalWeb"/>
        <w:spacing w:before="240" w:beforeAutospacing="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61. SETTLEMENT OF DISPUTES</w:t>
      </w:r>
    </w:p>
    <w:p w14:paraId="189B1B36" w14:textId="5E688A7F"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b/>
          <w:color w:val="000000"/>
          <w:sz w:val="14"/>
          <w:lang w:val="en-GB"/>
        </w:rPr>
        <w:t xml:space="preserve">61.1. </w:t>
      </w:r>
      <w:r w:rsidRPr="00FC1093">
        <w:rPr>
          <w:rFonts w:asciiTheme="majorBidi" w:hAnsiTheme="majorBidi" w:cstheme="majorBidi"/>
          <w:sz w:val="14"/>
          <w:szCs w:val="14"/>
          <w:lang w:val="en-GB"/>
        </w:rPr>
        <w:t xml:space="preserve">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w:t>
      </w:r>
      <w:r w:rsidR="00CB32BF">
        <w:rPr>
          <w:rFonts w:asciiTheme="majorBidi" w:hAnsiTheme="majorBidi" w:cstheme="majorBidi"/>
          <w:sz w:val="14"/>
          <w:szCs w:val="14"/>
          <w:lang w:val="en-GB"/>
        </w:rPr>
        <w:t>fails</w:t>
      </w:r>
      <w:r w:rsidRPr="00FC1093">
        <w:rPr>
          <w:rFonts w:asciiTheme="majorBidi" w:hAnsiTheme="majorBidi" w:cstheme="majorBidi"/>
          <w:sz w:val="14"/>
          <w:szCs w:val="14"/>
          <w:lang w:val="en-GB"/>
        </w:rPr>
        <w:t xml:space="preserve"> to respond in time to requests for a settlement, either party shall be free to proceed to the next stage of the dispute</w:t>
      </w:r>
      <w:r w:rsidRPr="00FC1093">
        <w:rPr>
          <w:rFonts w:asciiTheme="majorBidi" w:hAnsiTheme="majorBidi" w:cstheme="majorBidi"/>
          <w:sz w:val="14"/>
          <w:szCs w:val="14"/>
          <w:lang w:val="en-GB"/>
        </w:rPr>
        <w:noBreakHyphen/>
        <w:t>settlement procedure by notifying the other.</w:t>
      </w:r>
    </w:p>
    <w:p w14:paraId="116FABEE" w14:textId="77777777" w:rsidR="006E50D8" w:rsidRPr="00FC1093" w:rsidRDefault="006E50D8" w:rsidP="006E50D8">
      <w:pPr>
        <w:jc w:val="both"/>
        <w:rPr>
          <w:rFonts w:asciiTheme="majorBidi" w:hAnsiTheme="majorBidi" w:cstheme="majorBidi"/>
          <w:sz w:val="14"/>
          <w:lang w:val="en-GB"/>
        </w:rPr>
      </w:pPr>
    </w:p>
    <w:p w14:paraId="04237D9D" w14:textId="77777777" w:rsidR="006E50D8" w:rsidRPr="00FC1093" w:rsidRDefault="006E50D8" w:rsidP="006E50D8">
      <w:pPr>
        <w:tabs>
          <w:tab w:val="left" w:pos="1417"/>
          <w:tab w:val="left" w:pos="2126"/>
          <w:tab w:val="left" w:pos="2835"/>
        </w:tabs>
        <w:jc w:val="both"/>
        <w:rPr>
          <w:rFonts w:asciiTheme="majorBidi" w:hAnsiTheme="majorBidi" w:cstheme="majorBidi"/>
          <w:sz w:val="14"/>
          <w:szCs w:val="14"/>
          <w:lang w:val="en-GB"/>
        </w:rPr>
      </w:pPr>
      <w:r w:rsidRPr="00FC1093">
        <w:rPr>
          <w:rFonts w:asciiTheme="majorBidi" w:hAnsiTheme="majorBidi" w:cstheme="majorBidi"/>
          <w:sz w:val="14"/>
          <w:szCs w:val="14"/>
          <w:lang w:val="en-GB"/>
        </w:rPr>
        <w:t>61.2. If no settlement is reached within 120 days of the start of the amicable dispute</w:t>
      </w:r>
      <w:r w:rsidRPr="00FC1093">
        <w:rPr>
          <w:rFonts w:asciiTheme="majorBidi" w:hAnsiTheme="majorBidi" w:cstheme="majorBidi"/>
          <w:sz w:val="14"/>
          <w:szCs w:val="14"/>
          <w:lang w:val="en-GB"/>
        </w:rPr>
        <w:noBreakHyphen/>
        <w:t xml:space="preserve">settlement procedure, each party may seek: </w:t>
      </w:r>
    </w:p>
    <w:p w14:paraId="6096B3B2" w14:textId="77777777"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a)</w:t>
      </w:r>
      <w:r w:rsidRPr="00FC1093">
        <w:rPr>
          <w:rFonts w:asciiTheme="majorBidi" w:hAnsiTheme="majorBidi" w:cstheme="majorBidi"/>
          <w:sz w:val="14"/>
          <w:szCs w:val="14"/>
          <w:lang w:val="en-GB"/>
        </w:rPr>
        <w:tab/>
        <w:t>either a ruling from a national court</w:t>
      </w:r>
    </w:p>
    <w:p w14:paraId="10788E55" w14:textId="7790438E"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b)</w:t>
      </w:r>
      <w:r w:rsidRPr="00FC1093">
        <w:rPr>
          <w:rFonts w:asciiTheme="majorBidi" w:hAnsiTheme="majorBidi" w:cstheme="majorBidi"/>
          <w:sz w:val="14"/>
          <w:szCs w:val="14"/>
          <w:lang w:val="en-GB"/>
        </w:rPr>
        <w:tab/>
        <w:t xml:space="preserve">or an arbitration ruling </w:t>
      </w:r>
      <w:r w:rsidR="00CB32BF">
        <w:rPr>
          <w:rFonts w:asciiTheme="majorBidi" w:hAnsiTheme="majorBidi" w:cstheme="majorBidi"/>
          <w:sz w:val="14"/>
          <w:szCs w:val="14"/>
          <w:lang w:val="en-GB"/>
        </w:rPr>
        <w:t>by</w:t>
      </w:r>
      <w:r w:rsidRPr="00FC1093">
        <w:rPr>
          <w:rFonts w:asciiTheme="majorBidi" w:hAnsiTheme="majorBidi" w:cstheme="majorBidi"/>
          <w:sz w:val="14"/>
          <w:szCs w:val="14"/>
          <w:lang w:val="en-GB"/>
        </w:rPr>
        <w:t xml:space="preserve"> the </w:t>
      </w:r>
      <w:r w:rsidR="00910DCB" w:rsidRPr="00FC1093">
        <w:rPr>
          <w:rFonts w:asciiTheme="majorBidi" w:hAnsiTheme="majorBidi" w:cstheme="majorBidi"/>
          <w:sz w:val="14"/>
          <w:szCs w:val="14"/>
          <w:lang w:val="en-GB"/>
        </w:rPr>
        <w:t>Contract.</w:t>
      </w:r>
    </w:p>
    <w:p w14:paraId="7BF8FE1C" w14:textId="77777777" w:rsidR="006E50D8" w:rsidRPr="00581160" w:rsidRDefault="006E50D8" w:rsidP="006E50D8">
      <w:pPr>
        <w:pStyle w:val="NormalWeb"/>
        <w:spacing w:before="240" w:beforeAutospacing="0" w:after="0"/>
        <w:jc w:val="both"/>
        <w:rPr>
          <w:rFonts w:asciiTheme="majorBidi" w:hAnsiTheme="majorBidi" w:cstheme="majorBidi"/>
          <w:b/>
          <w:sz w:val="6"/>
          <w:szCs w:val="16"/>
          <w:lang w:val="en-GB"/>
        </w:rPr>
      </w:pPr>
      <w:r w:rsidRPr="00FC1093">
        <w:rPr>
          <w:rFonts w:asciiTheme="majorBidi" w:hAnsiTheme="majorBidi" w:cstheme="majorBidi"/>
          <w:b/>
          <w:sz w:val="14"/>
          <w:lang w:val="en-GB"/>
        </w:rPr>
        <w:t xml:space="preserve">62. </w:t>
      </w:r>
      <w:r w:rsidRPr="00581160">
        <w:rPr>
          <w:rFonts w:asciiTheme="majorBidi" w:hAnsiTheme="majorBidi" w:cstheme="majorBidi"/>
          <w:b/>
          <w:sz w:val="6"/>
          <w:szCs w:val="16"/>
          <w:lang w:val="en-GB"/>
        </w:rPr>
        <w:t>ASSIGNMENT OF RIGHTS AND OBLIGATIONS BY THE CONTRACTING AUTHORITY</w:t>
      </w:r>
    </w:p>
    <w:p w14:paraId="1A3970F5" w14:textId="6AAE0B18" w:rsidR="006E50D8" w:rsidRPr="00BF5A3A" w:rsidRDefault="006E50D8" w:rsidP="006E50D8">
      <w:pPr>
        <w:pStyle w:val="Heading6"/>
        <w:rPr>
          <w:rFonts w:asciiTheme="majorBidi" w:hAnsiTheme="majorBidi" w:cstheme="majorBidi"/>
          <w:b w:val="0"/>
          <w:caps/>
          <w:sz w:val="14"/>
          <w:szCs w:val="14"/>
          <w:lang w:val="en-US"/>
        </w:rPr>
      </w:pPr>
      <w:r w:rsidRPr="00BF5A3A">
        <w:rPr>
          <w:rFonts w:asciiTheme="majorBidi" w:hAnsiTheme="majorBidi" w:cstheme="majorBidi"/>
          <w:b w:val="0"/>
          <w:sz w:val="14"/>
          <w:szCs w:val="14"/>
          <w:lang w:val="en-US"/>
        </w:rPr>
        <w:t xml:space="preserve">The contracting authority reserves the right to transfer and assign to any of its partners, or </w:t>
      </w:r>
      <w:r w:rsidR="00CB32BF">
        <w:rPr>
          <w:rFonts w:asciiTheme="majorBidi" w:hAnsiTheme="majorBidi" w:cstheme="majorBidi"/>
          <w:b w:val="0"/>
          <w:sz w:val="14"/>
          <w:szCs w:val="14"/>
          <w:lang w:val="en-US"/>
        </w:rPr>
        <w:t>another beneficiary</w:t>
      </w:r>
      <w:r w:rsidRPr="00BF5A3A">
        <w:rPr>
          <w:rFonts w:asciiTheme="majorBidi" w:hAnsiTheme="majorBidi" w:cstheme="majorBidi"/>
          <w:b w:val="0"/>
          <w:sz w:val="14"/>
          <w:szCs w:val="14"/>
          <w:lang w:val="en-US"/>
        </w:rPr>
        <w:t>, any right and any obligation the contracting authority has against the contractor under the contract.</w:t>
      </w:r>
      <w:bookmarkEnd w:id="2"/>
      <w:bookmarkEnd w:id="3"/>
      <w:r w:rsidRPr="00BF5A3A">
        <w:rPr>
          <w:rFonts w:asciiTheme="majorBidi" w:hAnsiTheme="majorBidi" w:cstheme="majorBidi"/>
          <w:b w:val="0"/>
          <w:sz w:val="14"/>
          <w:szCs w:val="14"/>
          <w:lang w:val="en-US"/>
        </w:rPr>
        <w:t xml:space="preserve">  </w:t>
      </w:r>
    </w:p>
    <w:p w14:paraId="28AF395A" w14:textId="77777777" w:rsidR="006E50D8" w:rsidRPr="00FC1093" w:rsidRDefault="006E50D8" w:rsidP="006E50D8">
      <w:pPr>
        <w:rPr>
          <w:rFonts w:asciiTheme="majorBidi" w:hAnsiTheme="majorBidi" w:cstheme="majorBidi"/>
          <w:sz w:val="14"/>
          <w:szCs w:val="14"/>
          <w:lang w:val="en-GB"/>
        </w:rPr>
      </w:pPr>
    </w:p>
    <w:p w14:paraId="6537FD12" w14:textId="77777777" w:rsidR="006E50D8" w:rsidRPr="00FC1093" w:rsidRDefault="006E50D8" w:rsidP="006E50D8">
      <w:pPr>
        <w:rPr>
          <w:rFonts w:asciiTheme="majorBidi" w:hAnsiTheme="majorBidi" w:cstheme="majorBidi"/>
          <w:b/>
          <w:sz w:val="14"/>
          <w:szCs w:val="14"/>
          <w:lang w:val="en-GB"/>
        </w:rPr>
      </w:pPr>
      <w:r w:rsidRPr="00FC1093">
        <w:rPr>
          <w:rFonts w:asciiTheme="majorBidi" w:hAnsiTheme="majorBidi" w:cstheme="majorBidi"/>
          <w:b/>
          <w:sz w:val="14"/>
          <w:szCs w:val="14"/>
          <w:lang w:val="en-GB"/>
        </w:rPr>
        <w:t xml:space="preserve">63. </w:t>
      </w:r>
      <w:r w:rsidRPr="00FC1093">
        <w:rPr>
          <w:rFonts w:asciiTheme="majorBidi" w:hAnsiTheme="majorBidi" w:cstheme="majorBidi"/>
          <w:b/>
          <w:sz w:val="14"/>
          <w:szCs w:val="14"/>
          <w:lang w:val="en-GB"/>
        </w:rPr>
        <w:tab/>
        <w:t>ELECTRONIC SCREENING</w:t>
      </w:r>
    </w:p>
    <w:p w14:paraId="547AEB8B" w14:textId="2321A876" w:rsidR="006E50D8" w:rsidRPr="00FC1093" w:rsidRDefault="00910DCB" w:rsidP="001D10BB">
      <w:pPr>
        <w:rPr>
          <w:rFonts w:asciiTheme="majorBidi" w:hAnsiTheme="majorBidi" w:cstheme="majorBidi"/>
          <w:sz w:val="14"/>
          <w:szCs w:val="14"/>
          <w:lang w:val="en-GB"/>
        </w:rPr>
        <w:sectPr w:rsidR="006E50D8" w:rsidRPr="00FC1093" w:rsidSect="006E50D8">
          <w:type w:val="continuous"/>
          <w:pgSz w:w="12240" w:h="15840"/>
          <w:pgMar w:top="1418" w:right="851" w:bottom="1418" w:left="851" w:header="567" w:footer="567" w:gutter="0"/>
          <w:cols w:space="708"/>
          <w:docGrid w:linePitch="360"/>
        </w:sectPr>
      </w:pP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may be required to verify the identity of its suppliers/contractors and to check that its suppliers/contractors have not been involved in illegal activities. </w:t>
      </w: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reserves the right to use electronic scre</w:t>
      </w:r>
      <w:r w:rsidR="001D10BB">
        <w:rPr>
          <w:rFonts w:asciiTheme="majorBidi" w:hAnsiTheme="majorBidi" w:cstheme="majorBidi"/>
          <w:sz w:val="14"/>
          <w:szCs w:val="14"/>
          <w:lang w:val="en-GB"/>
        </w:rPr>
        <w:t xml:space="preserve">ening tools for this purpose.  </w:t>
      </w:r>
    </w:p>
    <w:p w14:paraId="0AAB0625" w14:textId="77777777" w:rsidR="006E50D8" w:rsidRPr="00FC1093" w:rsidRDefault="006E50D8" w:rsidP="006E50D8">
      <w:pPr>
        <w:spacing w:after="200" w:line="276" w:lineRule="auto"/>
        <w:rPr>
          <w:rFonts w:asciiTheme="majorBidi" w:eastAsia="Calibri" w:hAnsiTheme="majorBidi" w:cstheme="majorBidi"/>
          <w:b/>
          <w:sz w:val="16"/>
          <w:szCs w:val="16"/>
          <w:lang w:val="en-GB"/>
        </w:rPr>
      </w:pPr>
    </w:p>
    <w:p w14:paraId="5E177A54" w14:textId="77777777" w:rsidR="006E50D8" w:rsidRPr="00FC1093" w:rsidRDefault="006E50D8" w:rsidP="006E50D8">
      <w:pPr>
        <w:spacing w:after="200" w:line="276" w:lineRule="auto"/>
        <w:jc w:val="center"/>
        <w:rPr>
          <w:rFonts w:asciiTheme="majorBidi" w:eastAsia="Calibri" w:hAnsiTheme="majorBidi" w:cstheme="majorBidi"/>
          <w:b/>
          <w:sz w:val="32"/>
          <w:szCs w:val="32"/>
          <w:lang w:val="en-GB"/>
        </w:rPr>
        <w:sectPr w:rsidR="006E50D8" w:rsidRPr="00FC1093" w:rsidSect="006E50D8">
          <w:headerReference w:type="even" r:id="rId13"/>
          <w:footerReference w:type="default" r:id="rId14"/>
          <w:pgSz w:w="11906" w:h="16838"/>
          <w:pgMar w:top="1304" w:right="1134" w:bottom="1304" w:left="1134" w:header="709" w:footer="709" w:gutter="0"/>
          <w:cols w:space="708"/>
          <w:docGrid w:linePitch="360"/>
        </w:sectPr>
      </w:pPr>
      <w:r w:rsidRPr="00FC1093">
        <w:rPr>
          <w:rFonts w:asciiTheme="majorBidi" w:eastAsia="Calibri" w:hAnsiTheme="majorBidi" w:cstheme="majorBidi"/>
          <w:b/>
          <w:sz w:val="32"/>
          <w:szCs w:val="32"/>
          <w:lang w:val="en-GB"/>
        </w:rPr>
        <w:t xml:space="preserve">Code of conduct for contractors                                                 </w:t>
      </w:r>
      <w:r w:rsidRPr="00FC1093">
        <w:rPr>
          <w:rFonts w:asciiTheme="majorBidi" w:eastAsia="Calibri" w:hAnsiTheme="majorBidi" w:cstheme="majorBidi"/>
          <w:b/>
          <w:sz w:val="22"/>
          <w:szCs w:val="22"/>
          <w:lang w:val="en-GB"/>
        </w:rPr>
        <w:t>Ethical principles and standard</w:t>
      </w:r>
    </w:p>
    <w:p w14:paraId="45BCCDE5" w14:textId="440FD0E2"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b/>
          <w:sz w:val="14"/>
          <w:szCs w:val="14"/>
          <w:lang w:val="en-GB"/>
        </w:rPr>
        <w:t>By this Code of Conduct</w:t>
      </w:r>
      <w:r w:rsidRPr="00FC1093">
        <w:rPr>
          <w:rFonts w:asciiTheme="majorBidi" w:eastAsia="Calibri" w:hAnsiTheme="majorBidi" w:cstheme="majorBidi"/>
          <w:sz w:val="14"/>
          <w:szCs w:val="14"/>
          <w:lang w:val="en-GB"/>
        </w:rPr>
        <w:t xml:space="preserve">, the Contracting Authority applies ethics to procurement. We expect our contractors to act socially and environmentally </w:t>
      </w:r>
      <w:r w:rsidR="00CB32BF">
        <w:rPr>
          <w:rFonts w:asciiTheme="majorBidi" w:eastAsia="Calibri" w:hAnsiTheme="majorBidi" w:cstheme="majorBidi"/>
          <w:sz w:val="14"/>
          <w:szCs w:val="14"/>
          <w:lang w:val="en-GB"/>
        </w:rPr>
        <w:t>responsibly</w:t>
      </w:r>
      <w:r w:rsidRPr="00FC1093">
        <w:rPr>
          <w:rFonts w:asciiTheme="majorBidi" w:eastAsia="Calibri" w:hAnsiTheme="majorBidi" w:cstheme="majorBidi"/>
          <w:sz w:val="14"/>
          <w:szCs w:val="14"/>
          <w:lang w:val="en-GB"/>
        </w:rPr>
        <w:t xml:space="preserve"> and actively work for the implementation of the standards and principles in this Code of Conduct. The Code of Conduct </w:t>
      </w:r>
      <w:r w:rsidR="00CB32BF">
        <w:rPr>
          <w:rFonts w:asciiTheme="majorBidi" w:eastAsia="Calibri" w:hAnsiTheme="majorBidi" w:cstheme="majorBidi"/>
          <w:sz w:val="14"/>
          <w:szCs w:val="14"/>
          <w:lang w:val="en-GB"/>
        </w:rPr>
        <w:t>applies</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to</w:t>
      </w:r>
      <w:r w:rsidRPr="00FC1093">
        <w:rPr>
          <w:rFonts w:asciiTheme="majorBidi" w:eastAsia="Calibri" w:hAnsiTheme="majorBidi" w:cstheme="majorBidi"/>
          <w:sz w:val="14"/>
          <w:szCs w:val="14"/>
          <w:lang w:val="en-GB"/>
        </w:rPr>
        <w:t xml:space="preserve"> all our contractors who supply goods, </w:t>
      </w:r>
      <w:proofErr w:type="gramStart"/>
      <w:r w:rsidRPr="00FC1093">
        <w:rPr>
          <w:rFonts w:asciiTheme="majorBidi" w:eastAsia="Calibri" w:hAnsiTheme="majorBidi" w:cstheme="majorBidi"/>
          <w:sz w:val="14"/>
          <w:szCs w:val="14"/>
          <w:lang w:val="en-GB"/>
        </w:rPr>
        <w:t>services</w:t>
      </w:r>
      <w:proofErr w:type="gramEnd"/>
      <w:r w:rsidRPr="00FC1093">
        <w:rPr>
          <w:rFonts w:asciiTheme="majorBidi" w:eastAsia="Calibri" w:hAnsiTheme="majorBidi" w:cstheme="majorBidi"/>
          <w:sz w:val="14"/>
          <w:szCs w:val="14"/>
          <w:lang w:val="en-GB"/>
        </w:rPr>
        <w:t xml:space="preserve"> and works to our operations and projects. </w:t>
      </w:r>
    </w:p>
    <w:p w14:paraId="77339AD0" w14:textId="3507996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This Code of Conduct and its related principles and standards are based on recommendations from the Norwegian Initiative for Ethical Trade (IEH)</w:t>
      </w:r>
      <w:r w:rsidRPr="00FC1093">
        <w:rPr>
          <w:rFonts w:asciiTheme="majorBidi" w:eastAsia="Calibri" w:hAnsiTheme="majorBidi" w:cstheme="majorBidi"/>
          <w:sz w:val="14"/>
          <w:szCs w:val="14"/>
          <w:vertAlign w:val="superscript"/>
          <w:lang w:val="en-GB"/>
        </w:rPr>
        <w:footnoteReference w:id="2"/>
      </w:r>
      <w:r w:rsidRPr="00FC1093">
        <w:rPr>
          <w:rFonts w:asciiTheme="majorBidi" w:eastAsia="Calibri" w:hAnsiTheme="majorBidi" w:cstheme="majorBidi"/>
          <w:sz w:val="14"/>
          <w:szCs w:val="14"/>
          <w:lang w:val="en-GB"/>
        </w:rPr>
        <w:t>, the UN Global Compact principles</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vertAlign w:val="superscript"/>
          <w:lang w:val="en-GB"/>
        </w:rPr>
        <w:footnoteReference w:id="3"/>
      </w:r>
      <w:r w:rsidRPr="00FC1093">
        <w:rPr>
          <w:rFonts w:asciiTheme="majorBidi" w:eastAsia="Calibri" w:hAnsiTheme="majorBidi" w:cstheme="majorBidi"/>
          <w:sz w:val="14"/>
          <w:szCs w:val="14"/>
          <w:lang w:val="en-GB"/>
        </w:rPr>
        <w:t xml:space="preserve"> and ECHO’s Humanitarian Aid Guidelines for Procurement 2011</w:t>
      </w:r>
      <w:r w:rsidRPr="00FC1093">
        <w:rPr>
          <w:rFonts w:asciiTheme="majorBidi" w:eastAsia="Calibri" w:hAnsiTheme="majorBidi" w:cstheme="majorBidi"/>
          <w:sz w:val="14"/>
          <w:szCs w:val="14"/>
          <w:vertAlign w:val="superscript"/>
          <w:lang w:val="en-GB"/>
        </w:rPr>
        <w:footnoteReference w:id="4"/>
      </w:r>
      <w:r w:rsidRPr="00FC1093">
        <w:rPr>
          <w:rFonts w:asciiTheme="majorBidi" w:eastAsia="Calibri" w:hAnsiTheme="majorBidi" w:cstheme="majorBidi"/>
          <w:sz w:val="14"/>
          <w:szCs w:val="14"/>
          <w:lang w:val="en-GB"/>
        </w:rPr>
        <w:t xml:space="preserve">.    </w:t>
      </w:r>
    </w:p>
    <w:p w14:paraId="11C7087D"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General Conditions</w:t>
      </w:r>
    </w:p>
    <w:p w14:paraId="1B9D5EAE" w14:textId="7F956C3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7F4606AF"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C7B60BC" w14:textId="52459F93"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It is the responsibility of the contractor to assure that their contractors and subcontractors comply with the ethical requirements and standards </w:t>
      </w:r>
      <w:r w:rsidR="00CB32BF">
        <w:rPr>
          <w:rFonts w:asciiTheme="majorBidi" w:eastAsia="Calibri" w:hAnsiTheme="majorBidi" w:cstheme="majorBidi"/>
          <w:sz w:val="14"/>
          <w:szCs w:val="14"/>
          <w:lang w:val="en-GB"/>
        </w:rPr>
        <w:t>outlined in</w:t>
      </w:r>
      <w:r w:rsidRPr="00FC1093">
        <w:rPr>
          <w:rFonts w:asciiTheme="majorBidi" w:eastAsia="Calibri" w:hAnsiTheme="majorBidi" w:cstheme="majorBidi"/>
          <w:sz w:val="14"/>
          <w:szCs w:val="14"/>
          <w:lang w:val="en-GB"/>
        </w:rPr>
        <w:t xml:space="preserve"> this Code of Conduct. </w:t>
      </w:r>
    </w:p>
    <w:p w14:paraId="643ADB32" w14:textId="466AF6B8"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t>
      </w:r>
      <w:r w:rsidR="00CB32BF">
        <w:rPr>
          <w:rFonts w:asciiTheme="majorBidi" w:eastAsia="Calibri" w:hAnsiTheme="majorBidi" w:cstheme="majorBidi"/>
          <w:sz w:val="14"/>
          <w:szCs w:val="14"/>
          <w:lang w:val="en-GB"/>
        </w:rPr>
        <w:t>acknowledges</w:t>
      </w:r>
      <w:r w:rsidRPr="00FC1093">
        <w:rPr>
          <w:rFonts w:asciiTheme="majorBidi" w:eastAsia="Calibri" w:hAnsiTheme="majorBidi" w:cstheme="majorBidi"/>
          <w:sz w:val="14"/>
          <w:szCs w:val="14"/>
          <w:lang w:val="en-GB"/>
        </w:rPr>
        <w:t xml:space="preserve"> that implementing ethical standards and ensuring ethical behaviour in our supply chain is a continuous process and a </w:t>
      </w:r>
      <w:r w:rsidR="000252AF" w:rsidRPr="00FC1093">
        <w:rPr>
          <w:rFonts w:asciiTheme="majorBidi" w:eastAsia="Calibri" w:hAnsiTheme="majorBidi" w:cstheme="majorBidi"/>
          <w:sz w:val="14"/>
          <w:szCs w:val="14"/>
          <w:lang w:val="en-GB"/>
        </w:rPr>
        <w:t>long-term</w:t>
      </w:r>
      <w:r w:rsidRPr="00FC1093">
        <w:rPr>
          <w:rFonts w:asciiTheme="majorBidi" w:eastAsia="Calibri" w:hAnsiTheme="majorBidi" w:cstheme="majorBidi"/>
          <w:sz w:val="14"/>
          <w:szCs w:val="14"/>
          <w:lang w:val="en-GB"/>
        </w:rPr>
        <w:t xml:space="preserve"> commitment for which we also have a responsibility. </w:t>
      </w:r>
      <w:proofErr w:type="gramStart"/>
      <w:r w:rsidRPr="00FC1093">
        <w:rPr>
          <w:rFonts w:asciiTheme="majorBidi" w:eastAsia="Calibri" w:hAnsiTheme="majorBidi" w:cstheme="majorBidi"/>
          <w:sz w:val="14"/>
          <w:szCs w:val="14"/>
          <w:lang w:val="en-GB"/>
        </w:rPr>
        <w:t>In order to</w:t>
      </w:r>
      <w:proofErr w:type="gramEnd"/>
      <w:r w:rsidRPr="00FC1093">
        <w:rPr>
          <w:rFonts w:asciiTheme="majorBidi" w:eastAsia="Calibri" w:hAnsiTheme="majorBidi" w:cstheme="majorBidi"/>
          <w:sz w:val="14"/>
          <w:szCs w:val="14"/>
          <w:lang w:val="en-GB"/>
        </w:rPr>
        <w:t xml:space="preserve"> achieve high ethical standards for procurement we are willing to engage in dialogue and collaboration with our contractors. In </w:t>
      </w:r>
      <w:r w:rsidR="000252AF" w:rsidRPr="00FC1093">
        <w:rPr>
          <w:rFonts w:asciiTheme="majorBidi" w:eastAsia="Calibri" w:hAnsiTheme="majorBidi" w:cstheme="majorBidi"/>
          <w:sz w:val="14"/>
          <w:szCs w:val="14"/>
          <w:lang w:val="en-GB"/>
        </w:rPr>
        <w:t>addition,</w:t>
      </w:r>
      <w:r w:rsidRPr="00FC1093">
        <w:rPr>
          <w:rFonts w:asciiTheme="majorBidi" w:eastAsia="Calibri" w:hAnsiTheme="majorBidi" w:cstheme="majorBidi"/>
          <w:sz w:val="14"/>
          <w:szCs w:val="14"/>
          <w:lang w:val="en-GB"/>
        </w:rPr>
        <w:t xml:space="preserve"> we expect our contractors to be open and willing to engage in dialogue with us to implement ethical standards for their businesses. </w:t>
      </w:r>
    </w:p>
    <w:p w14:paraId="40F7F145" w14:textId="5B51F43C"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Unwillingness to </w:t>
      </w:r>
      <w:r w:rsidR="00CB32BF">
        <w:rPr>
          <w:rFonts w:asciiTheme="majorBidi" w:eastAsia="Calibri" w:hAnsiTheme="majorBidi" w:cstheme="majorBidi"/>
          <w:sz w:val="14"/>
          <w:szCs w:val="14"/>
          <w:lang w:val="en-GB"/>
        </w:rPr>
        <w:t>cooperate</w:t>
      </w:r>
      <w:r w:rsidRPr="00FC1093">
        <w:rPr>
          <w:rFonts w:asciiTheme="majorBidi" w:eastAsia="Calibri" w:hAnsiTheme="majorBidi" w:cstheme="majorBidi"/>
          <w:sz w:val="14"/>
          <w:szCs w:val="14"/>
          <w:lang w:val="en-GB"/>
        </w:rPr>
        <w:t xml:space="preserve"> or serious violations of the Code of Conduct will lead to </w:t>
      </w:r>
      <w:r w:rsidR="00CB32BF">
        <w:rPr>
          <w:rFonts w:asciiTheme="majorBidi" w:eastAsia="Calibri" w:hAnsiTheme="majorBidi" w:cstheme="majorBidi"/>
          <w:sz w:val="14"/>
          <w:szCs w:val="14"/>
          <w:lang w:val="en-GB"/>
        </w:rPr>
        <w:t xml:space="preserve">the </w:t>
      </w:r>
      <w:r w:rsidRPr="00FC1093">
        <w:rPr>
          <w:rFonts w:asciiTheme="majorBidi" w:eastAsia="Calibri" w:hAnsiTheme="majorBidi" w:cstheme="majorBidi"/>
          <w:sz w:val="14"/>
          <w:szCs w:val="14"/>
          <w:lang w:val="en-GB"/>
        </w:rPr>
        <w:t>termination of contracts.</w:t>
      </w:r>
    </w:p>
    <w:p w14:paraId="02EFB152"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Human Rights and Labour Rights</w:t>
      </w:r>
      <w:r w:rsidRPr="00FC1093">
        <w:rPr>
          <w:rFonts w:asciiTheme="majorBidi" w:eastAsia="Calibri" w:hAnsiTheme="majorBidi" w:cstheme="majorBidi"/>
          <w:sz w:val="16"/>
          <w:szCs w:val="16"/>
          <w:lang w:val="en-GB"/>
        </w:rPr>
        <w:t xml:space="preserve"> </w:t>
      </w:r>
    </w:p>
    <w:p w14:paraId="407254AE" w14:textId="093250B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w:t>
      </w:r>
      <w:proofErr w:type="gramStart"/>
      <w:r w:rsidRPr="00FC1093">
        <w:rPr>
          <w:rFonts w:asciiTheme="majorBidi" w:eastAsia="Calibri" w:hAnsiTheme="majorBidi" w:cstheme="majorBidi"/>
          <w:sz w:val="14"/>
          <w:szCs w:val="14"/>
          <w:lang w:val="en-GB"/>
        </w:rPr>
        <w:t>at all times</w:t>
      </w:r>
      <w:proofErr w:type="gramEnd"/>
      <w:r w:rsidRPr="00FC1093">
        <w:rPr>
          <w:rFonts w:asciiTheme="majorBidi" w:eastAsia="Calibri" w:hAnsiTheme="majorBidi" w:cstheme="majorBidi"/>
          <w:sz w:val="14"/>
          <w:szCs w:val="14"/>
          <w:lang w:val="en-GB"/>
        </w:rPr>
        <w:t xml:space="preserve"> protect and promote human- and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rights and work actively to address issues of concern. As a minimum</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they are obliged to comply with the following ethical standards: </w:t>
      </w:r>
    </w:p>
    <w:p w14:paraId="7D277266"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Respect for Human Rights </w:t>
      </w:r>
      <w:r w:rsidRPr="00FC1093">
        <w:rPr>
          <w:rFonts w:asciiTheme="majorBidi" w:eastAsia="Calibri" w:hAnsiTheme="majorBidi" w:cstheme="majorBidi"/>
          <w:sz w:val="14"/>
          <w:szCs w:val="14"/>
          <w:lang w:val="en-GB"/>
        </w:rPr>
        <w:t>(UN Universal Declaration of Human Rights)</w:t>
      </w:r>
    </w:p>
    <w:p w14:paraId="6D5CA611" w14:textId="191F1DD1"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basic principles of Universal Human Rights are that all human beings are born free and equal in dignity and rights, and everyone has the right to life, liberty</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security of the person. Contractors must not flaunt their responsibility to uphold and promote the Human Rights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employees and the community in which they operate. </w:t>
      </w:r>
    </w:p>
    <w:p w14:paraId="165BD37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5BCD18E2" w14:textId="5921A668" w:rsidR="006E50D8" w:rsidRPr="00FC1093" w:rsidRDefault="00CB32BF" w:rsidP="006E50D8">
      <w:pPr>
        <w:numPr>
          <w:ilvl w:val="0"/>
          <w:numId w:val="36"/>
        </w:numPr>
        <w:spacing w:after="200" w:line="276" w:lineRule="auto"/>
        <w:ind w:left="426"/>
        <w:contextualSpacing/>
        <w:jc w:val="both"/>
        <w:rPr>
          <w:rFonts w:asciiTheme="majorBidi" w:eastAsia="Calibri" w:hAnsiTheme="majorBidi" w:cstheme="majorBidi"/>
          <w:sz w:val="14"/>
          <w:szCs w:val="14"/>
          <w:lang w:val="en-GB"/>
        </w:rPr>
      </w:pPr>
      <w:r>
        <w:rPr>
          <w:rFonts w:asciiTheme="majorBidi" w:eastAsia="Calibri" w:hAnsiTheme="majorBidi" w:cstheme="majorBidi"/>
          <w:i/>
          <w:sz w:val="14"/>
          <w:szCs w:val="14"/>
          <w:lang w:val="en-GB"/>
        </w:rPr>
        <w:t>Nonexploitation</w:t>
      </w:r>
      <w:r w:rsidR="006E50D8" w:rsidRPr="00FC1093">
        <w:rPr>
          <w:rFonts w:asciiTheme="majorBidi" w:eastAsia="Calibri" w:hAnsiTheme="majorBidi" w:cstheme="majorBidi"/>
          <w:i/>
          <w:sz w:val="14"/>
          <w:szCs w:val="14"/>
          <w:lang w:val="en-GB"/>
        </w:rPr>
        <w:t xml:space="preserve"> of Child Labour </w:t>
      </w:r>
      <w:r w:rsidR="006E50D8" w:rsidRPr="00FC1093">
        <w:rPr>
          <w:rFonts w:asciiTheme="majorBidi" w:eastAsia="Calibri" w:hAnsiTheme="majorBidi" w:cstheme="majorBidi"/>
          <w:sz w:val="14"/>
          <w:szCs w:val="14"/>
          <w:lang w:val="en-GB"/>
        </w:rPr>
        <w:t xml:space="preserve">(UN Child Convention on the Rights of the Child, and ILO Convention C138 &amp; C182)  </w:t>
      </w:r>
    </w:p>
    <w:p w14:paraId="664071F6" w14:textId="72F9112C"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engage in the exploitation of child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i/>
          <w:sz w:val="14"/>
          <w:szCs w:val="14"/>
          <w:vertAlign w:val="superscript"/>
          <w:lang w:val="en-GB"/>
        </w:rPr>
        <w:footnoteReference w:id="5"/>
      </w:r>
      <w:r w:rsidRPr="00FC1093">
        <w:rPr>
          <w:rFonts w:asciiTheme="majorBidi" w:eastAsia="Calibri" w:hAnsiTheme="majorBidi" w:cstheme="majorBidi"/>
          <w:sz w:val="14"/>
          <w:szCs w:val="14"/>
          <w:lang w:val="en-GB"/>
        </w:rPr>
        <w:t xml:space="preserve"> and contractors must take the necessary steps to prevent the employment of child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A child is defined as a person under the age of 18 and children shall not be engaged in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that </w:t>
      </w:r>
      <w:r w:rsidR="00CB32BF">
        <w:rPr>
          <w:rFonts w:asciiTheme="majorBidi" w:eastAsia="Calibri" w:hAnsiTheme="majorBidi" w:cstheme="majorBidi"/>
          <w:sz w:val="14"/>
          <w:szCs w:val="14"/>
          <w:lang w:val="en-GB"/>
        </w:rPr>
        <w:t>compromises</w:t>
      </w:r>
      <w:r w:rsidRPr="00FC1093">
        <w:rPr>
          <w:rFonts w:asciiTheme="majorBidi" w:eastAsia="Calibri" w:hAnsiTheme="majorBidi" w:cstheme="majorBidi"/>
          <w:sz w:val="14"/>
          <w:szCs w:val="14"/>
          <w:lang w:val="en-GB"/>
        </w:rPr>
        <w:t xml:space="preserv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5160DEBB"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C4D8926"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Employment is freely chosen </w:t>
      </w:r>
      <w:r w:rsidRPr="00FC1093">
        <w:rPr>
          <w:rFonts w:asciiTheme="majorBidi" w:eastAsia="Calibri" w:hAnsiTheme="majorBidi" w:cstheme="majorBidi"/>
          <w:sz w:val="14"/>
          <w:szCs w:val="14"/>
          <w:lang w:val="en-GB"/>
        </w:rPr>
        <w:t>(ILO Convention C29 &amp; C105)</w:t>
      </w:r>
      <w:r w:rsidRPr="00FC1093">
        <w:rPr>
          <w:rFonts w:asciiTheme="majorBidi" w:eastAsia="Calibri" w:hAnsiTheme="majorBidi" w:cstheme="majorBidi"/>
          <w:i/>
          <w:sz w:val="14"/>
          <w:szCs w:val="14"/>
          <w:lang w:val="en-GB"/>
        </w:rPr>
        <w:t xml:space="preserve"> </w:t>
      </w:r>
    </w:p>
    <w:p w14:paraId="159328C9" w14:textId="7AF25B74"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make use of forced or bonded </w:t>
      </w:r>
      <w:proofErr w:type="spellStart"/>
      <w:r w:rsidR="00CB32BF">
        <w:rPr>
          <w:rFonts w:asciiTheme="majorBidi" w:eastAsia="Calibri" w:hAnsiTheme="majorBidi" w:cstheme="majorBidi"/>
          <w:sz w:val="14"/>
          <w:szCs w:val="14"/>
          <w:lang w:val="en-GB"/>
        </w:rPr>
        <w:t>labor</w:t>
      </w:r>
      <w:proofErr w:type="spellEnd"/>
      <w:r w:rsidRPr="00FC1093">
        <w:rPr>
          <w:rFonts w:asciiTheme="majorBidi" w:eastAsia="Calibri" w:hAnsiTheme="majorBidi" w:cstheme="majorBidi"/>
          <w:sz w:val="14"/>
          <w:szCs w:val="14"/>
          <w:lang w:val="en-GB"/>
        </w:rPr>
        <w:t xml:space="preserve"> and must respect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freedom to leave their employer.</w:t>
      </w:r>
    </w:p>
    <w:p w14:paraId="4990606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p>
    <w:p w14:paraId="42CFA19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Freedom of association and the right to collective bargaining </w:t>
      </w:r>
      <w:r w:rsidRPr="00FC1093">
        <w:rPr>
          <w:rFonts w:asciiTheme="majorBidi" w:eastAsia="Calibri" w:hAnsiTheme="majorBidi" w:cstheme="majorBidi"/>
          <w:sz w:val="14"/>
          <w:szCs w:val="14"/>
          <w:lang w:val="en-GB"/>
        </w:rPr>
        <w:t>(ILO Convention C87 &amp; C98)</w:t>
      </w:r>
    </w:p>
    <w:p w14:paraId="32770AF4" w14:textId="30AC8AE0"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w:t>
      </w:r>
      <w:r w:rsidR="00CB32BF">
        <w:rPr>
          <w:rFonts w:asciiTheme="majorBidi" w:eastAsia="Calibri" w:hAnsiTheme="majorBidi" w:cstheme="majorBidi"/>
          <w:sz w:val="14"/>
          <w:szCs w:val="14"/>
          <w:lang w:val="en-GB"/>
        </w:rPr>
        <w:t>recognize</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right to join or form trade unions and bargain </w:t>
      </w:r>
      <w:r w:rsidR="000252AF" w:rsidRPr="00FC1093">
        <w:rPr>
          <w:rFonts w:asciiTheme="majorBidi" w:eastAsia="Calibri" w:hAnsiTheme="majorBidi" w:cstheme="majorBidi"/>
          <w:sz w:val="14"/>
          <w:szCs w:val="14"/>
          <w:lang w:val="en-GB"/>
        </w:rPr>
        <w:t>collectively and</w:t>
      </w:r>
      <w:r w:rsidRPr="00FC1093">
        <w:rPr>
          <w:rFonts w:asciiTheme="majorBidi" w:eastAsia="Calibri" w:hAnsiTheme="majorBidi" w:cstheme="majorBidi"/>
          <w:sz w:val="14"/>
          <w:szCs w:val="14"/>
          <w:lang w:val="en-GB"/>
        </w:rPr>
        <w:t xml:space="preserve"> should adopt an open attitude towards the activities of trade unions (even if this is restricted under national law).</w:t>
      </w:r>
    </w:p>
    <w:p w14:paraId="1BEBF81A"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4699BF8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Living wages are paid </w:t>
      </w:r>
      <w:r w:rsidRPr="00FC1093">
        <w:rPr>
          <w:rFonts w:asciiTheme="majorBidi" w:eastAsia="Calibri" w:hAnsiTheme="majorBidi" w:cstheme="majorBidi"/>
          <w:sz w:val="14"/>
          <w:szCs w:val="14"/>
          <w:lang w:val="en-GB"/>
        </w:rPr>
        <w:t>(ILO convention C131)</w:t>
      </w:r>
    </w:p>
    <w:p w14:paraId="1355A631" w14:textId="22D2CF8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national minimum wage standards or ILO wage standards must be met by contractors. </w:t>
      </w:r>
      <w:r w:rsidR="000252AF" w:rsidRPr="00FC1093">
        <w:rPr>
          <w:rFonts w:asciiTheme="majorBidi" w:eastAsia="Calibri" w:hAnsiTheme="majorBidi" w:cstheme="majorBidi"/>
          <w:sz w:val="14"/>
          <w:szCs w:val="14"/>
          <w:lang w:val="en-GB"/>
        </w:rPr>
        <w:t>Additionally,</w:t>
      </w:r>
      <w:r w:rsidRPr="00FC1093">
        <w:rPr>
          <w:rFonts w:asciiTheme="majorBidi" w:eastAsia="Calibri" w:hAnsiTheme="majorBidi" w:cstheme="majorBidi"/>
          <w:sz w:val="14"/>
          <w:szCs w:val="14"/>
          <w:lang w:val="en-GB"/>
        </w:rPr>
        <w:t xml:space="preserve"> a living wage must be provided. A living wage is contextual, but must always meet basic needs such as food, shelter, clothing, health care</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schooling and provide a discretionary income</w:t>
      </w:r>
      <w:r w:rsidRPr="00FC1093">
        <w:rPr>
          <w:rFonts w:asciiTheme="majorBidi" w:eastAsia="Calibri" w:hAnsiTheme="majorBidi" w:cstheme="majorBidi"/>
          <w:sz w:val="14"/>
          <w:szCs w:val="14"/>
          <w:vertAlign w:val="superscript"/>
          <w:lang w:val="en-GB"/>
        </w:rPr>
        <w:footnoteReference w:id="6"/>
      </w:r>
      <w:r w:rsidRPr="00FC1093">
        <w:rPr>
          <w:rFonts w:asciiTheme="majorBidi" w:eastAsia="Calibri" w:hAnsiTheme="majorBidi" w:cstheme="majorBidi"/>
          <w:sz w:val="14"/>
          <w:szCs w:val="14"/>
          <w:lang w:val="en-GB"/>
        </w:rPr>
        <w:t xml:space="preserve"> - which is not always the case with a formal minimum wage. </w:t>
      </w:r>
    </w:p>
    <w:p w14:paraId="57D55AD9"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2F0B27C0"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discrimination in employment </w:t>
      </w:r>
      <w:r w:rsidRPr="00FC1093">
        <w:rPr>
          <w:rFonts w:asciiTheme="majorBidi" w:eastAsia="Calibri" w:hAnsiTheme="majorBidi" w:cstheme="majorBidi"/>
          <w:sz w:val="14"/>
          <w:szCs w:val="14"/>
          <w:lang w:val="en-GB"/>
        </w:rPr>
        <w:t>(ILO Convention C100 &amp; C111 and the UN Convention on Discrimination against Women)</w:t>
      </w:r>
    </w:p>
    <w:p w14:paraId="5A00C053" w14:textId="2B68210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practice discrimination in hiring, salaries, job termination, </w:t>
      </w:r>
      <w:r w:rsidR="00CB32BF">
        <w:rPr>
          <w:rFonts w:asciiTheme="majorBidi" w:eastAsia="Calibri" w:hAnsiTheme="majorBidi" w:cstheme="majorBidi"/>
          <w:sz w:val="14"/>
          <w:szCs w:val="14"/>
          <w:lang w:val="en-GB"/>
        </w:rPr>
        <w:t>retirement</w:t>
      </w:r>
      <w:r w:rsidRPr="00FC1093">
        <w:rPr>
          <w:rFonts w:asciiTheme="majorBidi" w:eastAsia="Calibri" w:hAnsiTheme="majorBidi" w:cstheme="majorBidi"/>
          <w:sz w:val="14"/>
          <w:szCs w:val="14"/>
          <w:lang w:val="en-GB"/>
        </w:rPr>
        <w:t xml:space="preserve">, and access to training or promotion - based on race, national origin, caste, gender, sexual orientation, political affiliation, disability, marital status, or HIV/AIDS status. </w:t>
      </w:r>
    </w:p>
    <w:p w14:paraId="69DF063E"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2BFF6D6A"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harsh or inhumane treatment of employees </w:t>
      </w:r>
    </w:p>
    <w:p w14:paraId="01153CC6"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lastRenderedPageBreak/>
        <w:t>The use of physical abuse, disciplinary punishment, sexual abuse, the threat of sexual and physical abuse, and other forms of intimidation may never be practiced by contractors.</w:t>
      </w:r>
    </w:p>
    <w:p w14:paraId="26C9336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FC6989F"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conditions are safe and hygienic </w:t>
      </w:r>
      <w:r w:rsidRPr="00FC1093">
        <w:rPr>
          <w:rFonts w:asciiTheme="majorBidi" w:eastAsia="Calibri" w:hAnsiTheme="majorBidi" w:cstheme="majorBidi"/>
          <w:sz w:val="14"/>
          <w:szCs w:val="14"/>
          <w:lang w:val="en-GB"/>
        </w:rPr>
        <w:t>(ILO Convention C155)</w:t>
      </w:r>
    </w:p>
    <w:p w14:paraId="50D9B755" w14:textId="74116159"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Contractors must take adequate steps to provide safe and hygienic working environments. </w:t>
      </w:r>
      <w:r w:rsidR="000252AF" w:rsidRPr="00FC1093">
        <w:rPr>
          <w:rFonts w:asciiTheme="majorBidi" w:eastAsia="Calibri" w:hAnsiTheme="majorBidi" w:cstheme="majorBidi"/>
          <w:sz w:val="14"/>
          <w:szCs w:val="14"/>
          <w:lang w:val="en-GB"/>
        </w:rPr>
        <w:t>Additionally</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w:t>
      </w:r>
      <w:r w:rsidRPr="00FC1093">
        <w:rPr>
          <w:rFonts w:asciiTheme="majorBidi" w:eastAsia="Calibri" w:hAnsiTheme="majorBidi" w:cstheme="majorBidi"/>
          <w:sz w:val="14"/>
          <w:szCs w:val="14"/>
          <w:lang w:val="en-GB"/>
        </w:rPr>
        <w:t xml:space="preserve"> safety must be a priority and adequate steps must be taken to prevent accidents and injury to health associated with or occurring in the course of work.</w:t>
      </w:r>
    </w:p>
    <w:p w14:paraId="4B5B167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 </w:t>
      </w:r>
    </w:p>
    <w:p w14:paraId="007A1958"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hours are not excessive </w:t>
      </w:r>
      <w:r w:rsidRPr="00FC1093">
        <w:rPr>
          <w:rFonts w:asciiTheme="majorBidi" w:eastAsia="Calibri" w:hAnsiTheme="majorBidi" w:cstheme="majorBidi"/>
          <w:sz w:val="14"/>
          <w:szCs w:val="14"/>
          <w:lang w:val="en-GB"/>
        </w:rPr>
        <w:t>(ILO Convention C1 &amp; C14)</w:t>
      </w:r>
    </w:p>
    <w:p w14:paraId="672B0255" w14:textId="1EF8BE8D"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Contractors must ensure that working hours comply with national law and international standards. A working week of 7 days should not exceed 48 hours and employees must have one day off per week. Overtime shall be compensated, limited</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voluntary.</w:t>
      </w:r>
    </w:p>
    <w:p w14:paraId="78056E03"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035A6D6B" w14:textId="77777777" w:rsidR="006E50D8" w:rsidRPr="00FC1093" w:rsidRDefault="006E50D8" w:rsidP="006E50D8">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Regular employment is provided </w:t>
      </w:r>
      <w:r w:rsidRPr="00FC1093">
        <w:rPr>
          <w:rFonts w:asciiTheme="majorBidi" w:eastAsia="Calibri" w:hAnsiTheme="majorBidi" w:cstheme="majorBidi"/>
          <w:sz w:val="14"/>
          <w:szCs w:val="14"/>
          <w:lang w:val="en-GB"/>
        </w:rPr>
        <w:t>(ILO Convention C143)</w:t>
      </w:r>
    </w:p>
    <w:p w14:paraId="3F244CF5" w14:textId="313486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All Work performed must be </w:t>
      </w:r>
      <w:r w:rsidR="00CB32BF">
        <w:rPr>
          <w:rFonts w:asciiTheme="majorBidi" w:eastAsia="Calibri" w:hAnsiTheme="majorBidi" w:cstheme="majorBidi"/>
          <w:sz w:val="14"/>
          <w:szCs w:val="14"/>
          <w:lang w:val="en-GB"/>
        </w:rPr>
        <w:t>based on</w:t>
      </w:r>
      <w:r w:rsidRPr="00FC1093">
        <w:rPr>
          <w:rFonts w:asciiTheme="majorBidi" w:eastAsia="Calibri" w:hAnsiTheme="majorBidi" w:cstheme="majorBidi"/>
          <w:sz w:val="14"/>
          <w:szCs w:val="14"/>
          <w:lang w:val="en-GB"/>
        </w:rPr>
        <w:t xml:space="preserve"> a </w:t>
      </w:r>
      <w:r w:rsidR="000252AF">
        <w:rPr>
          <w:rFonts w:asciiTheme="majorBidi" w:eastAsia="Calibri" w:hAnsiTheme="majorBidi" w:cstheme="majorBidi"/>
          <w:sz w:val="14"/>
          <w:szCs w:val="14"/>
          <w:lang w:val="en-GB"/>
        </w:rPr>
        <w:t>recognized</w:t>
      </w:r>
      <w:r w:rsidRPr="00FC1093">
        <w:rPr>
          <w:rFonts w:asciiTheme="majorBidi" w:eastAsia="Calibri" w:hAnsiTheme="majorBidi" w:cstheme="majorBidi"/>
          <w:sz w:val="14"/>
          <w:szCs w:val="14"/>
          <w:lang w:val="en-GB"/>
        </w:rPr>
        <w:t xml:space="preserve"> employment relationship established through international conventions and national law. Contractors must protect vulnerable group’s regular employment under these laws and conventions and must provide workers with a written contract.</w:t>
      </w:r>
    </w:p>
    <w:p w14:paraId="6EA9177C" w14:textId="77777777" w:rsidR="006E50D8" w:rsidRPr="00FC1093" w:rsidRDefault="006E50D8" w:rsidP="006E50D8">
      <w:pPr>
        <w:numPr>
          <w:ilvl w:val="0"/>
          <w:numId w:val="41"/>
        </w:numPr>
        <w:spacing w:after="200" w:line="276" w:lineRule="auto"/>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Condition outside the workplace</w:t>
      </w:r>
    </w:p>
    <w:p w14:paraId="67F6F0F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  Property rights and traditional use of resources</w:t>
      </w:r>
    </w:p>
    <w:p w14:paraId="078857B5"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In case of conflicts with local societies about the use of land or</w:t>
      </w:r>
    </w:p>
    <w:p w14:paraId="149971E7" w14:textId="4B024649"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other natural resources, the parties, through negotiations  </w:t>
      </w:r>
    </w:p>
    <w:p w14:paraId="5DB378C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secure respect for individual and collective rights to areas and</w:t>
      </w:r>
    </w:p>
    <w:p w14:paraId="492CECD7" w14:textId="05A858C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based on custom/practice. This also applies to </w:t>
      </w:r>
      <w:r w:rsidR="000252AF" w:rsidRPr="00FC1093">
        <w:rPr>
          <w:rFonts w:asciiTheme="majorBidi" w:eastAsia="Calibri" w:hAnsiTheme="majorBidi" w:cstheme="majorBidi"/>
          <w:sz w:val="14"/>
          <w:szCs w:val="14"/>
          <w:lang w:val="en-GB"/>
        </w:rPr>
        <w:t>cases.</w:t>
      </w:r>
      <w:r w:rsidRPr="00FC1093">
        <w:rPr>
          <w:rFonts w:asciiTheme="majorBidi" w:eastAsia="Calibri" w:hAnsiTheme="majorBidi" w:cstheme="majorBidi"/>
          <w:sz w:val="14"/>
          <w:szCs w:val="14"/>
          <w:lang w:val="en-GB"/>
        </w:rPr>
        <w:t xml:space="preserve"> </w:t>
      </w:r>
    </w:p>
    <w:p w14:paraId="5B86D4B0" w14:textId="475FF106"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where the rights are not </w:t>
      </w:r>
      <w:r w:rsidR="000252AF">
        <w:rPr>
          <w:rFonts w:asciiTheme="majorBidi" w:eastAsia="Calibri" w:hAnsiTheme="majorBidi" w:cstheme="majorBidi"/>
          <w:sz w:val="14"/>
          <w:szCs w:val="14"/>
          <w:lang w:val="en-GB"/>
        </w:rPr>
        <w:t>formalized</w:t>
      </w:r>
      <w:r w:rsidRPr="00FC1093">
        <w:rPr>
          <w:rFonts w:asciiTheme="majorBidi" w:eastAsia="Calibri" w:hAnsiTheme="majorBidi" w:cstheme="majorBidi"/>
          <w:sz w:val="14"/>
          <w:szCs w:val="14"/>
          <w:lang w:val="en-GB"/>
        </w:rPr>
        <w:t>.</w:t>
      </w:r>
    </w:p>
    <w:p w14:paraId="5E9A42F2"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5F07240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Marginalized groups</w:t>
      </w:r>
    </w:p>
    <w:p w14:paraId="2FFE839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The production and sourcing of raw materials for production </w:t>
      </w:r>
    </w:p>
    <w:p w14:paraId="520A867A" w14:textId="4717615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must not contribute to harm the livelihood of </w:t>
      </w:r>
      <w:r w:rsidR="00CB32BF">
        <w:rPr>
          <w:rFonts w:asciiTheme="majorBidi" w:eastAsia="Calibri" w:hAnsiTheme="majorBidi" w:cstheme="majorBidi"/>
          <w:sz w:val="14"/>
          <w:szCs w:val="14"/>
          <w:lang w:val="en-GB"/>
        </w:rPr>
        <w:t xml:space="preserve">the </w:t>
      </w:r>
      <w:r w:rsidR="000252AF" w:rsidRPr="00FC1093">
        <w:rPr>
          <w:rFonts w:asciiTheme="majorBidi" w:eastAsia="Calibri" w:hAnsiTheme="majorBidi" w:cstheme="majorBidi"/>
          <w:sz w:val="14"/>
          <w:szCs w:val="14"/>
          <w:lang w:val="en-GB"/>
        </w:rPr>
        <w:t>marginalized.</w:t>
      </w:r>
      <w:r w:rsidRPr="00FC1093">
        <w:rPr>
          <w:rFonts w:asciiTheme="majorBidi" w:eastAsia="Calibri" w:hAnsiTheme="majorBidi" w:cstheme="majorBidi"/>
          <w:sz w:val="14"/>
          <w:szCs w:val="14"/>
          <w:lang w:val="en-GB"/>
        </w:rPr>
        <w:t xml:space="preserve"> </w:t>
      </w:r>
    </w:p>
    <w:p w14:paraId="78D5DB9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groups, </w:t>
      </w:r>
      <w:proofErr w:type="gramStart"/>
      <w:r w:rsidRPr="00FC1093">
        <w:rPr>
          <w:rFonts w:asciiTheme="majorBidi" w:eastAsia="Calibri" w:hAnsiTheme="majorBidi" w:cstheme="majorBidi"/>
          <w:sz w:val="14"/>
          <w:szCs w:val="14"/>
          <w:lang w:val="en-GB"/>
        </w:rPr>
        <w:t>e.g.</w:t>
      </w:r>
      <w:proofErr w:type="gramEnd"/>
      <w:r w:rsidRPr="00FC1093">
        <w:rPr>
          <w:rFonts w:asciiTheme="majorBidi" w:eastAsia="Calibri" w:hAnsiTheme="majorBidi" w:cstheme="majorBidi"/>
          <w:sz w:val="14"/>
          <w:szCs w:val="14"/>
          <w:lang w:val="en-GB"/>
        </w:rPr>
        <w:t xml:space="preserve"> by occupying large land areas or other natural</w:t>
      </w:r>
    </w:p>
    <w:p w14:paraId="3F5752C8"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the groups in question are dependent on.</w:t>
      </w:r>
    </w:p>
    <w:p w14:paraId="140F8B6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3364234C"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 xml:space="preserve">International Humanitarian Law </w:t>
      </w:r>
    </w:p>
    <w:p w14:paraId="23AAE085" w14:textId="3EFE7DC6"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linked to armed conflicts or operating in armed conflict settings shall respect </w:t>
      </w:r>
      <w:r w:rsidR="00CB32BF">
        <w:rPr>
          <w:rFonts w:asciiTheme="majorBidi" w:eastAsia="Calibri" w:hAnsiTheme="majorBidi" w:cstheme="majorBidi"/>
          <w:sz w:val="14"/>
          <w:szCs w:val="14"/>
          <w:lang w:val="en-GB"/>
        </w:rPr>
        <w:t>civilian</w:t>
      </w:r>
      <w:r w:rsidRPr="00FC1093">
        <w:rPr>
          <w:rFonts w:asciiTheme="majorBidi" w:eastAsia="Calibri" w:hAnsiTheme="majorBidi" w:cstheme="majorBidi"/>
          <w:sz w:val="14"/>
          <w:szCs w:val="14"/>
          <w:lang w:val="en-GB"/>
        </w:rPr>
        <w:t xml:space="preserve"> rights under International Humanitarian Law and not be engaged in activities </w:t>
      </w:r>
      <w:r w:rsidR="000252A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directly or indirectly initiate, sustain, and/or exacerbate armed conflicts and violations of International Humanitarian Law</w:t>
      </w:r>
      <w:r w:rsidRPr="00FC1093">
        <w:rPr>
          <w:rFonts w:asciiTheme="majorBidi" w:eastAsia="Calibri" w:hAnsiTheme="majorBidi" w:cstheme="majorBidi"/>
          <w:sz w:val="14"/>
          <w:szCs w:val="14"/>
          <w:vertAlign w:val="superscript"/>
          <w:lang w:val="en-GB"/>
        </w:rPr>
        <w:footnoteReference w:id="7"/>
      </w:r>
      <w:r w:rsidRPr="00FC1093">
        <w:rPr>
          <w:rFonts w:asciiTheme="majorBidi" w:eastAsia="Calibri" w:hAnsiTheme="majorBidi" w:cstheme="majorBidi"/>
          <w:sz w:val="14"/>
          <w:szCs w:val="14"/>
          <w:lang w:val="en-GB"/>
        </w:rPr>
        <w:t>. Contractors are expected to take a ‘do no harm’ approach to people affected by armed conflict.</w:t>
      </w:r>
    </w:p>
    <w:p w14:paraId="6D7413D9"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Additionally, Contractors shall not be engaged in any other illegal activity. </w:t>
      </w:r>
    </w:p>
    <w:p w14:paraId="192A5B41"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Involvement in Weapon Activities</w:t>
      </w:r>
      <w:r w:rsidRPr="00FC1093">
        <w:rPr>
          <w:rFonts w:asciiTheme="majorBidi" w:eastAsia="Calibri" w:hAnsiTheme="majorBidi" w:cstheme="majorBidi"/>
          <w:sz w:val="16"/>
          <w:szCs w:val="16"/>
          <w:lang w:val="en-GB"/>
        </w:rPr>
        <w:t xml:space="preserve"> </w:t>
      </w:r>
    </w:p>
    <w:p w14:paraId="08FB83FD" w14:textId="65E97C6D"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advocates for the Ottawa Convention against landmines and the Convention on Cluster Munitions against cluster bombs. Contractors shall not engage in any development, sale, or manufacturing of anti-personnel mines, cluster bombs or components, or any other weapon </w:t>
      </w:r>
      <w:r w:rsidR="00CB32B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w:t>
      </w:r>
      <w:r w:rsidR="000252AF">
        <w:rPr>
          <w:rFonts w:asciiTheme="majorBidi" w:eastAsia="Calibri" w:hAnsiTheme="majorBidi" w:cstheme="majorBidi"/>
          <w:sz w:val="14"/>
          <w:szCs w:val="14"/>
          <w:lang w:val="en-GB"/>
        </w:rPr>
        <w:t>feeds</w:t>
      </w:r>
      <w:r w:rsidRPr="00FC1093">
        <w:rPr>
          <w:rFonts w:asciiTheme="majorBidi" w:eastAsia="Calibri" w:hAnsiTheme="majorBidi" w:cstheme="majorBidi"/>
          <w:sz w:val="14"/>
          <w:szCs w:val="14"/>
          <w:lang w:val="en-GB"/>
        </w:rPr>
        <w:t xml:space="preserve"> into violations of International Humanitarian Law or is covered by the Geneva Conventions and Protocols. </w:t>
      </w:r>
    </w:p>
    <w:p w14:paraId="34033D4E" w14:textId="77777777" w:rsidR="006E50D8" w:rsidRPr="00FC1093" w:rsidRDefault="006E50D8" w:rsidP="006E50D8">
      <w:pPr>
        <w:autoSpaceDE w:val="0"/>
        <w:autoSpaceDN w:val="0"/>
        <w:adjustRightInd w:val="0"/>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Protection of the Environment</w:t>
      </w:r>
    </w:p>
    <w:p w14:paraId="7B539C3E" w14:textId="6202E0A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wishes to </w:t>
      </w:r>
      <w:r w:rsidR="000252AF">
        <w:rPr>
          <w:rFonts w:asciiTheme="majorBidi" w:eastAsia="Calibri" w:hAnsiTheme="majorBidi" w:cstheme="majorBidi"/>
          <w:sz w:val="14"/>
          <w:szCs w:val="14"/>
          <w:lang w:val="en-GB"/>
        </w:rPr>
        <w:t>minimize</w:t>
      </w:r>
      <w:r w:rsidRPr="00FC1093">
        <w:rPr>
          <w:rFonts w:asciiTheme="majorBidi" w:eastAsia="Calibri" w:hAnsiTheme="majorBidi" w:cstheme="majorBidi"/>
          <w:sz w:val="14"/>
          <w:szCs w:val="14"/>
          <w:lang w:val="en-GB"/>
        </w:rPr>
        <w:t xml:space="preserv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519DFE98"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contractors should address issues related to proper waste management, ensuring recycling, conservation of scarce resources, and efficient energy use.   </w:t>
      </w:r>
    </w:p>
    <w:p w14:paraId="353CE1AA"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Anti-Corruption</w:t>
      </w:r>
    </w:p>
    <w:p w14:paraId="7BAA056E" w14:textId="00747E5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Corruption is by the Contracting Authority defined as the misuse of entrusted power for private gain and it includes bribery, fraud, </w:t>
      </w:r>
      <w:r w:rsidR="000252AF" w:rsidRPr="00FC1093">
        <w:rPr>
          <w:rFonts w:asciiTheme="majorBidi" w:eastAsia="Calibri" w:hAnsiTheme="majorBidi" w:cstheme="majorBidi"/>
          <w:sz w:val="14"/>
          <w:szCs w:val="14"/>
          <w:lang w:val="en-GB"/>
        </w:rPr>
        <w:t>embezzlement,</w:t>
      </w:r>
      <w:r w:rsidRPr="00FC1093">
        <w:rPr>
          <w:rFonts w:asciiTheme="majorBidi" w:eastAsia="Calibri" w:hAnsiTheme="majorBidi" w:cstheme="majorBidi"/>
          <w:sz w:val="14"/>
          <w:szCs w:val="14"/>
          <w:lang w:val="en-GB"/>
        </w:rPr>
        <w:t xml:space="preserve"> and extortion. The Contracting Authority holds a great responsibility to avoid corruption and ensure high standards of integrity, accountability, fairness</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professional conduct in our business relations. Contractors are expected to have the same approach by undertaking good and fair business ethics and practices, </w:t>
      </w:r>
      <w:r w:rsidR="000252AF">
        <w:rPr>
          <w:rFonts w:asciiTheme="majorBidi" w:eastAsia="Calibri" w:hAnsiTheme="majorBidi" w:cstheme="majorBidi"/>
          <w:sz w:val="14"/>
          <w:szCs w:val="14"/>
          <w:lang w:val="en-GB"/>
        </w:rPr>
        <w:t>taking</w:t>
      </w:r>
      <w:r w:rsidRPr="00FC1093">
        <w:rPr>
          <w:rFonts w:asciiTheme="majorBidi" w:eastAsia="Calibri" w:hAnsiTheme="majorBidi" w:cstheme="majorBidi"/>
          <w:sz w:val="14"/>
          <w:szCs w:val="14"/>
          <w:lang w:val="en-GB"/>
        </w:rPr>
        <w:t xml:space="preserve"> action to prevent and fight corruption, and </w:t>
      </w:r>
      <w:r w:rsidR="000252AF">
        <w:rPr>
          <w:rFonts w:asciiTheme="majorBidi" w:eastAsia="Calibri" w:hAnsiTheme="majorBidi" w:cstheme="majorBidi"/>
          <w:sz w:val="14"/>
          <w:szCs w:val="14"/>
          <w:lang w:val="en-GB"/>
        </w:rPr>
        <w:t>abiding</w:t>
      </w:r>
      <w:r w:rsidRPr="00FC1093">
        <w:rPr>
          <w:rFonts w:asciiTheme="majorBidi" w:eastAsia="Calibri" w:hAnsiTheme="majorBidi" w:cstheme="majorBidi"/>
          <w:sz w:val="14"/>
          <w:szCs w:val="14"/>
          <w:lang w:val="en-GB"/>
        </w:rPr>
        <w:t xml:space="preserve"> by international conventions as well as international and national laws. To fight corruption and promote transparency, contractors who are confronted with corrupt practices are advised to file a complaint in the </w:t>
      </w:r>
      <w:r w:rsidR="00910DCB">
        <w:rPr>
          <w:rFonts w:asciiTheme="majorBidi" w:eastAsia="Calibri" w:hAnsiTheme="majorBidi" w:cstheme="majorBidi"/>
          <w:sz w:val="14"/>
          <w:szCs w:val="14"/>
          <w:lang w:val="en-GB"/>
        </w:rPr>
        <w:t>RRAA</w:t>
      </w:r>
      <w:r w:rsidRPr="00FC1093">
        <w:rPr>
          <w:rFonts w:asciiTheme="majorBidi" w:eastAsia="Calibri" w:hAnsiTheme="majorBidi" w:cstheme="majorBidi"/>
          <w:sz w:val="14"/>
          <w:szCs w:val="14"/>
          <w:lang w:val="en-GB"/>
        </w:rPr>
        <w:t xml:space="preserve"> Complaint Mechanism</w:t>
      </w:r>
      <w:r w:rsidRPr="00FC1093">
        <w:rPr>
          <w:rFonts w:asciiTheme="majorBidi" w:eastAsia="Calibri" w:hAnsiTheme="majorBidi" w:cstheme="majorBidi"/>
          <w:sz w:val="14"/>
          <w:szCs w:val="14"/>
          <w:vertAlign w:val="superscript"/>
          <w:lang w:val="en-GB"/>
        </w:rPr>
        <w:footnoteReference w:id="8"/>
      </w:r>
      <w:r w:rsidRPr="00FC1093">
        <w:rPr>
          <w:rFonts w:asciiTheme="majorBidi" w:eastAsia="Calibri" w:hAnsiTheme="majorBidi" w:cstheme="majorBidi"/>
          <w:sz w:val="14"/>
          <w:szCs w:val="14"/>
          <w:lang w:val="en-GB"/>
        </w:rPr>
        <w:t>.</w:t>
      </w:r>
    </w:p>
    <w:p w14:paraId="449F4286" w14:textId="32B287CF"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 contractor’s involvement in any form of corrupt practice during any stage of a selection process, </w:t>
      </w:r>
      <w:r w:rsidR="00CB32BF">
        <w:rPr>
          <w:rFonts w:asciiTheme="majorBidi" w:eastAsia="Calibri" w:hAnsiTheme="majorBidi" w:cstheme="majorBidi"/>
          <w:sz w:val="14"/>
          <w:szCs w:val="14"/>
          <w:lang w:val="en-GB"/>
        </w:rPr>
        <w:t>about</w:t>
      </w:r>
      <w:r w:rsidRPr="00FC1093">
        <w:rPr>
          <w:rFonts w:asciiTheme="majorBidi" w:eastAsia="Calibri" w:hAnsiTheme="majorBidi" w:cstheme="majorBidi"/>
          <w:sz w:val="14"/>
          <w:szCs w:val="14"/>
          <w:lang w:val="en-GB"/>
        </w:rPr>
        <w:t xml:space="preserve"> the performance of a contract</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or in any other business context is unacceptable and will lead to the rejection of bids or termination of contracts. </w:t>
      </w:r>
    </w:p>
    <w:p w14:paraId="2CC7E85F" w14:textId="77777777" w:rsidR="006E50D8" w:rsidRPr="00FC1093" w:rsidRDefault="006E50D8" w:rsidP="006E50D8">
      <w:pPr>
        <w:jc w:val="both"/>
        <w:rPr>
          <w:rFonts w:asciiTheme="majorBidi" w:hAnsiTheme="majorBidi" w:cstheme="majorBidi"/>
          <w:b/>
          <w:sz w:val="16"/>
          <w:szCs w:val="16"/>
          <w:lang w:val="en-GB"/>
        </w:rPr>
      </w:pPr>
      <w:r w:rsidRPr="00FC1093">
        <w:rPr>
          <w:rFonts w:asciiTheme="majorBidi" w:hAnsiTheme="majorBidi" w:cstheme="majorBidi"/>
          <w:b/>
          <w:sz w:val="16"/>
          <w:szCs w:val="16"/>
          <w:lang w:val="en-GB"/>
        </w:rPr>
        <w:t>Sexual Exploitation and Abuse</w:t>
      </w:r>
    </w:p>
    <w:p w14:paraId="0C2A4840" w14:textId="10200E3A"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sz w:val="14"/>
          <w:szCs w:val="14"/>
          <w:lang w:val="en-GB"/>
        </w:rPr>
        <w:t>Contractors, their staff, sub-contractors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any other personnel engaged by the contractor, must not:</w:t>
      </w:r>
    </w:p>
    <w:p w14:paraId="4D227A85" w14:textId="77777777" w:rsidR="006E50D8" w:rsidRPr="00BF5A3A" w:rsidRDefault="006E50D8" w:rsidP="006E50D8">
      <w:pPr>
        <w:jc w:val="both"/>
        <w:rPr>
          <w:rFonts w:asciiTheme="majorBidi" w:hAnsiTheme="majorBidi" w:cstheme="majorBidi"/>
          <w:sz w:val="14"/>
          <w:szCs w:val="14"/>
          <w:lang w:val="en-US"/>
        </w:rPr>
      </w:pPr>
    </w:p>
    <w:p w14:paraId="3EC30DCB"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Sexually exploit or sexually abuse any individual. </w:t>
      </w:r>
    </w:p>
    <w:p w14:paraId="5BF4F78A"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5FC95E52" w14:textId="0EFFFD91"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w:t>
      </w:r>
      <w:proofErr w:type="gramStart"/>
      <w:r w:rsidRPr="00FC1093">
        <w:rPr>
          <w:rFonts w:asciiTheme="majorBidi" w:hAnsiTheme="majorBidi" w:cstheme="majorBidi"/>
          <w:sz w:val="14"/>
          <w:szCs w:val="14"/>
          <w:lang w:val="en-GB"/>
        </w:rPr>
        <w:t>as a result of</w:t>
      </w:r>
      <w:proofErr w:type="gramEnd"/>
      <w:r w:rsidRPr="00FC1093">
        <w:rPr>
          <w:rFonts w:asciiTheme="majorBidi" w:hAnsiTheme="majorBidi" w:cstheme="majorBidi"/>
          <w:sz w:val="14"/>
          <w:szCs w:val="14"/>
          <w:lang w:val="en-GB"/>
        </w:rPr>
        <w:t xml:space="preserve"> implementing activities. Behaviours and actions that are prohibited include but are not limited to, using inappropriate language or behaviour when dealing with a child or children, </w:t>
      </w:r>
      <w:r w:rsidR="000252AF" w:rsidRPr="00FC1093">
        <w:rPr>
          <w:rFonts w:asciiTheme="majorBidi" w:hAnsiTheme="majorBidi" w:cstheme="majorBidi"/>
          <w:sz w:val="14"/>
          <w:szCs w:val="14"/>
          <w:lang w:val="en-GB"/>
        </w:rPr>
        <w:t>bullying,</w:t>
      </w:r>
      <w:r w:rsidRPr="00FC1093">
        <w:rPr>
          <w:rFonts w:asciiTheme="majorBidi" w:hAnsiTheme="majorBidi" w:cstheme="majorBidi"/>
          <w:sz w:val="14"/>
          <w:szCs w:val="14"/>
          <w:lang w:val="en-GB"/>
        </w:rPr>
        <w:t xml:space="preserve"> and harassing a child verbally or physically, physical punishment, </w:t>
      </w:r>
      <w:r w:rsidR="000252AF">
        <w:rPr>
          <w:rFonts w:asciiTheme="majorBidi" w:hAnsiTheme="majorBidi" w:cstheme="majorBidi"/>
          <w:sz w:val="14"/>
          <w:szCs w:val="14"/>
          <w:lang w:val="en-GB"/>
        </w:rPr>
        <w:t xml:space="preserve">and </w:t>
      </w:r>
      <w:r w:rsidRPr="00FC1093">
        <w:rPr>
          <w:rFonts w:asciiTheme="majorBidi" w:hAnsiTheme="majorBidi" w:cstheme="majorBidi"/>
          <w:sz w:val="14"/>
          <w:szCs w:val="14"/>
          <w:lang w:val="en-GB"/>
        </w:rPr>
        <w:t xml:space="preserve">exposing a child to pornography including </w:t>
      </w:r>
      <w:r w:rsidR="00CB32BF">
        <w:rPr>
          <w:rFonts w:asciiTheme="majorBidi" w:hAnsiTheme="majorBidi" w:cstheme="majorBidi"/>
          <w:sz w:val="14"/>
          <w:szCs w:val="14"/>
          <w:lang w:val="en-GB"/>
        </w:rPr>
        <w:t>online</w:t>
      </w:r>
      <w:r w:rsidRPr="00FC1093">
        <w:rPr>
          <w:rFonts w:asciiTheme="majorBidi" w:hAnsiTheme="majorBidi" w:cstheme="majorBidi"/>
          <w:sz w:val="14"/>
          <w:szCs w:val="14"/>
          <w:lang w:val="en-GB"/>
        </w:rPr>
        <w:t xml:space="preserve"> grooming and trafficking. Whenever possible avoid being alone with a child. </w:t>
      </w:r>
    </w:p>
    <w:p w14:paraId="4B344CED" w14:textId="38CE7E25"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Consume, purchase, sell, possess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distribute any forms of child pornography. </w:t>
      </w:r>
    </w:p>
    <w:p w14:paraId="3077F179" w14:textId="0DAF5E93"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Exchange money, employment, goods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services for sex, including sexual favours or other forms of humiliating, degrading</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exploitative behaviour. This includes the buying of or profiting from sexual services as well as </w:t>
      </w:r>
      <w:r w:rsidR="00CB32BF">
        <w:rPr>
          <w:rFonts w:asciiTheme="majorBidi" w:hAnsiTheme="majorBidi" w:cstheme="majorBidi"/>
          <w:sz w:val="14"/>
          <w:szCs w:val="14"/>
          <w:lang w:val="en-GB"/>
        </w:rPr>
        <w:t xml:space="preserve">the </w:t>
      </w:r>
      <w:r w:rsidRPr="00FC1093">
        <w:rPr>
          <w:rFonts w:asciiTheme="majorBidi" w:hAnsiTheme="majorBidi" w:cstheme="majorBidi"/>
          <w:sz w:val="14"/>
          <w:szCs w:val="14"/>
          <w:lang w:val="en-GB"/>
        </w:rPr>
        <w:t xml:space="preserve">exchange of assistance that is due to right holders for sexual favours. </w:t>
      </w:r>
    </w:p>
    <w:p w14:paraId="04776C7A" w14:textId="1A482833"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Exploit the vulnerability of any target group in the context of development, </w:t>
      </w:r>
      <w:r w:rsidR="000252AF" w:rsidRPr="00FC1093">
        <w:rPr>
          <w:rFonts w:asciiTheme="majorBidi" w:hAnsiTheme="majorBidi" w:cstheme="majorBidi"/>
          <w:sz w:val="14"/>
          <w:szCs w:val="14"/>
          <w:lang w:val="en-GB"/>
        </w:rPr>
        <w:t>humanitarian,</w:t>
      </w:r>
      <w:r w:rsidRPr="00FC1093">
        <w:rPr>
          <w:rFonts w:asciiTheme="majorBidi" w:hAnsiTheme="majorBidi" w:cstheme="majorBidi"/>
          <w:sz w:val="14"/>
          <w:szCs w:val="14"/>
          <w:lang w:val="en-GB"/>
        </w:rPr>
        <w:t xml:space="preserve"> and advocacy work, especially women and children, or allow any person/s to be put into compromising situations. Never abuse a position to withhold development or humanitarian </w:t>
      </w:r>
      <w:r w:rsidR="000252AF" w:rsidRPr="00FC1093">
        <w:rPr>
          <w:rFonts w:asciiTheme="majorBidi" w:hAnsiTheme="majorBidi" w:cstheme="majorBidi"/>
          <w:sz w:val="14"/>
          <w:szCs w:val="14"/>
          <w:lang w:val="en-GB"/>
        </w:rPr>
        <w:t>assistance or</w:t>
      </w:r>
      <w:r w:rsidRPr="00FC1093">
        <w:rPr>
          <w:rFonts w:asciiTheme="majorBidi" w:hAnsiTheme="majorBidi" w:cstheme="majorBidi"/>
          <w:sz w:val="14"/>
          <w:szCs w:val="14"/>
          <w:lang w:val="en-GB"/>
        </w:rPr>
        <w:t xml:space="preserve"> give preferential treatment; </w:t>
      </w:r>
      <w:proofErr w:type="gramStart"/>
      <w:r w:rsidRPr="00FC1093">
        <w:rPr>
          <w:rFonts w:asciiTheme="majorBidi" w:hAnsiTheme="majorBidi" w:cstheme="majorBidi"/>
          <w:sz w:val="14"/>
          <w:szCs w:val="14"/>
          <w:lang w:val="en-GB"/>
        </w:rPr>
        <w:t>in order to</w:t>
      </w:r>
      <w:proofErr w:type="gramEnd"/>
      <w:r w:rsidRPr="00FC1093">
        <w:rPr>
          <w:rFonts w:asciiTheme="majorBidi" w:hAnsiTheme="majorBidi" w:cstheme="majorBidi"/>
          <w:sz w:val="14"/>
          <w:szCs w:val="14"/>
          <w:lang w:val="en-GB"/>
        </w:rPr>
        <w:t xml:space="preserve"> solicit sexual favours, gifts, payments of any kind, or advantage. </w:t>
      </w:r>
    </w:p>
    <w:p w14:paraId="74893CAA" w14:textId="77777777" w:rsidR="006E50D8" w:rsidRPr="00FC1093" w:rsidRDefault="006E50D8" w:rsidP="006E50D8">
      <w:pPr>
        <w:pStyle w:val="ListParagraph"/>
        <w:numPr>
          <w:ilvl w:val="0"/>
          <w:numId w:val="4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4FE93660" w14:textId="77777777" w:rsidR="006E50D8" w:rsidRPr="00FC1093" w:rsidRDefault="006E50D8" w:rsidP="006E50D8">
      <w:pPr>
        <w:spacing w:line="276" w:lineRule="auto"/>
        <w:rPr>
          <w:rFonts w:asciiTheme="majorBidi" w:eastAsia="Calibri" w:hAnsiTheme="majorBidi" w:cstheme="majorBidi"/>
          <w:b/>
          <w:sz w:val="16"/>
          <w:szCs w:val="16"/>
          <w:lang w:val="en-GB"/>
        </w:rPr>
      </w:pPr>
    </w:p>
    <w:p w14:paraId="40D7DB04" w14:textId="77777777" w:rsidR="006E50D8" w:rsidRPr="00FC1093" w:rsidRDefault="006E50D8" w:rsidP="006E50D8">
      <w:pPr>
        <w:spacing w:line="276" w:lineRule="auto"/>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List of International Conventions and Treaties covered by this Code of Conduct for Contractors</w:t>
      </w:r>
    </w:p>
    <w:p w14:paraId="33F9EFA3"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Universal Declaration of Human Rights, 1948; </w:t>
      </w:r>
      <w:r w:rsidRPr="00FC1093">
        <w:rPr>
          <w:rFonts w:asciiTheme="majorBidi" w:eastAsia="Calibri" w:hAnsiTheme="majorBidi" w:cstheme="majorBidi"/>
          <w:i/>
          <w:sz w:val="14"/>
          <w:szCs w:val="14"/>
          <w:lang w:val="en-GB"/>
        </w:rPr>
        <w:t>http://www.un.org/en/documents/udhr/index.shtml</w:t>
      </w:r>
    </w:p>
    <w:p w14:paraId="166B091F"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349B9FD" w14:textId="3A08F17F"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Guiding Principles on Business and Human Rights, </w:t>
      </w:r>
      <w:r w:rsidR="000252AF" w:rsidRPr="00FC1093">
        <w:rPr>
          <w:rFonts w:asciiTheme="majorBidi" w:eastAsia="Calibri" w:hAnsiTheme="majorBidi" w:cstheme="majorBidi"/>
          <w:sz w:val="14"/>
          <w:szCs w:val="14"/>
          <w:lang w:val="en-GB"/>
        </w:rPr>
        <w:t>2011.</w:t>
      </w:r>
    </w:p>
    <w:p w14:paraId="5E70DC9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http://www.ohchr.org/Documents/Publications/GuidingPrinciplesBusinessHR_EN.pdf</w:t>
      </w:r>
    </w:p>
    <w:p w14:paraId="2ACAE00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440214BC" w14:textId="1BCBD80A"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Geneva Conventions I-IV, 1949</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additional </w:t>
      </w:r>
      <w:r w:rsidR="000252AF" w:rsidRPr="00FC1093">
        <w:rPr>
          <w:rFonts w:asciiTheme="majorBidi" w:eastAsia="Calibri" w:hAnsiTheme="majorBidi" w:cstheme="majorBidi"/>
          <w:sz w:val="14"/>
          <w:szCs w:val="14"/>
          <w:lang w:val="en-GB"/>
        </w:rPr>
        <w:t>Protocols.</w:t>
      </w:r>
    </w:p>
    <w:p w14:paraId="1EE24B1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http://www.icrc.org/eng/war-and-law/treaties-customary-law/geneva-conventions/index.jsp</w:t>
      </w:r>
    </w:p>
    <w:p w14:paraId="6A6850B4"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EECF9EF"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ILO Declaration on Fundamental Principles and Rights at Work, 1998; </w:t>
      </w:r>
      <w:r w:rsidRPr="00FC1093">
        <w:rPr>
          <w:rFonts w:asciiTheme="majorBidi" w:eastAsia="Calibri" w:hAnsiTheme="majorBidi" w:cstheme="majorBidi"/>
          <w:i/>
          <w:sz w:val="14"/>
          <w:szCs w:val="14"/>
          <w:lang w:val="en-GB"/>
        </w:rPr>
        <w:t>http://www.ilo.org/declaration/lang--</w:t>
      </w:r>
      <w:proofErr w:type="spellStart"/>
      <w:r w:rsidRPr="00FC1093">
        <w:rPr>
          <w:rFonts w:asciiTheme="majorBidi" w:eastAsia="Calibri" w:hAnsiTheme="majorBidi" w:cstheme="majorBidi"/>
          <w:i/>
          <w:sz w:val="14"/>
          <w:szCs w:val="14"/>
          <w:lang w:val="en-GB"/>
        </w:rPr>
        <w:t>en</w:t>
      </w:r>
      <w:proofErr w:type="spellEnd"/>
      <w:r w:rsidRPr="00FC1093">
        <w:rPr>
          <w:rFonts w:asciiTheme="majorBidi" w:eastAsia="Calibri" w:hAnsiTheme="majorBidi" w:cstheme="majorBidi"/>
          <w:i/>
          <w:sz w:val="14"/>
          <w:szCs w:val="14"/>
          <w:lang w:val="en-GB"/>
        </w:rPr>
        <w:t xml:space="preserve">/index.htm </w:t>
      </w:r>
      <w:r w:rsidRPr="00FC1093">
        <w:rPr>
          <w:rFonts w:asciiTheme="majorBidi" w:eastAsia="Calibri" w:hAnsiTheme="majorBidi" w:cstheme="majorBidi"/>
          <w:sz w:val="14"/>
          <w:szCs w:val="14"/>
          <w:lang w:val="en-GB"/>
        </w:rPr>
        <w:t xml:space="preserve">and </w:t>
      </w:r>
      <w:r w:rsidRPr="00FC1093">
        <w:rPr>
          <w:rFonts w:asciiTheme="majorBidi" w:eastAsia="Calibri" w:hAnsiTheme="majorBidi" w:cstheme="majorBidi"/>
          <w:i/>
          <w:sz w:val="14"/>
          <w:szCs w:val="14"/>
          <w:lang w:val="en-GB"/>
        </w:rPr>
        <w:t>http://www.ilo.org/wcmsp5/groups/public/---</w:t>
      </w:r>
      <w:proofErr w:type="spellStart"/>
      <w:r w:rsidRPr="00FC1093">
        <w:rPr>
          <w:rFonts w:asciiTheme="majorBidi" w:eastAsia="Calibri" w:hAnsiTheme="majorBidi" w:cstheme="majorBidi"/>
          <w:i/>
          <w:sz w:val="14"/>
          <w:szCs w:val="14"/>
          <w:lang w:val="en-GB"/>
        </w:rPr>
        <w:t>ed_norm</w:t>
      </w:r>
      <w:proofErr w:type="spellEnd"/>
      <w:r w:rsidRPr="00FC1093">
        <w:rPr>
          <w:rFonts w:asciiTheme="majorBidi" w:eastAsia="Calibri" w:hAnsiTheme="majorBidi" w:cstheme="majorBidi"/>
          <w:i/>
          <w:sz w:val="14"/>
          <w:szCs w:val="14"/>
          <w:lang w:val="en-GB"/>
        </w:rPr>
        <w:t>/---declaration/documents/publication/wcms_095898.pdf</w:t>
      </w:r>
    </w:p>
    <w:p w14:paraId="243D18EC"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6F1DA11"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Child Convention on the Rights of the Child, 1990; </w:t>
      </w:r>
      <w:r w:rsidRPr="00FC1093">
        <w:rPr>
          <w:rFonts w:asciiTheme="majorBidi" w:eastAsia="Calibri" w:hAnsiTheme="majorBidi" w:cstheme="majorBidi"/>
          <w:i/>
          <w:sz w:val="14"/>
          <w:szCs w:val="14"/>
          <w:lang w:val="en-GB"/>
        </w:rPr>
        <w:t>http://www2.ohchr.org/english/law/crc.htm</w:t>
      </w:r>
    </w:p>
    <w:p w14:paraId="1747B132"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46577AC"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C182, Worst Forms of Child Labour Convention, 1999; </w:t>
      </w:r>
      <w:r w:rsidRPr="00FC1093">
        <w:rPr>
          <w:rFonts w:asciiTheme="majorBidi" w:eastAsia="Calibri" w:hAnsiTheme="majorBidi" w:cstheme="majorBidi"/>
          <w:i/>
          <w:sz w:val="14"/>
          <w:szCs w:val="14"/>
          <w:lang w:val="en-GB"/>
        </w:rPr>
        <w:t>http://www.ilo.org/ilolex/cgi-lex/convde.pl?C182</w:t>
      </w:r>
    </w:p>
    <w:p w14:paraId="33ACD747"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08CB97D0"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C138, Minimum Age Convention, 1973; </w:t>
      </w:r>
      <w:r w:rsidRPr="00FC1093">
        <w:rPr>
          <w:rFonts w:asciiTheme="majorBidi" w:eastAsia="Calibri" w:hAnsiTheme="majorBidi" w:cstheme="majorBidi"/>
          <w:i/>
          <w:sz w:val="14"/>
          <w:szCs w:val="14"/>
          <w:lang w:val="en-GB"/>
        </w:rPr>
        <w:t>http://www.ilo.org/ilolex/cgi-lex/convde.pl?C138</w:t>
      </w:r>
      <w:r w:rsidRPr="00FC1093">
        <w:rPr>
          <w:rFonts w:asciiTheme="majorBidi" w:eastAsia="Calibri" w:hAnsiTheme="majorBidi" w:cstheme="majorBidi"/>
          <w:sz w:val="14"/>
          <w:szCs w:val="14"/>
          <w:lang w:val="en-GB"/>
        </w:rPr>
        <w:t xml:space="preserve"> </w:t>
      </w:r>
    </w:p>
    <w:p w14:paraId="058BB1F3"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5B367145"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C87, Freedom of Association and Protection of the Right to Organise Convention, 1948; </w:t>
      </w:r>
      <w:r w:rsidRPr="00FC1093">
        <w:rPr>
          <w:rFonts w:asciiTheme="majorBidi" w:eastAsia="Calibri" w:hAnsiTheme="majorBidi" w:cstheme="majorBidi"/>
          <w:i/>
          <w:sz w:val="14"/>
          <w:szCs w:val="14"/>
          <w:lang w:val="en-GB"/>
        </w:rPr>
        <w:t>http://www.ilo.org/ilolex/cgi-lex/convde.pl?C087</w:t>
      </w:r>
    </w:p>
    <w:p w14:paraId="52A4548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54BD7E7"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C98, Right to Organise and Collective Bargaining Convention, 1949; </w:t>
      </w:r>
      <w:r w:rsidRPr="00FC1093">
        <w:rPr>
          <w:rFonts w:asciiTheme="majorBidi" w:eastAsia="Calibri" w:hAnsiTheme="majorBidi" w:cstheme="majorBidi"/>
          <w:i/>
          <w:sz w:val="14"/>
          <w:szCs w:val="14"/>
          <w:lang w:val="en-GB"/>
        </w:rPr>
        <w:t>http://www.ilo.org/ilolex/cgi-lex/convde.pl?C098</w:t>
      </w:r>
    </w:p>
    <w:p w14:paraId="49A65B0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DFE4E5F"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C29, Forced Labour Convention, 1930; </w:t>
      </w:r>
      <w:r w:rsidRPr="00FC1093">
        <w:rPr>
          <w:rFonts w:asciiTheme="majorBidi" w:eastAsia="Calibri" w:hAnsiTheme="majorBidi" w:cstheme="majorBidi"/>
          <w:i/>
          <w:sz w:val="14"/>
          <w:szCs w:val="14"/>
          <w:lang w:val="en-GB"/>
        </w:rPr>
        <w:t>http://www.ilo.org/ilolex/cgi-lex/convde.pl?C029</w:t>
      </w:r>
    </w:p>
    <w:p w14:paraId="7011428A"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61329287"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C105, Abolition of Forced Labour Convention, 1957; </w:t>
      </w:r>
      <w:r w:rsidRPr="00FC1093">
        <w:rPr>
          <w:rFonts w:asciiTheme="majorBidi" w:eastAsia="Calibri" w:hAnsiTheme="majorBidi" w:cstheme="majorBidi"/>
          <w:i/>
          <w:sz w:val="14"/>
          <w:szCs w:val="14"/>
          <w:lang w:val="en-GB"/>
        </w:rPr>
        <w:t>http://www.ilo.org/ilolex/cgi-lex/convde.pl?C105</w:t>
      </w:r>
    </w:p>
    <w:p w14:paraId="6C2C428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7901D836"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C131, Minimum Wage Fixing Convention, 1970; </w:t>
      </w:r>
      <w:r w:rsidRPr="00FC1093">
        <w:rPr>
          <w:rFonts w:asciiTheme="majorBidi" w:eastAsia="Calibri" w:hAnsiTheme="majorBidi" w:cstheme="majorBidi"/>
          <w:i/>
          <w:sz w:val="14"/>
          <w:szCs w:val="14"/>
          <w:lang w:val="en-GB"/>
        </w:rPr>
        <w:t>http://www.ilo.org/ilolex/cgi-lex/convde.pl?C131</w:t>
      </w:r>
    </w:p>
    <w:p w14:paraId="56D08A6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195B465A"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C100, Equal Remuneration Convention, 1951; </w:t>
      </w:r>
      <w:r w:rsidRPr="00FC1093">
        <w:rPr>
          <w:rFonts w:asciiTheme="majorBidi" w:eastAsia="Calibri" w:hAnsiTheme="majorBidi" w:cstheme="majorBidi"/>
          <w:i/>
          <w:sz w:val="14"/>
          <w:szCs w:val="14"/>
          <w:lang w:val="en-GB"/>
        </w:rPr>
        <w:t>http://www.ilo.org/ilolex/cgi-lex/convde.pl?C100</w:t>
      </w:r>
    </w:p>
    <w:p w14:paraId="5DA69A80"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B81F5FE"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C111, Discrimination (Employment and Occupation) Convention, 1958; </w:t>
      </w:r>
      <w:r w:rsidRPr="00FC1093">
        <w:rPr>
          <w:rFonts w:asciiTheme="majorBidi" w:eastAsia="Calibri" w:hAnsiTheme="majorBidi" w:cstheme="majorBidi"/>
          <w:i/>
          <w:sz w:val="14"/>
          <w:szCs w:val="14"/>
          <w:lang w:val="en-GB"/>
        </w:rPr>
        <w:t>http://www.ilo.org/ilolex/cgi-lex/convde.pl?C111</w:t>
      </w:r>
    </w:p>
    <w:p w14:paraId="23C6F4C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2A95887" w14:textId="06586B71" w:rsidR="006E50D8" w:rsidRPr="00FC1093" w:rsidRDefault="006E50D8" w:rsidP="006E50D8">
      <w:pPr>
        <w:numPr>
          <w:ilvl w:val="1"/>
          <w:numId w:val="37"/>
        </w:numPr>
        <w:spacing w:after="200" w:line="276" w:lineRule="auto"/>
        <w:ind w:left="567" w:right="-213"/>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UN Convention on the Elimination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All Forms of Discrimination against Women 1979; </w:t>
      </w:r>
      <w:r w:rsidRPr="00FC1093">
        <w:rPr>
          <w:rFonts w:asciiTheme="majorBidi" w:eastAsia="Calibri" w:hAnsiTheme="majorBidi" w:cstheme="majorBidi"/>
          <w:i/>
          <w:sz w:val="14"/>
          <w:szCs w:val="14"/>
          <w:lang w:val="en-GB"/>
        </w:rPr>
        <w:t>http://www.un.org/womenwatch/daw/cedaw/text/econvention.htm</w:t>
      </w:r>
    </w:p>
    <w:p w14:paraId="55B5EB8A"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F19E553"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 Hours of Work (Industry) Convention, 1919; </w:t>
      </w:r>
      <w:r w:rsidRPr="00FC1093">
        <w:rPr>
          <w:rFonts w:asciiTheme="majorBidi" w:eastAsia="Calibri" w:hAnsiTheme="majorBidi" w:cstheme="majorBidi"/>
          <w:i/>
          <w:sz w:val="14"/>
          <w:szCs w:val="14"/>
          <w:lang w:val="en-GB"/>
        </w:rPr>
        <w:t>http://www.ilo.org/ilolex/cgi-lex/convde.pl?C001</w:t>
      </w:r>
    </w:p>
    <w:p w14:paraId="5F7F72F9"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376AA1C9" w14:textId="7777777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C14, Weekly Rest (Industry) Convention, 1921; </w:t>
      </w:r>
      <w:r w:rsidRPr="00FC1093">
        <w:rPr>
          <w:rFonts w:asciiTheme="majorBidi" w:eastAsia="Calibri" w:hAnsiTheme="majorBidi" w:cstheme="majorBidi"/>
          <w:i/>
          <w:sz w:val="14"/>
          <w:szCs w:val="14"/>
          <w:lang w:val="en-GB"/>
        </w:rPr>
        <w:t>http://www.ilo.org/ilolex/cgi-lex/convde.pl?C014</w:t>
      </w:r>
    </w:p>
    <w:p w14:paraId="10CD6201"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32358CDE" w14:textId="6FC107B7" w:rsidR="006E50D8" w:rsidRPr="00FC1093" w:rsidRDefault="006E50D8" w:rsidP="006E50D8">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C143, Migrant Workers (Supplementary Provisions) </w:t>
      </w:r>
      <w:r w:rsidR="00CB32BF">
        <w:rPr>
          <w:rFonts w:asciiTheme="majorBidi" w:eastAsia="Calibri" w:hAnsiTheme="majorBidi" w:cstheme="majorBidi"/>
          <w:sz w:val="14"/>
          <w:szCs w:val="14"/>
          <w:lang w:val="en-GB"/>
        </w:rPr>
        <w:t>Convention</w:t>
      </w:r>
      <w:r w:rsidRPr="00FC1093">
        <w:rPr>
          <w:rFonts w:asciiTheme="majorBidi" w:eastAsia="Calibri" w:hAnsiTheme="majorBidi" w:cstheme="majorBidi"/>
          <w:sz w:val="14"/>
          <w:szCs w:val="14"/>
          <w:lang w:val="en-GB"/>
        </w:rPr>
        <w:t xml:space="preserve">, </w:t>
      </w:r>
      <w:proofErr w:type="gramStart"/>
      <w:r w:rsidRPr="00FC1093">
        <w:rPr>
          <w:rFonts w:asciiTheme="majorBidi" w:eastAsia="Calibri" w:hAnsiTheme="majorBidi" w:cstheme="majorBidi"/>
          <w:sz w:val="14"/>
          <w:szCs w:val="14"/>
          <w:lang w:val="en-GB"/>
        </w:rPr>
        <w:t>1975;  http://www.ilo.org/ilolex/cgi-lex/convde.pl?C143</w:t>
      </w:r>
      <w:proofErr w:type="gramEnd"/>
    </w:p>
    <w:p w14:paraId="4B69E595"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899632A"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C155, Occupational Safety and Health Convention, 1981; </w:t>
      </w:r>
      <w:r w:rsidRPr="00FC1093">
        <w:rPr>
          <w:rFonts w:asciiTheme="majorBidi" w:eastAsia="Calibri" w:hAnsiTheme="majorBidi" w:cstheme="majorBidi"/>
          <w:i/>
          <w:sz w:val="14"/>
          <w:szCs w:val="14"/>
          <w:lang w:val="en-GB"/>
        </w:rPr>
        <w:t>http://www.ilo.org/ilolex/cgi-lex/convde.pl?C155</w:t>
      </w:r>
    </w:p>
    <w:p w14:paraId="6F7E1A85"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53CC5F78"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Rio Declaration on Environment and Development, 1992; </w:t>
      </w:r>
      <w:r w:rsidRPr="00FC1093">
        <w:rPr>
          <w:rFonts w:asciiTheme="majorBidi" w:eastAsia="Calibri" w:hAnsiTheme="majorBidi" w:cstheme="majorBidi"/>
          <w:i/>
          <w:sz w:val="14"/>
          <w:szCs w:val="14"/>
          <w:lang w:val="en-GB"/>
        </w:rPr>
        <w:t>http://www.unep.org/Documents.Multilingual/Default.asp?DocumentID=78&amp;ArticleID=1163&amp;l=en</w:t>
      </w:r>
    </w:p>
    <w:p w14:paraId="627761DF"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18F29BB4"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Ottawa Convention, 1997; </w:t>
      </w:r>
      <w:r w:rsidRPr="00FC1093">
        <w:rPr>
          <w:rFonts w:asciiTheme="majorBidi" w:eastAsia="Calibri" w:hAnsiTheme="majorBidi" w:cstheme="majorBidi"/>
          <w:i/>
          <w:sz w:val="14"/>
          <w:szCs w:val="14"/>
          <w:lang w:val="en-GB"/>
        </w:rPr>
        <w:t>http://www.apminebanconvention.org/fileadmin/pdf/mbc/text_status/Ottawa_Convention_English.pdf</w:t>
      </w:r>
    </w:p>
    <w:p w14:paraId="2E4C0D40"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6A52751" w14:textId="77777777" w:rsidR="006E50D8" w:rsidRPr="00FC1093" w:rsidRDefault="006E50D8" w:rsidP="006E50D8">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Convention on Cluster Munitions, 2007; </w:t>
      </w:r>
      <w:r w:rsidRPr="00FC1093">
        <w:rPr>
          <w:rFonts w:asciiTheme="majorBidi" w:eastAsia="Calibri" w:hAnsiTheme="majorBidi" w:cstheme="majorBidi"/>
          <w:i/>
          <w:sz w:val="14"/>
          <w:szCs w:val="14"/>
          <w:lang w:val="en-GB"/>
        </w:rPr>
        <w:t>http://www.clusterconvention.org/files/2011/01/Convention-ENG1.pdf</w:t>
      </w:r>
    </w:p>
    <w:p w14:paraId="78E22ACF" w14:textId="77777777" w:rsidR="006E50D8" w:rsidRPr="00E775E4" w:rsidRDefault="006E50D8" w:rsidP="006E50D8">
      <w:pPr>
        <w:jc w:val="center"/>
        <w:rPr>
          <w:lang w:val="en-GB"/>
        </w:rPr>
      </w:pPr>
    </w:p>
    <w:p w14:paraId="179145FB" w14:textId="77777777" w:rsidR="006E50D8" w:rsidRPr="001F6758" w:rsidRDefault="006E50D8" w:rsidP="006E50D8">
      <w:pPr>
        <w:rPr>
          <w:lang w:val="en-GB"/>
        </w:rPr>
      </w:pPr>
    </w:p>
    <w:p w14:paraId="0117EE94" w14:textId="77777777" w:rsidR="006E50D8" w:rsidRPr="001F6758" w:rsidRDefault="006E50D8" w:rsidP="00E87B1D">
      <w:pPr>
        <w:rPr>
          <w:lang w:val="en-GB"/>
        </w:rPr>
      </w:pPr>
    </w:p>
    <w:sectPr w:rsidR="006E50D8" w:rsidRPr="001F6758" w:rsidSect="00495738">
      <w:footerReference w:type="default" r:id="rId15"/>
      <w:type w:val="continuous"/>
      <w:pgSz w:w="11906" w:h="16838"/>
      <w:pgMar w:top="36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B5CFA" w14:textId="77777777" w:rsidR="003E4BE0" w:rsidRDefault="003E4BE0" w:rsidP="00D73BF7">
      <w:r>
        <w:separator/>
      </w:r>
    </w:p>
  </w:endnote>
  <w:endnote w:type="continuationSeparator" w:id="0">
    <w:p w14:paraId="5C1D82A7" w14:textId="77777777" w:rsidR="003E4BE0" w:rsidRDefault="003E4BE0" w:rsidP="00D73BF7">
      <w:r>
        <w:continuationSeparator/>
      </w:r>
    </w:p>
  </w:endnote>
  <w:endnote w:type="continuationNotice" w:id="1">
    <w:p w14:paraId="34BD1711" w14:textId="77777777" w:rsidR="003E4BE0" w:rsidRDefault="003E4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693F" w14:textId="77777777" w:rsidR="00D209D5" w:rsidRPr="006935E4" w:rsidRDefault="00D209D5" w:rsidP="006E50D8">
    <w:pPr>
      <w:pStyle w:val="Footer"/>
      <w:rPr>
        <w:lang w:val="nb-NO"/>
      </w:rPr>
    </w:pPr>
    <w:r>
      <w:rPr>
        <w:lang w:val="nb-NO"/>
      </w:rPr>
      <w:tab/>
    </w:r>
    <w:r>
      <w:rPr>
        <w:lang w:val="nb-NO"/>
      </w:rPr>
      <w:tab/>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A68" w14:textId="31C76B8C" w:rsidR="00D209D5" w:rsidRDefault="00D209D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p>
  <w:p w14:paraId="2CA79C4F" w14:textId="77777777" w:rsidR="00D209D5" w:rsidRDefault="00D209D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B9228" w14:textId="77777777" w:rsidR="003E4BE0" w:rsidRDefault="003E4BE0" w:rsidP="00D73BF7">
      <w:r>
        <w:separator/>
      </w:r>
    </w:p>
  </w:footnote>
  <w:footnote w:type="continuationSeparator" w:id="0">
    <w:p w14:paraId="497C03DC" w14:textId="77777777" w:rsidR="003E4BE0" w:rsidRDefault="003E4BE0" w:rsidP="00D73BF7">
      <w:r>
        <w:continuationSeparator/>
      </w:r>
    </w:p>
  </w:footnote>
  <w:footnote w:type="continuationNotice" w:id="1">
    <w:p w14:paraId="4547D410" w14:textId="77777777" w:rsidR="003E4BE0" w:rsidRDefault="003E4BE0"/>
  </w:footnote>
  <w:footnote w:id="2">
    <w:p w14:paraId="3B366E8C" w14:textId="77777777" w:rsidR="00D209D5" w:rsidRPr="00945A73" w:rsidRDefault="00D209D5" w:rsidP="006E50D8">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323BCBD3" w14:textId="77777777" w:rsidR="00D209D5" w:rsidRPr="00685852" w:rsidRDefault="00D209D5" w:rsidP="006E50D8">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3B0724C3" w14:textId="77777777" w:rsidR="00D209D5" w:rsidRPr="00685852" w:rsidRDefault="00D209D5" w:rsidP="006E50D8">
      <w:pPr>
        <w:pStyle w:val="FootnoteText"/>
        <w:rPr>
          <w:sz w:val="12"/>
          <w:szCs w:val="12"/>
          <w:lang w:val="en-US"/>
        </w:rPr>
      </w:pPr>
      <w:r w:rsidRPr="00685852">
        <w:rPr>
          <w:sz w:val="12"/>
          <w:szCs w:val="12"/>
          <w:lang w:val="en-US"/>
        </w:rPr>
        <w:t>index.html</w:t>
      </w:r>
    </w:p>
  </w:footnote>
  <w:footnote w:id="4">
    <w:p w14:paraId="1C1A0EC7" w14:textId="77777777" w:rsidR="00D209D5" w:rsidRPr="000139F8" w:rsidRDefault="00D209D5" w:rsidP="006E50D8">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2EB5BC24" w14:textId="77777777" w:rsidR="00D209D5" w:rsidRPr="00945A73" w:rsidRDefault="00D209D5" w:rsidP="006E50D8">
      <w:pPr>
        <w:pStyle w:val="FootnoteText"/>
        <w:rPr>
          <w:sz w:val="14"/>
          <w:szCs w:val="14"/>
          <w:lang w:val="en-US"/>
        </w:rPr>
      </w:pPr>
    </w:p>
  </w:footnote>
  <w:footnote w:id="5">
    <w:p w14:paraId="0CFF6E5F" w14:textId="77777777" w:rsidR="00D209D5" w:rsidRPr="00BF5A3A" w:rsidRDefault="00D209D5" w:rsidP="006E50D8">
      <w:pPr>
        <w:autoSpaceDE w:val="0"/>
        <w:autoSpaceDN w:val="0"/>
        <w:adjustRightInd w:val="0"/>
        <w:rPr>
          <w:rFonts w:cs="Calibri"/>
          <w:sz w:val="12"/>
          <w:szCs w:val="12"/>
          <w:lang w:val="en-US"/>
        </w:rPr>
      </w:pPr>
      <w:r w:rsidRPr="00BF5A3A">
        <w:rPr>
          <w:sz w:val="12"/>
          <w:szCs w:val="12"/>
          <w:lang w:val="en-US"/>
        </w:rPr>
        <w:t xml:space="preserve">4. </w:t>
      </w:r>
      <w:r w:rsidRPr="00BF5A3A">
        <w:rPr>
          <w:rFonts w:cs="Arial"/>
          <w:sz w:val="12"/>
          <w:szCs w:val="12"/>
          <w:lang w:val="en-US"/>
        </w:rPr>
        <w:t xml:space="preserve">The definition of Child Labour can be found at:  http://www.unglobalcompact.org/AboutTheGC/TheTenPrinciples/principle5.html and </w:t>
      </w:r>
      <w:r w:rsidRPr="00BF5A3A">
        <w:rPr>
          <w:rFonts w:cs="Calibri"/>
          <w:sz w:val="12"/>
          <w:szCs w:val="12"/>
          <w:lang w:val="en-US"/>
        </w:rPr>
        <w:t>http://www.ilo.org/ilolex/cgi-lex/convde.pl?C138</w:t>
      </w:r>
      <w:r w:rsidRPr="00BF5A3A">
        <w:rPr>
          <w:rFonts w:cs="Arial"/>
          <w:sz w:val="12"/>
          <w:szCs w:val="12"/>
          <w:lang w:val="en-US"/>
        </w:rPr>
        <w:t xml:space="preserve"> </w:t>
      </w:r>
    </w:p>
  </w:footnote>
  <w:footnote w:id="6">
    <w:p w14:paraId="3E39FC51" w14:textId="77777777" w:rsidR="00D209D5" w:rsidRPr="004F4F1E" w:rsidRDefault="00D209D5" w:rsidP="006E50D8">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5191860B" w14:textId="77777777" w:rsidR="00D209D5" w:rsidRPr="00D94CB3" w:rsidRDefault="00D209D5" w:rsidP="006E50D8">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56D02CEF" w14:textId="3806AD22" w:rsidR="00D209D5" w:rsidRDefault="00D209D5" w:rsidP="006E50D8">
      <w:pPr>
        <w:pStyle w:val="FootnoteText"/>
        <w:rPr>
          <w:sz w:val="12"/>
          <w:szCs w:val="12"/>
          <w:lang w:val="en-US"/>
        </w:rPr>
      </w:pPr>
      <w:r>
        <w:rPr>
          <w:sz w:val="12"/>
          <w:szCs w:val="12"/>
          <w:lang w:val="en-GB"/>
        </w:rPr>
        <w:t xml:space="preserve">7. </w:t>
      </w:r>
      <w:r w:rsidRPr="003C728E">
        <w:rPr>
          <w:sz w:val="12"/>
          <w:szCs w:val="12"/>
          <w:lang w:val="en-US"/>
        </w:rPr>
        <w:t>http://www.kirkensnodhjelp.no/en/About-</w:t>
      </w:r>
      <w:r w:rsidR="00910DCB">
        <w:rPr>
          <w:sz w:val="12"/>
          <w:szCs w:val="12"/>
          <w:lang w:val="en-US"/>
        </w:rPr>
        <w:t>RRAA</w:t>
      </w:r>
      <w:r w:rsidRPr="003C728E">
        <w:rPr>
          <w:sz w:val="12"/>
          <w:szCs w:val="12"/>
          <w:lang w:val="en-US"/>
        </w:rPr>
        <w:t>/About-</w:t>
      </w:r>
      <w:r w:rsidR="00910DCB">
        <w:rPr>
          <w:sz w:val="12"/>
          <w:szCs w:val="12"/>
          <w:lang w:val="en-US"/>
        </w:rPr>
        <w:t>RRAA</w:t>
      </w:r>
      <w:r w:rsidRPr="003C728E">
        <w:rPr>
          <w:sz w:val="12"/>
          <w:szCs w:val="12"/>
          <w:lang w:val="en-US"/>
        </w:rPr>
        <w:t>/Accountability-Commitments/</w:t>
      </w:r>
      <w:r w:rsidR="00910DCB">
        <w:rPr>
          <w:sz w:val="12"/>
          <w:szCs w:val="12"/>
          <w:lang w:val="en-US"/>
        </w:rPr>
        <w:t>RRAA</w:t>
      </w:r>
      <w:r w:rsidRPr="003C728E">
        <w:rPr>
          <w:sz w:val="12"/>
          <w:szCs w:val="12"/>
          <w:lang w:val="en-US"/>
        </w:rPr>
        <w:t>s-complaints-handling-system/</w:t>
      </w:r>
    </w:p>
    <w:p w14:paraId="0B58BDF8" w14:textId="77777777" w:rsidR="00D209D5" w:rsidRPr="005134D0" w:rsidRDefault="00D209D5" w:rsidP="006E50D8">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8E59" w14:textId="77777777" w:rsidR="00D209D5" w:rsidRDefault="00000000">
    <w:pPr>
      <w:pStyle w:val="Header"/>
    </w:pPr>
    <w:r>
      <w:rPr>
        <w:noProof/>
      </w:rPr>
      <w:pict w14:anchorId="667C9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5" type="#_x0000_t75" alt="Procurement_CopyRight_2013 (2)" style="position:absolute;margin-left:0;margin-top:0;width:104pt;height:21pt;z-index:-251658752;mso-wrap-edited:f;mso-width-percent:0;mso-height-percent:0;mso-position-horizontal:center;mso-position-horizontal-relative:margin;mso-position-vertical:center;mso-position-vertical-relative:margin;mso-width-percent:0;mso-height-percent:0"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D66D4A"/>
    <w:multiLevelType w:val="hybridMultilevel"/>
    <w:tmpl w:val="196A6C30"/>
    <w:lvl w:ilvl="0" w:tplc="050ABC34">
      <w:start w:val="1"/>
      <w:numFmt w:val="decimal"/>
      <w:lvlText w:val="%1."/>
      <w:lvlJc w:val="left"/>
      <w:pPr>
        <w:ind w:left="1380" w:hanging="360"/>
      </w:pPr>
      <w:rPr>
        <w:rFonts w:ascii="Calibri" w:eastAsia="Calibri" w:hAnsi="Calibri" w:cs="Calibri" w:hint="default"/>
        <w:w w:val="100"/>
        <w:sz w:val="24"/>
        <w:szCs w:val="24"/>
        <w:lang w:val="en-US" w:eastAsia="en-US" w:bidi="ar-SA"/>
      </w:rPr>
    </w:lvl>
    <w:lvl w:ilvl="1" w:tplc="A2680434">
      <w:numFmt w:val="bullet"/>
      <w:lvlText w:val="•"/>
      <w:lvlJc w:val="left"/>
      <w:pPr>
        <w:ind w:left="4740" w:hanging="360"/>
      </w:pPr>
      <w:rPr>
        <w:rFonts w:hint="default"/>
        <w:lang w:val="en-US" w:eastAsia="en-US" w:bidi="ar-SA"/>
      </w:rPr>
    </w:lvl>
    <w:lvl w:ilvl="2" w:tplc="806E81C6">
      <w:numFmt w:val="bullet"/>
      <w:lvlText w:val="•"/>
      <w:lvlJc w:val="left"/>
      <w:pPr>
        <w:ind w:left="5440" w:hanging="360"/>
      </w:pPr>
      <w:rPr>
        <w:rFonts w:hint="default"/>
        <w:lang w:val="en-US" w:eastAsia="en-US" w:bidi="ar-SA"/>
      </w:rPr>
    </w:lvl>
    <w:lvl w:ilvl="3" w:tplc="F5B00B7E">
      <w:numFmt w:val="bullet"/>
      <w:lvlText w:val="•"/>
      <w:lvlJc w:val="left"/>
      <w:pPr>
        <w:ind w:left="6140" w:hanging="360"/>
      </w:pPr>
      <w:rPr>
        <w:rFonts w:hint="default"/>
        <w:lang w:val="en-US" w:eastAsia="en-US" w:bidi="ar-SA"/>
      </w:rPr>
    </w:lvl>
    <w:lvl w:ilvl="4" w:tplc="1B16A41C">
      <w:numFmt w:val="bullet"/>
      <w:lvlText w:val="•"/>
      <w:lvlJc w:val="left"/>
      <w:pPr>
        <w:ind w:left="6840" w:hanging="360"/>
      </w:pPr>
      <w:rPr>
        <w:rFonts w:hint="default"/>
        <w:lang w:val="en-US" w:eastAsia="en-US" w:bidi="ar-SA"/>
      </w:rPr>
    </w:lvl>
    <w:lvl w:ilvl="5" w:tplc="57189198">
      <w:numFmt w:val="bullet"/>
      <w:lvlText w:val="•"/>
      <w:lvlJc w:val="left"/>
      <w:pPr>
        <w:ind w:left="7540" w:hanging="360"/>
      </w:pPr>
      <w:rPr>
        <w:rFonts w:hint="default"/>
        <w:lang w:val="en-US" w:eastAsia="en-US" w:bidi="ar-SA"/>
      </w:rPr>
    </w:lvl>
    <w:lvl w:ilvl="6" w:tplc="1F1E49F4">
      <w:numFmt w:val="bullet"/>
      <w:lvlText w:val="•"/>
      <w:lvlJc w:val="left"/>
      <w:pPr>
        <w:ind w:left="8240" w:hanging="360"/>
      </w:pPr>
      <w:rPr>
        <w:rFonts w:hint="default"/>
        <w:lang w:val="en-US" w:eastAsia="en-US" w:bidi="ar-SA"/>
      </w:rPr>
    </w:lvl>
    <w:lvl w:ilvl="7" w:tplc="699AC55E">
      <w:numFmt w:val="bullet"/>
      <w:lvlText w:val="•"/>
      <w:lvlJc w:val="left"/>
      <w:pPr>
        <w:ind w:left="8940" w:hanging="360"/>
      </w:pPr>
      <w:rPr>
        <w:rFonts w:hint="default"/>
        <w:lang w:val="en-US" w:eastAsia="en-US" w:bidi="ar-SA"/>
      </w:rPr>
    </w:lvl>
    <w:lvl w:ilvl="8" w:tplc="2396BE88">
      <w:numFmt w:val="bullet"/>
      <w:lvlText w:val="•"/>
      <w:lvlJc w:val="left"/>
      <w:pPr>
        <w:ind w:left="9640" w:hanging="360"/>
      </w:pPr>
      <w:rPr>
        <w:rFonts w:hint="default"/>
        <w:lang w:val="en-US" w:eastAsia="en-US" w:bidi="ar-SA"/>
      </w:rPr>
    </w:lvl>
  </w:abstractNum>
  <w:abstractNum w:abstractNumId="4"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34978CA"/>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2" w15:restartNumberingAfterBreak="0">
    <w:nsid w:val="25BB2203"/>
    <w:multiLevelType w:val="hybridMultilevel"/>
    <w:tmpl w:val="6A2822FE"/>
    <w:lvl w:ilvl="0" w:tplc="04090001">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3"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A8B4393"/>
    <w:multiLevelType w:val="hybridMultilevel"/>
    <w:tmpl w:val="DC24D9A6"/>
    <w:lvl w:ilvl="0" w:tplc="15C0E30C">
      <w:numFmt w:val="bullet"/>
      <w:lvlText w:val="-"/>
      <w:lvlJc w:val="left"/>
      <w:pPr>
        <w:ind w:left="510" w:hanging="360"/>
      </w:pPr>
      <w:rPr>
        <w:rFonts w:ascii="Arial" w:eastAsia="Times New Roma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5"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1"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46306E65"/>
    <w:multiLevelType w:val="hybridMultilevel"/>
    <w:tmpl w:val="30E420E2"/>
    <w:lvl w:ilvl="0" w:tplc="0406000F">
      <w:start w:val="1"/>
      <w:numFmt w:val="decimal"/>
      <w:lvlText w:val="%1."/>
      <w:lvlJc w:val="left"/>
      <w:pPr>
        <w:tabs>
          <w:tab w:val="num" w:pos="630"/>
        </w:tabs>
        <w:ind w:left="630" w:hanging="360"/>
      </w:pPr>
      <w:rPr>
        <w:rFonts w:hint="default"/>
      </w:rPr>
    </w:lvl>
    <w:lvl w:ilvl="1" w:tplc="04060019" w:tentative="1">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0"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D73B10"/>
    <w:multiLevelType w:val="multilevel"/>
    <w:tmpl w:val="14AEAF5C"/>
    <w:lvl w:ilvl="0">
      <w:start w:val="3"/>
      <w:numFmt w:val="decimal"/>
      <w:lvlText w:val="%1"/>
      <w:lvlJc w:val="left"/>
      <w:pPr>
        <w:ind w:left="1087" w:hanging="427"/>
      </w:pPr>
      <w:rPr>
        <w:rFonts w:hint="default"/>
        <w:lang w:val="en-US" w:eastAsia="en-US" w:bidi="ar-SA"/>
      </w:rPr>
    </w:lvl>
    <w:lvl w:ilvl="1">
      <w:start w:val="1"/>
      <w:numFmt w:val="decimal"/>
      <w:lvlText w:val="%1.%2."/>
      <w:lvlJc w:val="left"/>
      <w:pPr>
        <w:ind w:left="1087" w:hanging="427"/>
        <w:jc w:val="right"/>
      </w:pPr>
      <w:rPr>
        <w:rFonts w:hint="default"/>
        <w:b/>
        <w:bCs/>
        <w:w w:val="100"/>
        <w:u w:val="single" w:color="001F5F"/>
        <w:lang w:val="en-US" w:eastAsia="en-US" w:bidi="ar-SA"/>
      </w:rPr>
    </w:lvl>
    <w:lvl w:ilvl="2">
      <w:numFmt w:val="bullet"/>
      <w:lvlText w:val=""/>
      <w:lvlJc w:val="left"/>
      <w:pPr>
        <w:ind w:left="1291" w:hanging="360"/>
      </w:pPr>
      <w:rPr>
        <w:rFonts w:ascii="Symbol" w:eastAsia="Symbol" w:hAnsi="Symbol" w:cs="Symbol" w:hint="default"/>
        <w:w w:val="100"/>
        <w:sz w:val="24"/>
        <w:szCs w:val="24"/>
        <w:lang w:val="en-US" w:eastAsia="en-US" w:bidi="ar-SA"/>
      </w:rPr>
    </w:lvl>
    <w:lvl w:ilvl="3">
      <w:numFmt w:val="bullet"/>
      <w:lvlText w:val="•"/>
      <w:lvlJc w:val="left"/>
      <w:pPr>
        <w:ind w:left="3464" w:hanging="360"/>
      </w:pPr>
      <w:rPr>
        <w:rFonts w:hint="default"/>
        <w:lang w:val="en-US" w:eastAsia="en-US" w:bidi="ar-SA"/>
      </w:rPr>
    </w:lvl>
    <w:lvl w:ilvl="4">
      <w:numFmt w:val="bullet"/>
      <w:lvlText w:val="•"/>
      <w:lvlJc w:val="left"/>
      <w:pPr>
        <w:ind w:left="4546" w:hanging="360"/>
      </w:pPr>
      <w:rPr>
        <w:rFonts w:hint="default"/>
        <w:lang w:val="en-US" w:eastAsia="en-US" w:bidi="ar-SA"/>
      </w:rPr>
    </w:lvl>
    <w:lvl w:ilvl="5">
      <w:numFmt w:val="bullet"/>
      <w:lvlText w:val="•"/>
      <w:lvlJc w:val="left"/>
      <w:pPr>
        <w:ind w:left="5628" w:hanging="360"/>
      </w:pPr>
      <w:rPr>
        <w:rFonts w:hint="default"/>
        <w:lang w:val="en-US" w:eastAsia="en-US" w:bidi="ar-SA"/>
      </w:rPr>
    </w:lvl>
    <w:lvl w:ilvl="6">
      <w:numFmt w:val="bullet"/>
      <w:lvlText w:val="•"/>
      <w:lvlJc w:val="left"/>
      <w:pPr>
        <w:ind w:left="6711" w:hanging="360"/>
      </w:pPr>
      <w:rPr>
        <w:rFonts w:hint="default"/>
        <w:lang w:val="en-US" w:eastAsia="en-US" w:bidi="ar-SA"/>
      </w:rPr>
    </w:lvl>
    <w:lvl w:ilvl="7">
      <w:numFmt w:val="bullet"/>
      <w:lvlText w:val="•"/>
      <w:lvlJc w:val="left"/>
      <w:pPr>
        <w:ind w:left="7793" w:hanging="360"/>
      </w:pPr>
      <w:rPr>
        <w:rFonts w:hint="default"/>
        <w:lang w:val="en-US" w:eastAsia="en-US" w:bidi="ar-SA"/>
      </w:rPr>
    </w:lvl>
    <w:lvl w:ilvl="8">
      <w:numFmt w:val="bullet"/>
      <w:lvlText w:val="•"/>
      <w:lvlJc w:val="left"/>
      <w:pPr>
        <w:ind w:left="8875" w:hanging="360"/>
      </w:pPr>
      <w:rPr>
        <w:rFonts w:hint="default"/>
        <w:lang w:val="en-US" w:eastAsia="en-US" w:bidi="ar-SA"/>
      </w:rPr>
    </w:lvl>
  </w:abstractNum>
  <w:abstractNum w:abstractNumId="34"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684DAB"/>
    <w:multiLevelType w:val="hybridMultilevel"/>
    <w:tmpl w:val="9B7A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F842AA"/>
    <w:multiLevelType w:val="multilevel"/>
    <w:tmpl w:val="CBE6DEDA"/>
    <w:lvl w:ilvl="0">
      <w:start w:val="2"/>
      <w:numFmt w:val="bullet"/>
      <w:lvlText w:val=""/>
      <w:lvlJc w:val="left"/>
      <w:pPr>
        <w:ind w:left="720" w:hanging="360"/>
      </w:pPr>
      <w:rPr>
        <w:rFonts w:ascii="Symbol" w:eastAsia="SimSun" w:hAnsi="Symbol" w:cs="Arial"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1"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2"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93D0E1C"/>
    <w:multiLevelType w:val="hybridMultilevel"/>
    <w:tmpl w:val="DAAA4A40"/>
    <w:lvl w:ilvl="0" w:tplc="E8664064">
      <w:start w:val="1"/>
      <w:numFmt w:val="decimal"/>
      <w:lvlText w:val="%1."/>
      <w:lvlJc w:val="left"/>
      <w:pPr>
        <w:ind w:left="90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6"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69E5697"/>
    <w:multiLevelType w:val="hybridMultilevel"/>
    <w:tmpl w:val="2DC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0"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E3D4838"/>
    <w:multiLevelType w:val="hybridMultilevel"/>
    <w:tmpl w:val="E1E83D3A"/>
    <w:lvl w:ilvl="0" w:tplc="B04CCEBA">
      <w:start w:val="2"/>
      <w:numFmt w:val="bullet"/>
      <w:lvlText w:val=""/>
      <w:lvlJc w:val="left"/>
      <w:pPr>
        <w:ind w:left="720" w:hanging="360"/>
      </w:pPr>
      <w:rPr>
        <w:rFonts w:ascii="Symbol" w:eastAsia="SimSu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442643">
    <w:abstractNumId w:val="40"/>
  </w:num>
  <w:num w:numId="2" w16cid:durableId="2122525345">
    <w:abstractNumId w:val="37"/>
  </w:num>
  <w:num w:numId="3" w16cid:durableId="1561937687">
    <w:abstractNumId w:val="11"/>
  </w:num>
  <w:num w:numId="4" w16cid:durableId="1715538790">
    <w:abstractNumId w:val="41"/>
  </w:num>
  <w:num w:numId="5" w16cid:durableId="1487866787">
    <w:abstractNumId w:val="15"/>
  </w:num>
  <w:num w:numId="6" w16cid:durableId="1176191886">
    <w:abstractNumId w:val="0"/>
  </w:num>
  <w:num w:numId="7" w16cid:durableId="2055352411">
    <w:abstractNumId w:val="24"/>
  </w:num>
  <w:num w:numId="8" w16cid:durableId="906460092">
    <w:abstractNumId w:val="25"/>
  </w:num>
  <w:num w:numId="9" w16cid:durableId="1384134027">
    <w:abstractNumId w:val="43"/>
  </w:num>
  <w:num w:numId="10" w16cid:durableId="2008513289">
    <w:abstractNumId w:val="32"/>
  </w:num>
  <w:num w:numId="11" w16cid:durableId="81151881">
    <w:abstractNumId w:val="9"/>
  </w:num>
  <w:num w:numId="12" w16cid:durableId="1669793121">
    <w:abstractNumId w:val="30"/>
  </w:num>
  <w:num w:numId="13" w16cid:durableId="515342248">
    <w:abstractNumId w:val="2"/>
  </w:num>
  <w:num w:numId="14" w16cid:durableId="470365856">
    <w:abstractNumId w:val="29"/>
  </w:num>
  <w:num w:numId="15" w16cid:durableId="449010659">
    <w:abstractNumId w:val="34"/>
  </w:num>
  <w:num w:numId="16" w16cid:durableId="878010662">
    <w:abstractNumId w:val="17"/>
  </w:num>
  <w:num w:numId="17" w16cid:durableId="1208294402">
    <w:abstractNumId w:val="36"/>
  </w:num>
  <w:num w:numId="18" w16cid:durableId="14175521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9491444">
    <w:abstractNumId w:val="20"/>
  </w:num>
  <w:num w:numId="20" w16cid:durableId="761145498">
    <w:abstractNumId w:val="50"/>
  </w:num>
  <w:num w:numId="21" w16cid:durableId="167985899">
    <w:abstractNumId w:val="35"/>
  </w:num>
  <w:num w:numId="22" w16cid:durableId="1024945851">
    <w:abstractNumId w:val="49"/>
  </w:num>
  <w:num w:numId="23" w16cid:durableId="1575430462">
    <w:abstractNumId w:val="42"/>
  </w:num>
  <w:num w:numId="24" w16cid:durableId="65225637">
    <w:abstractNumId w:val="10"/>
  </w:num>
  <w:num w:numId="25" w16cid:durableId="901603280">
    <w:abstractNumId w:val="5"/>
  </w:num>
  <w:num w:numId="26" w16cid:durableId="36129329">
    <w:abstractNumId w:val="31"/>
  </w:num>
  <w:num w:numId="27" w16cid:durableId="2140341667">
    <w:abstractNumId w:val="21"/>
  </w:num>
  <w:num w:numId="28" w16cid:durableId="827138937">
    <w:abstractNumId w:val="7"/>
  </w:num>
  <w:num w:numId="29" w16cid:durableId="421418232">
    <w:abstractNumId w:val="8"/>
  </w:num>
  <w:num w:numId="30" w16cid:durableId="985161215">
    <w:abstractNumId w:val="26"/>
  </w:num>
  <w:num w:numId="31" w16cid:durableId="1864977204">
    <w:abstractNumId w:val="48"/>
  </w:num>
  <w:num w:numId="32" w16cid:durableId="1716083853">
    <w:abstractNumId w:val="18"/>
  </w:num>
  <w:num w:numId="33" w16cid:durableId="1253705867">
    <w:abstractNumId w:val="4"/>
  </w:num>
  <w:num w:numId="34" w16cid:durableId="1109543456">
    <w:abstractNumId w:val="16"/>
  </w:num>
  <w:num w:numId="35" w16cid:durableId="986477122">
    <w:abstractNumId w:val="28"/>
  </w:num>
  <w:num w:numId="36" w16cid:durableId="181403969">
    <w:abstractNumId w:val="1"/>
  </w:num>
  <w:num w:numId="37" w16cid:durableId="100539344">
    <w:abstractNumId w:val="27"/>
  </w:num>
  <w:num w:numId="38" w16cid:durableId="1283414867">
    <w:abstractNumId w:val="23"/>
  </w:num>
  <w:num w:numId="39" w16cid:durableId="557980261">
    <w:abstractNumId w:val="13"/>
  </w:num>
  <w:num w:numId="40" w16cid:durableId="137696439">
    <w:abstractNumId w:val="22"/>
  </w:num>
  <w:num w:numId="41" w16cid:durableId="1330478858">
    <w:abstractNumId w:val="46"/>
  </w:num>
  <w:num w:numId="42" w16cid:durableId="873999521">
    <w:abstractNumId w:val="6"/>
  </w:num>
  <w:num w:numId="43" w16cid:durableId="230628708">
    <w:abstractNumId w:val="14"/>
  </w:num>
  <w:num w:numId="44" w16cid:durableId="1041905754">
    <w:abstractNumId w:val="12"/>
  </w:num>
  <w:num w:numId="45" w16cid:durableId="1238588446">
    <w:abstractNumId w:val="51"/>
  </w:num>
  <w:num w:numId="46" w16cid:durableId="1658414906">
    <w:abstractNumId w:val="44"/>
  </w:num>
  <w:num w:numId="47" w16cid:durableId="950741338">
    <w:abstractNumId w:val="39"/>
  </w:num>
  <w:num w:numId="48" w16cid:durableId="1442913006">
    <w:abstractNumId w:val="45"/>
  </w:num>
  <w:num w:numId="49" w16cid:durableId="1047532613">
    <w:abstractNumId w:val="33"/>
  </w:num>
  <w:num w:numId="50" w16cid:durableId="449084629">
    <w:abstractNumId w:val="3"/>
  </w:num>
  <w:num w:numId="51" w16cid:durableId="1804083348">
    <w:abstractNumId w:val="47"/>
  </w:num>
  <w:num w:numId="52" w16cid:durableId="92941947">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ul Malik Safi">
    <w15:presenceInfo w15:providerId="AD" w15:userId="S::dul@cordaid.org::06bc4b64-d8ce-401a-8554-28af20f7d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15784"/>
    <w:rsid w:val="00015C29"/>
    <w:rsid w:val="0002324C"/>
    <w:rsid w:val="000252AF"/>
    <w:rsid w:val="000334D0"/>
    <w:rsid w:val="00035787"/>
    <w:rsid w:val="00040500"/>
    <w:rsid w:val="00050838"/>
    <w:rsid w:val="000524EC"/>
    <w:rsid w:val="000551DA"/>
    <w:rsid w:val="00060BE9"/>
    <w:rsid w:val="000650F8"/>
    <w:rsid w:val="00065502"/>
    <w:rsid w:val="00067809"/>
    <w:rsid w:val="00073B70"/>
    <w:rsid w:val="0009065A"/>
    <w:rsid w:val="000D2DED"/>
    <w:rsid w:val="000D3B68"/>
    <w:rsid w:val="000E1F6D"/>
    <w:rsid w:val="000E274B"/>
    <w:rsid w:val="000F2EF6"/>
    <w:rsid w:val="00100F2E"/>
    <w:rsid w:val="00104A27"/>
    <w:rsid w:val="00104D92"/>
    <w:rsid w:val="00112B19"/>
    <w:rsid w:val="00113E13"/>
    <w:rsid w:val="001153B9"/>
    <w:rsid w:val="00117BB7"/>
    <w:rsid w:val="0012052A"/>
    <w:rsid w:val="00120FB5"/>
    <w:rsid w:val="00122029"/>
    <w:rsid w:val="00131817"/>
    <w:rsid w:val="0014278A"/>
    <w:rsid w:val="00146FBD"/>
    <w:rsid w:val="00147E3E"/>
    <w:rsid w:val="00167EB2"/>
    <w:rsid w:val="00176975"/>
    <w:rsid w:val="0018115F"/>
    <w:rsid w:val="001901A6"/>
    <w:rsid w:val="001971CF"/>
    <w:rsid w:val="001A2416"/>
    <w:rsid w:val="001A355C"/>
    <w:rsid w:val="001A3614"/>
    <w:rsid w:val="001A65E3"/>
    <w:rsid w:val="001B6D8E"/>
    <w:rsid w:val="001C37CB"/>
    <w:rsid w:val="001C5760"/>
    <w:rsid w:val="001C5D8B"/>
    <w:rsid w:val="001C764D"/>
    <w:rsid w:val="001D10BB"/>
    <w:rsid w:val="001D6A82"/>
    <w:rsid w:val="001E0C96"/>
    <w:rsid w:val="001E2AFB"/>
    <w:rsid w:val="001E7196"/>
    <w:rsid w:val="001F6758"/>
    <w:rsid w:val="001F79DE"/>
    <w:rsid w:val="002003A3"/>
    <w:rsid w:val="0021092E"/>
    <w:rsid w:val="00217A7A"/>
    <w:rsid w:val="00223926"/>
    <w:rsid w:val="00230173"/>
    <w:rsid w:val="00230B89"/>
    <w:rsid w:val="00231766"/>
    <w:rsid w:val="00231A38"/>
    <w:rsid w:val="00234593"/>
    <w:rsid w:val="00243EC6"/>
    <w:rsid w:val="00244546"/>
    <w:rsid w:val="00244638"/>
    <w:rsid w:val="00246A97"/>
    <w:rsid w:val="00251CB1"/>
    <w:rsid w:val="00262755"/>
    <w:rsid w:val="00263D21"/>
    <w:rsid w:val="002736ED"/>
    <w:rsid w:val="002827AD"/>
    <w:rsid w:val="00286483"/>
    <w:rsid w:val="00293524"/>
    <w:rsid w:val="002B448B"/>
    <w:rsid w:val="002B5ACA"/>
    <w:rsid w:val="002C24B2"/>
    <w:rsid w:val="002C31BC"/>
    <w:rsid w:val="002C3C8A"/>
    <w:rsid w:val="002C3C94"/>
    <w:rsid w:val="002D2F06"/>
    <w:rsid w:val="002D5BB1"/>
    <w:rsid w:val="002D6AD5"/>
    <w:rsid w:val="002E334A"/>
    <w:rsid w:val="002E334C"/>
    <w:rsid w:val="002F266A"/>
    <w:rsid w:val="002F28B6"/>
    <w:rsid w:val="0030792E"/>
    <w:rsid w:val="00330C6F"/>
    <w:rsid w:val="00331987"/>
    <w:rsid w:val="00334B3B"/>
    <w:rsid w:val="00335EB5"/>
    <w:rsid w:val="0033710A"/>
    <w:rsid w:val="00341A9B"/>
    <w:rsid w:val="0034632F"/>
    <w:rsid w:val="00350930"/>
    <w:rsid w:val="0035600D"/>
    <w:rsid w:val="003575F7"/>
    <w:rsid w:val="00364338"/>
    <w:rsid w:val="00366F41"/>
    <w:rsid w:val="00371B4B"/>
    <w:rsid w:val="00374764"/>
    <w:rsid w:val="003811F5"/>
    <w:rsid w:val="00386362"/>
    <w:rsid w:val="003925BB"/>
    <w:rsid w:val="0039324F"/>
    <w:rsid w:val="003979D5"/>
    <w:rsid w:val="003A23ED"/>
    <w:rsid w:val="003A462A"/>
    <w:rsid w:val="003A6099"/>
    <w:rsid w:val="003A6458"/>
    <w:rsid w:val="003B21E7"/>
    <w:rsid w:val="003B320B"/>
    <w:rsid w:val="003B4F4E"/>
    <w:rsid w:val="003C16BA"/>
    <w:rsid w:val="003C3053"/>
    <w:rsid w:val="003C4B9A"/>
    <w:rsid w:val="003D4A03"/>
    <w:rsid w:val="003D6F43"/>
    <w:rsid w:val="003D73CC"/>
    <w:rsid w:val="003D74F7"/>
    <w:rsid w:val="003E04D1"/>
    <w:rsid w:val="003E2AF9"/>
    <w:rsid w:val="003E4308"/>
    <w:rsid w:val="003E4BE0"/>
    <w:rsid w:val="003E5B7B"/>
    <w:rsid w:val="00403E66"/>
    <w:rsid w:val="00407BF4"/>
    <w:rsid w:val="00412006"/>
    <w:rsid w:val="004157D4"/>
    <w:rsid w:val="0042047C"/>
    <w:rsid w:val="00420777"/>
    <w:rsid w:val="00424CE6"/>
    <w:rsid w:val="00425F6A"/>
    <w:rsid w:val="00427ACD"/>
    <w:rsid w:val="0044061C"/>
    <w:rsid w:val="00441B6B"/>
    <w:rsid w:val="00444A68"/>
    <w:rsid w:val="00444D1A"/>
    <w:rsid w:val="00460987"/>
    <w:rsid w:val="004631FD"/>
    <w:rsid w:val="004634FD"/>
    <w:rsid w:val="004677CE"/>
    <w:rsid w:val="0047170B"/>
    <w:rsid w:val="00471991"/>
    <w:rsid w:val="00475AE6"/>
    <w:rsid w:val="004805FE"/>
    <w:rsid w:val="00480CDF"/>
    <w:rsid w:val="00482CBD"/>
    <w:rsid w:val="004845FC"/>
    <w:rsid w:val="004874AD"/>
    <w:rsid w:val="00487F08"/>
    <w:rsid w:val="00490B98"/>
    <w:rsid w:val="00490DE2"/>
    <w:rsid w:val="00491416"/>
    <w:rsid w:val="00491A38"/>
    <w:rsid w:val="00495738"/>
    <w:rsid w:val="004975FF"/>
    <w:rsid w:val="00497D67"/>
    <w:rsid w:val="004A0545"/>
    <w:rsid w:val="004A0DB5"/>
    <w:rsid w:val="004A56F3"/>
    <w:rsid w:val="004B1AA4"/>
    <w:rsid w:val="004B70EB"/>
    <w:rsid w:val="004C7FC3"/>
    <w:rsid w:val="004D0D76"/>
    <w:rsid w:val="004D752F"/>
    <w:rsid w:val="004E17C7"/>
    <w:rsid w:val="004E49AA"/>
    <w:rsid w:val="004E6870"/>
    <w:rsid w:val="004F0544"/>
    <w:rsid w:val="004F63B7"/>
    <w:rsid w:val="00506B2B"/>
    <w:rsid w:val="0051353B"/>
    <w:rsid w:val="00515818"/>
    <w:rsid w:val="0051638F"/>
    <w:rsid w:val="00523E57"/>
    <w:rsid w:val="00530571"/>
    <w:rsid w:val="005342FD"/>
    <w:rsid w:val="00535B8A"/>
    <w:rsid w:val="005373DF"/>
    <w:rsid w:val="0055276B"/>
    <w:rsid w:val="00560B25"/>
    <w:rsid w:val="00566BC4"/>
    <w:rsid w:val="005752B3"/>
    <w:rsid w:val="00577CBB"/>
    <w:rsid w:val="00587B97"/>
    <w:rsid w:val="00590803"/>
    <w:rsid w:val="005A0CDE"/>
    <w:rsid w:val="005A2DFD"/>
    <w:rsid w:val="005A2EF0"/>
    <w:rsid w:val="005A5520"/>
    <w:rsid w:val="005B5409"/>
    <w:rsid w:val="005C17F3"/>
    <w:rsid w:val="005C26A9"/>
    <w:rsid w:val="005C4183"/>
    <w:rsid w:val="005C6AB3"/>
    <w:rsid w:val="005D5A90"/>
    <w:rsid w:val="005D68B5"/>
    <w:rsid w:val="005F0093"/>
    <w:rsid w:val="005F5081"/>
    <w:rsid w:val="005F5BB6"/>
    <w:rsid w:val="006062E3"/>
    <w:rsid w:val="0060739C"/>
    <w:rsid w:val="00616AB7"/>
    <w:rsid w:val="00616B5D"/>
    <w:rsid w:val="00622668"/>
    <w:rsid w:val="00627E58"/>
    <w:rsid w:val="006316BF"/>
    <w:rsid w:val="006317A5"/>
    <w:rsid w:val="006403F3"/>
    <w:rsid w:val="006428C0"/>
    <w:rsid w:val="006459A5"/>
    <w:rsid w:val="006616F1"/>
    <w:rsid w:val="00670285"/>
    <w:rsid w:val="00672EC1"/>
    <w:rsid w:val="0067788F"/>
    <w:rsid w:val="00677B3D"/>
    <w:rsid w:val="006910B9"/>
    <w:rsid w:val="00691D60"/>
    <w:rsid w:val="00696EE2"/>
    <w:rsid w:val="006A16B1"/>
    <w:rsid w:val="006A23B5"/>
    <w:rsid w:val="006A248B"/>
    <w:rsid w:val="006A42C4"/>
    <w:rsid w:val="006B4657"/>
    <w:rsid w:val="006B4F5F"/>
    <w:rsid w:val="006C5BA3"/>
    <w:rsid w:val="006D601C"/>
    <w:rsid w:val="006D7FA4"/>
    <w:rsid w:val="006E16A7"/>
    <w:rsid w:val="006E4AAD"/>
    <w:rsid w:val="006E50D8"/>
    <w:rsid w:val="006F2958"/>
    <w:rsid w:val="006F62DB"/>
    <w:rsid w:val="00701080"/>
    <w:rsid w:val="00703F45"/>
    <w:rsid w:val="00705175"/>
    <w:rsid w:val="0070598B"/>
    <w:rsid w:val="007107B8"/>
    <w:rsid w:val="0071278E"/>
    <w:rsid w:val="00731075"/>
    <w:rsid w:val="007315F7"/>
    <w:rsid w:val="0074493C"/>
    <w:rsid w:val="00750076"/>
    <w:rsid w:val="007534FB"/>
    <w:rsid w:val="0076410F"/>
    <w:rsid w:val="00766F11"/>
    <w:rsid w:val="00774DC4"/>
    <w:rsid w:val="007841C4"/>
    <w:rsid w:val="007844D0"/>
    <w:rsid w:val="007865BE"/>
    <w:rsid w:val="00791EE5"/>
    <w:rsid w:val="00793A77"/>
    <w:rsid w:val="0079471F"/>
    <w:rsid w:val="00795B39"/>
    <w:rsid w:val="00797842"/>
    <w:rsid w:val="007A29A5"/>
    <w:rsid w:val="007A54E5"/>
    <w:rsid w:val="007A76BF"/>
    <w:rsid w:val="007B1E22"/>
    <w:rsid w:val="007B6C35"/>
    <w:rsid w:val="007C11CB"/>
    <w:rsid w:val="007C22C7"/>
    <w:rsid w:val="007C3703"/>
    <w:rsid w:val="007C76DF"/>
    <w:rsid w:val="007D3B40"/>
    <w:rsid w:val="007D52E5"/>
    <w:rsid w:val="007D555E"/>
    <w:rsid w:val="007D5E9F"/>
    <w:rsid w:val="007E5A7F"/>
    <w:rsid w:val="007F0BE5"/>
    <w:rsid w:val="00807384"/>
    <w:rsid w:val="00812CC3"/>
    <w:rsid w:val="00813653"/>
    <w:rsid w:val="008156F0"/>
    <w:rsid w:val="00816412"/>
    <w:rsid w:val="00831290"/>
    <w:rsid w:val="00831A73"/>
    <w:rsid w:val="00831D59"/>
    <w:rsid w:val="008370AB"/>
    <w:rsid w:val="00842469"/>
    <w:rsid w:val="0084305D"/>
    <w:rsid w:val="00847CC8"/>
    <w:rsid w:val="00850922"/>
    <w:rsid w:val="00853F88"/>
    <w:rsid w:val="008563DC"/>
    <w:rsid w:val="00867512"/>
    <w:rsid w:val="00876A5D"/>
    <w:rsid w:val="00881D6C"/>
    <w:rsid w:val="00884364"/>
    <w:rsid w:val="00885D7F"/>
    <w:rsid w:val="00896EFC"/>
    <w:rsid w:val="008A346B"/>
    <w:rsid w:val="008B45A6"/>
    <w:rsid w:val="008B52F8"/>
    <w:rsid w:val="008B5531"/>
    <w:rsid w:val="008B5A8B"/>
    <w:rsid w:val="008C0569"/>
    <w:rsid w:val="008C2711"/>
    <w:rsid w:val="008C4155"/>
    <w:rsid w:val="008C5A3C"/>
    <w:rsid w:val="008D2776"/>
    <w:rsid w:val="008E2F70"/>
    <w:rsid w:val="008E697A"/>
    <w:rsid w:val="008F26F6"/>
    <w:rsid w:val="008F5245"/>
    <w:rsid w:val="008F6DF4"/>
    <w:rsid w:val="008F71A7"/>
    <w:rsid w:val="00900E56"/>
    <w:rsid w:val="00903641"/>
    <w:rsid w:val="00905CFF"/>
    <w:rsid w:val="00905D4C"/>
    <w:rsid w:val="00906E6B"/>
    <w:rsid w:val="00910DCB"/>
    <w:rsid w:val="009129A4"/>
    <w:rsid w:val="00913328"/>
    <w:rsid w:val="009209B3"/>
    <w:rsid w:val="009237AB"/>
    <w:rsid w:val="00932962"/>
    <w:rsid w:val="00932A5B"/>
    <w:rsid w:val="009368E1"/>
    <w:rsid w:val="009431A7"/>
    <w:rsid w:val="00945DDF"/>
    <w:rsid w:val="009472FD"/>
    <w:rsid w:val="00947307"/>
    <w:rsid w:val="00950224"/>
    <w:rsid w:val="00952556"/>
    <w:rsid w:val="00955988"/>
    <w:rsid w:val="009562F0"/>
    <w:rsid w:val="009633A1"/>
    <w:rsid w:val="00964A5C"/>
    <w:rsid w:val="00970340"/>
    <w:rsid w:val="00972D94"/>
    <w:rsid w:val="0098596C"/>
    <w:rsid w:val="00992CC8"/>
    <w:rsid w:val="00996F0C"/>
    <w:rsid w:val="009A0C3C"/>
    <w:rsid w:val="009A5322"/>
    <w:rsid w:val="009A7935"/>
    <w:rsid w:val="009B0EB8"/>
    <w:rsid w:val="009B1551"/>
    <w:rsid w:val="009B16ED"/>
    <w:rsid w:val="009B6CA9"/>
    <w:rsid w:val="009B7270"/>
    <w:rsid w:val="009B7EC5"/>
    <w:rsid w:val="009C39A6"/>
    <w:rsid w:val="009D09BD"/>
    <w:rsid w:val="009D4606"/>
    <w:rsid w:val="009E3181"/>
    <w:rsid w:val="009F276C"/>
    <w:rsid w:val="00A01279"/>
    <w:rsid w:val="00A043FC"/>
    <w:rsid w:val="00A055FA"/>
    <w:rsid w:val="00A12191"/>
    <w:rsid w:val="00A149C5"/>
    <w:rsid w:val="00A3104C"/>
    <w:rsid w:val="00A31480"/>
    <w:rsid w:val="00A44FFD"/>
    <w:rsid w:val="00A45D11"/>
    <w:rsid w:val="00A47641"/>
    <w:rsid w:val="00A515A8"/>
    <w:rsid w:val="00A6237F"/>
    <w:rsid w:val="00A657E9"/>
    <w:rsid w:val="00A71541"/>
    <w:rsid w:val="00A74F79"/>
    <w:rsid w:val="00A824B6"/>
    <w:rsid w:val="00A858A2"/>
    <w:rsid w:val="00A93674"/>
    <w:rsid w:val="00A95598"/>
    <w:rsid w:val="00A96124"/>
    <w:rsid w:val="00AA100E"/>
    <w:rsid w:val="00AA1494"/>
    <w:rsid w:val="00AB1B1C"/>
    <w:rsid w:val="00AB736D"/>
    <w:rsid w:val="00AB7A04"/>
    <w:rsid w:val="00AC01F7"/>
    <w:rsid w:val="00AE1863"/>
    <w:rsid w:val="00AF07E6"/>
    <w:rsid w:val="00AF1027"/>
    <w:rsid w:val="00AF464C"/>
    <w:rsid w:val="00AF62FA"/>
    <w:rsid w:val="00B04568"/>
    <w:rsid w:val="00B13097"/>
    <w:rsid w:val="00B17A89"/>
    <w:rsid w:val="00B222E8"/>
    <w:rsid w:val="00B22EF1"/>
    <w:rsid w:val="00B24C8F"/>
    <w:rsid w:val="00B3032D"/>
    <w:rsid w:val="00B31256"/>
    <w:rsid w:val="00B3229D"/>
    <w:rsid w:val="00B3302C"/>
    <w:rsid w:val="00B420E4"/>
    <w:rsid w:val="00B4442C"/>
    <w:rsid w:val="00B4685D"/>
    <w:rsid w:val="00B510EB"/>
    <w:rsid w:val="00B5258B"/>
    <w:rsid w:val="00B525E0"/>
    <w:rsid w:val="00B530A8"/>
    <w:rsid w:val="00B57399"/>
    <w:rsid w:val="00B63A46"/>
    <w:rsid w:val="00B700E6"/>
    <w:rsid w:val="00B71C8A"/>
    <w:rsid w:val="00B72C20"/>
    <w:rsid w:val="00B76050"/>
    <w:rsid w:val="00B76734"/>
    <w:rsid w:val="00B76EDB"/>
    <w:rsid w:val="00B77328"/>
    <w:rsid w:val="00B80BCF"/>
    <w:rsid w:val="00B84118"/>
    <w:rsid w:val="00B90362"/>
    <w:rsid w:val="00B9564A"/>
    <w:rsid w:val="00BB0EEF"/>
    <w:rsid w:val="00BB5FD1"/>
    <w:rsid w:val="00BC4341"/>
    <w:rsid w:val="00BC4CA8"/>
    <w:rsid w:val="00BC600D"/>
    <w:rsid w:val="00BD08A8"/>
    <w:rsid w:val="00BE5967"/>
    <w:rsid w:val="00BE6E57"/>
    <w:rsid w:val="00BF5A3A"/>
    <w:rsid w:val="00C010C6"/>
    <w:rsid w:val="00C071A7"/>
    <w:rsid w:val="00C07A1F"/>
    <w:rsid w:val="00C1090D"/>
    <w:rsid w:val="00C16119"/>
    <w:rsid w:val="00C24617"/>
    <w:rsid w:val="00C25C83"/>
    <w:rsid w:val="00C27E2C"/>
    <w:rsid w:val="00C31C81"/>
    <w:rsid w:val="00C35845"/>
    <w:rsid w:val="00C36117"/>
    <w:rsid w:val="00C43BE6"/>
    <w:rsid w:val="00C449CC"/>
    <w:rsid w:val="00C6768E"/>
    <w:rsid w:val="00C67806"/>
    <w:rsid w:val="00C75924"/>
    <w:rsid w:val="00C774EA"/>
    <w:rsid w:val="00C77BF1"/>
    <w:rsid w:val="00C84384"/>
    <w:rsid w:val="00C95A72"/>
    <w:rsid w:val="00C95BC4"/>
    <w:rsid w:val="00C96EC1"/>
    <w:rsid w:val="00C97164"/>
    <w:rsid w:val="00CA19B1"/>
    <w:rsid w:val="00CA1FA3"/>
    <w:rsid w:val="00CA4615"/>
    <w:rsid w:val="00CA638A"/>
    <w:rsid w:val="00CB32BF"/>
    <w:rsid w:val="00CB4B93"/>
    <w:rsid w:val="00CB556F"/>
    <w:rsid w:val="00CC493E"/>
    <w:rsid w:val="00CC6C8F"/>
    <w:rsid w:val="00CD2811"/>
    <w:rsid w:val="00CE3EDF"/>
    <w:rsid w:val="00CE5048"/>
    <w:rsid w:val="00CE59DB"/>
    <w:rsid w:val="00CF7A94"/>
    <w:rsid w:val="00D028E6"/>
    <w:rsid w:val="00D11F3B"/>
    <w:rsid w:val="00D170B5"/>
    <w:rsid w:val="00D209D5"/>
    <w:rsid w:val="00D2793E"/>
    <w:rsid w:val="00D34E77"/>
    <w:rsid w:val="00D356BB"/>
    <w:rsid w:val="00D36B6D"/>
    <w:rsid w:val="00D42564"/>
    <w:rsid w:val="00D45FC2"/>
    <w:rsid w:val="00D50931"/>
    <w:rsid w:val="00D51163"/>
    <w:rsid w:val="00D52750"/>
    <w:rsid w:val="00D52A37"/>
    <w:rsid w:val="00D53817"/>
    <w:rsid w:val="00D55AEA"/>
    <w:rsid w:val="00D6450F"/>
    <w:rsid w:val="00D7372B"/>
    <w:rsid w:val="00D73BF7"/>
    <w:rsid w:val="00D764BF"/>
    <w:rsid w:val="00D8307F"/>
    <w:rsid w:val="00D87F85"/>
    <w:rsid w:val="00D90297"/>
    <w:rsid w:val="00D92B6A"/>
    <w:rsid w:val="00D95A10"/>
    <w:rsid w:val="00D97593"/>
    <w:rsid w:val="00DA6D02"/>
    <w:rsid w:val="00DB065F"/>
    <w:rsid w:val="00DC1E04"/>
    <w:rsid w:val="00DC333A"/>
    <w:rsid w:val="00DC363F"/>
    <w:rsid w:val="00DC4710"/>
    <w:rsid w:val="00DC6570"/>
    <w:rsid w:val="00DD3E16"/>
    <w:rsid w:val="00DD73F8"/>
    <w:rsid w:val="00DD7AC3"/>
    <w:rsid w:val="00DF5132"/>
    <w:rsid w:val="00DF5B03"/>
    <w:rsid w:val="00E101B1"/>
    <w:rsid w:val="00E11D86"/>
    <w:rsid w:val="00E124DD"/>
    <w:rsid w:val="00E15E66"/>
    <w:rsid w:val="00E230A1"/>
    <w:rsid w:val="00E24149"/>
    <w:rsid w:val="00E31D43"/>
    <w:rsid w:val="00E333D9"/>
    <w:rsid w:val="00E36FFB"/>
    <w:rsid w:val="00E4291C"/>
    <w:rsid w:val="00E438CB"/>
    <w:rsid w:val="00E56DBC"/>
    <w:rsid w:val="00E57661"/>
    <w:rsid w:val="00E75607"/>
    <w:rsid w:val="00E76A7E"/>
    <w:rsid w:val="00E76C03"/>
    <w:rsid w:val="00E8270B"/>
    <w:rsid w:val="00E85BD5"/>
    <w:rsid w:val="00E87B1D"/>
    <w:rsid w:val="00E9250B"/>
    <w:rsid w:val="00E9330B"/>
    <w:rsid w:val="00E95D89"/>
    <w:rsid w:val="00EA01C8"/>
    <w:rsid w:val="00EA1F5D"/>
    <w:rsid w:val="00EA366B"/>
    <w:rsid w:val="00EB180C"/>
    <w:rsid w:val="00EB2818"/>
    <w:rsid w:val="00EC4465"/>
    <w:rsid w:val="00EC46F2"/>
    <w:rsid w:val="00EE19E7"/>
    <w:rsid w:val="00EE4FF4"/>
    <w:rsid w:val="00EE62AC"/>
    <w:rsid w:val="00EF0DFA"/>
    <w:rsid w:val="00EF6B01"/>
    <w:rsid w:val="00EF7528"/>
    <w:rsid w:val="00F00D75"/>
    <w:rsid w:val="00F03423"/>
    <w:rsid w:val="00F31A0B"/>
    <w:rsid w:val="00F32684"/>
    <w:rsid w:val="00F36435"/>
    <w:rsid w:val="00F3766A"/>
    <w:rsid w:val="00F405D9"/>
    <w:rsid w:val="00F43C67"/>
    <w:rsid w:val="00F579A5"/>
    <w:rsid w:val="00F57A7D"/>
    <w:rsid w:val="00F61676"/>
    <w:rsid w:val="00F70DC7"/>
    <w:rsid w:val="00F72FED"/>
    <w:rsid w:val="00F73EBE"/>
    <w:rsid w:val="00F77D3F"/>
    <w:rsid w:val="00F81ED5"/>
    <w:rsid w:val="00F848F6"/>
    <w:rsid w:val="00F8520B"/>
    <w:rsid w:val="00F852AD"/>
    <w:rsid w:val="00F96E16"/>
    <w:rsid w:val="00FA4D05"/>
    <w:rsid w:val="00FA4E65"/>
    <w:rsid w:val="00FA5D80"/>
    <w:rsid w:val="00FA618F"/>
    <w:rsid w:val="00FA7F90"/>
    <w:rsid w:val="00FB5432"/>
    <w:rsid w:val="00FB7F27"/>
    <w:rsid w:val="00FC0C9C"/>
    <w:rsid w:val="00FE0ECE"/>
    <w:rsid w:val="00FE26C5"/>
    <w:rsid w:val="00FE3358"/>
    <w:rsid w:val="00FE43B1"/>
    <w:rsid w:val="00FE5C91"/>
    <w:rsid w:val="00FF2223"/>
    <w:rsid w:val="00FF22FB"/>
    <w:rsid w:val="00FF2593"/>
    <w:rsid w:val="00FF40A2"/>
    <w:rsid w:val="00FF59AA"/>
    <w:rsid w:val="00FF59CE"/>
    <w:rsid w:val="00FF70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64C0"/>
  <w15:docId w15:val="{19A62146-D213-4905-9863-2263600D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1"/>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UnresolvedMention">
    <w:name w:val="Unresolved Mention"/>
    <w:basedOn w:val="DefaultParagraphFont"/>
    <w:uiPriority w:val="99"/>
    <w:semiHidden/>
    <w:unhideWhenUsed/>
    <w:rsid w:val="00CB32BF"/>
    <w:rPr>
      <w:color w:val="605E5C"/>
      <w:shd w:val="clear" w:color="auto" w:fill="E1DFDD"/>
    </w:rPr>
  </w:style>
  <w:style w:type="paragraph" w:styleId="Revision">
    <w:name w:val="Revision"/>
    <w:hidden/>
    <w:uiPriority w:val="99"/>
    <w:semiHidden/>
    <w:rsid w:val="00D6450F"/>
    <w:pPr>
      <w:spacing w:after="0"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7008">
      <w:bodyDiv w:val="1"/>
      <w:marLeft w:val="0"/>
      <w:marRight w:val="0"/>
      <w:marTop w:val="0"/>
      <w:marBottom w:val="0"/>
      <w:divBdr>
        <w:top w:val="none" w:sz="0" w:space="0" w:color="auto"/>
        <w:left w:val="none" w:sz="0" w:space="0" w:color="auto"/>
        <w:bottom w:val="none" w:sz="0" w:space="0" w:color="auto"/>
        <w:right w:val="none" w:sz="0" w:space="0" w:color="auto"/>
      </w:divBdr>
    </w:div>
    <w:div w:id="193809210">
      <w:bodyDiv w:val="1"/>
      <w:marLeft w:val="0"/>
      <w:marRight w:val="0"/>
      <w:marTop w:val="0"/>
      <w:marBottom w:val="0"/>
      <w:divBdr>
        <w:top w:val="none" w:sz="0" w:space="0" w:color="auto"/>
        <w:left w:val="none" w:sz="0" w:space="0" w:color="auto"/>
        <w:bottom w:val="none" w:sz="0" w:space="0" w:color="auto"/>
        <w:right w:val="none" w:sz="0" w:space="0" w:color="auto"/>
      </w:divBdr>
    </w:div>
    <w:div w:id="213590928">
      <w:bodyDiv w:val="1"/>
      <w:marLeft w:val="0"/>
      <w:marRight w:val="0"/>
      <w:marTop w:val="0"/>
      <w:marBottom w:val="0"/>
      <w:divBdr>
        <w:top w:val="none" w:sz="0" w:space="0" w:color="auto"/>
        <w:left w:val="none" w:sz="0" w:space="0" w:color="auto"/>
        <w:bottom w:val="none" w:sz="0" w:space="0" w:color="auto"/>
        <w:right w:val="none" w:sz="0" w:space="0" w:color="auto"/>
      </w:divBdr>
    </w:div>
    <w:div w:id="276452339">
      <w:bodyDiv w:val="1"/>
      <w:marLeft w:val="0"/>
      <w:marRight w:val="0"/>
      <w:marTop w:val="0"/>
      <w:marBottom w:val="0"/>
      <w:divBdr>
        <w:top w:val="none" w:sz="0" w:space="0" w:color="auto"/>
        <w:left w:val="none" w:sz="0" w:space="0" w:color="auto"/>
        <w:bottom w:val="none" w:sz="0" w:space="0" w:color="auto"/>
        <w:right w:val="none" w:sz="0" w:space="0" w:color="auto"/>
      </w:divBdr>
    </w:div>
    <w:div w:id="293098190">
      <w:bodyDiv w:val="1"/>
      <w:marLeft w:val="0"/>
      <w:marRight w:val="0"/>
      <w:marTop w:val="0"/>
      <w:marBottom w:val="0"/>
      <w:divBdr>
        <w:top w:val="none" w:sz="0" w:space="0" w:color="auto"/>
        <w:left w:val="none" w:sz="0" w:space="0" w:color="auto"/>
        <w:bottom w:val="none" w:sz="0" w:space="0" w:color="auto"/>
        <w:right w:val="none" w:sz="0" w:space="0" w:color="auto"/>
      </w:divBdr>
    </w:div>
    <w:div w:id="337119022">
      <w:bodyDiv w:val="1"/>
      <w:marLeft w:val="0"/>
      <w:marRight w:val="0"/>
      <w:marTop w:val="0"/>
      <w:marBottom w:val="0"/>
      <w:divBdr>
        <w:top w:val="none" w:sz="0" w:space="0" w:color="auto"/>
        <w:left w:val="none" w:sz="0" w:space="0" w:color="auto"/>
        <w:bottom w:val="none" w:sz="0" w:space="0" w:color="auto"/>
        <w:right w:val="none" w:sz="0" w:space="0" w:color="auto"/>
      </w:divBdr>
    </w:div>
    <w:div w:id="387580733">
      <w:bodyDiv w:val="1"/>
      <w:marLeft w:val="0"/>
      <w:marRight w:val="0"/>
      <w:marTop w:val="0"/>
      <w:marBottom w:val="0"/>
      <w:divBdr>
        <w:top w:val="none" w:sz="0" w:space="0" w:color="auto"/>
        <w:left w:val="none" w:sz="0" w:space="0" w:color="auto"/>
        <w:bottom w:val="none" w:sz="0" w:space="0" w:color="auto"/>
        <w:right w:val="none" w:sz="0" w:space="0" w:color="auto"/>
      </w:divBdr>
    </w:div>
    <w:div w:id="461078280">
      <w:bodyDiv w:val="1"/>
      <w:marLeft w:val="0"/>
      <w:marRight w:val="0"/>
      <w:marTop w:val="0"/>
      <w:marBottom w:val="0"/>
      <w:divBdr>
        <w:top w:val="none" w:sz="0" w:space="0" w:color="auto"/>
        <w:left w:val="none" w:sz="0" w:space="0" w:color="auto"/>
        <w:bottom w:val="none" w:sz="0" w:space="0" w:color="auto"/>
        <w:right w:val="none" w:sz="0" w:space="0" w:color="auto"/>
      </w:divBdr>
    </w:div>
    <w:div w:id="504052987">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71417098">
      <w:bodyDiv w:val="1"/>
      <w:marLeft w:val="0"/>
      <w:marRight w:val="0"/>
      <w:marTop w:val="0"/>
      <w:marBottom w:val="0"/>
      <w:divBdr>
        <w:top w:val="none" w:sz="0" w:space="0" w:color="auto"/>
        <w:left w:val="none" w:sz="0" w:space="0" w:color="auto"/>
        <w:bottom w:val="none" w:sz="0" w:space="0" w:color="auto"/>
        <w:right w:val="none" w:sz="0" w:space="0" w:color="auto"/>
      </w:divBdr>
    </w:div>
    <w:div w:id="727804550">
      <w:bodyDiv w:val="1"/>
      <w:marLeft w:val="0"/>
      <w:marRight w:val="0"/>
      <w:marTop w:val="0"/>
      <w:marBottom w:val="0"/>
      <w:divBdr>
        <w:top w:val="none" w:sz="0" w:space="0" w:color="auto"/>
        <w:left w:val="none" w:sz="0" w:space="0" w:color="auto"/>
        <w:bottom w:val="none" w:sz="0" w:space="0" w:color="auto"/>
        <w:right w:val="none" w:sz="0" w:space="0" w:color="auto"/>
      </w:divBdr>
    </w:div>
    <w:div w:id="731345360">
      <w:bodyDiv w:val="1"/>
      <w:marLeft w:val="0"/>
      <w:marRight w:val="0"/>
      <w:marTop w:val="0"/>
      <w:marBottom w:val="0"/>
      <w:divBdr>
        <w:top w:val="none" w:sz="0" w:space="0" w:color="auto"/>
        <w:left w:val="none" w:sz="0" w:space="0" w:color="auto"/>
        <w:bottom w:val="none" w:sz="0" w:space="0" w:color="auto"/>
        <w:right w:val="none" w:sz="0" w:space="0" w:color="auto"/>
      </w:divBdr>
    </w:div>
    <w:div w:id="816804696">
      <w:bodyDiv w:val="1"/>
      <w:marLeft w:val="0"/>
      <w:marRight w:val="0"/>
      <w:marTop w:val="0"/>
      <w:marBottom w:val="0"/>
      <w:divBdr>
        <w:top w:val="none" w:sz="0" w:space="0" w:color="auto"/>
        <w:left w:val="none" w:sz="0" w:space="0" w:color="auto"/>
        <w:bottom w:val="none" w:sz="0" w:space="0" w:color="auto"/>
        <w:right w:val="none" w:sz="0" w:space="0" w:color="auto"/>
      </w:divBdr>
    </w:div>
    <w:div w:id="1012026056">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239646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23712841">
      <w:bodyDiv w:val="1"/>
      <w:marLeft w:val="0"/>
      <w:marRight w:val="0"/>
      <w:marTop w:val="0"/>
      <w:marBottom w:val="0"/>
      <w:divBdr>
        <w:top w:val="none" w:sz="0" w:space="0" w:color="auto"/>
        <w:left w:val="none" w:sz="0" w:space="0" w:color="auto"/>
        <w:bottom w:val="none" w:sz="0" w:space="0" w:color="auto"/>
        <w:right w:val="none" w:sz="0" w:space="0" w:color="auto"/>
      </w:divBdr>
    </w:div>
    <w:div w:id="1261331410">
      <w:bodyDiv w:val="1"/>
      <w:marLeft w:val="0"/>
      <w:marRight w:val="0"/>
      <w:marTop w:val="0"/>
      <w:marBottom w:val="0"/>
      <w:divBdr>
        <w:top w:val="none" w:sz="0" w:space="0" w:color="auto"/>
        <w:left w:val="none" w:sz="0" w:space="0" w:color="auto"/>
        <w:bottom w:val="none" w:sz="0" w:space="0" w:color="auto"/>
        <w:right w:val="none" w:sz="0" w:space="0" w:color="auto"/>
      </w:divBdr>
    </w:div>
    <w:div w:id="1263876413">
      <w:bodyDiv w:val="1"/>
      <w:marLeft w:val="0"/>
      <w:marRight w:val="0"/>
      <w:marTop w:val="0"/>
      <w:marBottom w:val="0"/>
      <w:divBdr>
        <w:top w:val="none" w:sz="0" w:space="0" w:color="auto"/>
        <w:left w:val="none" w:sz="0" w:space="0" w:color="auto"/>
        <w:bottom w:val="none" w:sz="0" w:space="0" w:color="auto"/>
        <w:right w:val="none" w:sz="0" w:space="0" w:color="auto"/>
      </w:divBdr>
    </w:div>
    <w:div w:id="1267545575">
      <w:bodyDiv w:val="1"/>
      <w:marLeft w:val="0"/>
      <w:marRight w:val="0"/>
      <w:marTop w:val="0"/>
      <w:marBottom w:val="0"/>
      <w:divBdr>
        <w:top w:val="none" w:sz="0" w:space="0" w:color="auto"/>
        <w:left w:val="none" w:sz="0" w:space="0" w:color="auto"/>
        <w:bottom w:val="none" w:sz="0" w:space="0" w:color="auto"/>
        <w:right w:val="none" w:sz="0" w:space="0" w:color="auto"/>
      </w:divBdr>
    </w:div>
    <w:div w:id="1318999706">
      <w:bodyDiv w:val="1"/>
      <w:marLeft w:val="0"/>
      <w:marRight w:val="0"/>
      <w:marTop w:val="0"/>
      <w:marBottom w:val="0"/>
      <w:divBdr>
        <w:top w:val="none" w:sz="0" w:space="0" w:color="auto"/>
        <w:left w:val="none" w:sz="0" w:space="0" w:color="auto"/>
        <w:bottom w:val="none" w:sz="0" w:space="0" w:color="auto"/>
        <w:right w:val="none" w:sz="0" w:space="0" w:color="auto"/>
      </w:divBdr>
    </w:div>
    <w:div w:id="1417092625">
      <w:bodyDiv w:val="1"/>
      <w:marLeft w:val="0"/>
      <w:marRight w:val="0"/>
      <w:marTop w:val="0"/>
      <w:marBottom w:val="0"/>
      <w:divBdr>
        <w:top w:val="none" w:sz="0" w:space="0" w:color="auto"/>
        <w:left w:val="none" w:sz="0" w:space="0" w:color="auto"/>
        <w:bottom w:val="none" w:sz="0" w:space="0" w:color="auto"/>
        <w:right w:val="none" w:sz="0" w:space="0" w:color="auto"/>
      </w:divBdr>
    </w:div>
    <w:div w:id="1420563539">
      <w:bodyDiv w:val="1"/>
      <w:marLeft w:val="0"/>
      <w:marRight w:val="0"/>
      <w:marTop w:val="0"/>
      <w:marBottom w:val="0"/>
      <w:divBdr>
        <w:top w:val="none" w:sz="0" w:space="0" w:color="auto"/>
        <w:left w:val="none" w:sz="0" w:space="0" w:color="auto"/>
        <w:bottom w:val="none" w:sz="0" w:space="0" w:color="auto"/>
        <w:right w:val="none" w:sz="0" w:space="0" w:color="auto"/>
      </w:divBdr>
    </w:div>
    <w:div w:id="1571887040">
      <w:bodyDiv w:val="1"/>
      <w:marLeft w:val="0"/>
      <w:marRight w:val="0"/>
      <w:marTop w:val="0"/>
      <w:marBottom w:val="0"/>
      <w:divBdr>
        <w:top w:val="none" w:sz="0" w:space="0" w:color="auto"/>
        <w:left w:val="none" w:sz="0" w:space="0" w:color="auto"/>
        <w:bottom w:val="none" w:sz="0" w:space="0" w:color="auto"/>
        <w:right w:val="none" w:sz="0" w:space="0" w:color="auto"/>
      </w:divBdr>
    </w:div>
    <w:div w:id="1577284095">
      <w:bodyDiv w:val="1"/>
      <w:marLeft w:val="0"/>
      <w:marRight w:val="0"/>
      <w:marTop w:val="0"/>
      <w:marBottom w:val="0"/>
      <w:divBdr>
        <w:top w:val="none" w:sz="0" w:space="0" w:color="auto"/>
        <w:left w:val="none" w:sz="0" w:space="0" w:color="auto"/>
        <w:bottom w:val="none" w:sz="0" w:space="0" w:color="auto"/>
        <w:right w:val="none" w:sz="0" w:space="0" w:color="auto"/>
      </w:divBdr>
    </w:div>
    <w:div w:id="1597058335">
      <w:bodyDiv w:val="1"/>
      <w:marLeft w:val="0"/>
      <w:marRight w:val="0"/>
      <w:marTop w:val="0"/>
      <w:marBottom w:val="0"/>
      <w:divBdr>
        <w:top w:val="none" w:sz="0" w:space="0" w:color="auto"/>
        <w:left w:val="none" w:sz="0" w:space="0" w:color="auto"/>
        <w:bottom w:val="none" w:sz="0" w:space="0" w:color="auto"/>
        <w:right w:val="none" w:sz="0" w:space="0" w:color="auto"/>
      </w:divBdr>
    </w:div>
    <w:div w:id="1609656562">
      <w:bodyDiv w:val="1"/>
      <w:marLeft w:val="0"/>
      <w:marRight w:val="0"/>
      <w:marTop w:val="0"/>
      <w:marBottom w:val="0"/>
      <w:divBdr>
        <w:top w:val="none" w:sz="0" w:space="0" w:color="auto"/>
        <w:left w:val="none" w:sz="0" w:space="0" w:color="auto"/>
        <w:bottom w:val="none" w:sz="0" w:space="0" w:color="auto"/>
        <w:right w:val="none" w:sz="0" w:space="0" w:color="auto"/>
      </w:divBdr>
    </w:div>
    <w:div w:id="1655375095">
      <w:bodyDiv w:val="1"/>
      <w:marLeft w:val="0"/>
      <w:marRight w:val="0"/>
      <w:marTop w:val="0"/>
      <w:marBottom w:val="0"/>
      <w:divBdr>
        <w:top w:val="none" w:sz="0" w:space="0" w:color="auto"/>
        <w:left w:val="none" w:sz="0" w:space="0" w:color="auto"/>
        <w:bottom w:val="none" w:sz="0" w:space="0" w:color="auto"/>
        <w:right w:val="none" w:sz="0" w:space="0" w:color="auto"/>
      </w:divBdr>
    </w:div>
    <w:div w:id="1826779554">
      <w:bodyDiv w:val="1"/>
      <w:marLeft w:val="0"/>
      <w:marRight w:val="0"/>
      <w:marTop w:val="0"/>
      <w:marBottom w:val="0"/>
      <w:divBdr>
        <w:top w:val="none" w:sz="0" w:space="0" w:color="auto"/>
        <w:left w:val="none" w:sz="0" w:space="0" w:color="auto"/>
        <w:bottom w:val="none" w:sz="0" w:space="0" w:color="auto"/>
        <w:right w:val="none" w:sz="0" w:space="0" w:color="auto"/>
      </w:divBdr>
    </w:div>
    <w:div w:id="1838031808">
      <w:bodyDiv w:val="1"/>
      <w:marLeft w:val="0"/>
      <w:marRight w:val="0"/>
      <w:marTop w:val="0"/>
      <w:marBottom w:val="0"/>
      <w:divBdr>
        <w:top w:val="none" w:sz="0" w:space="0" w:color="auto"/>
        <w:left w:val="none" w:sz="0" w:space="0" w:color="auto"/>
        <w:bottom w:val="none" w:sz="0" w:space="0" w:color="auto"/>
        <w:right w:val="none" w:sz="0" w:space="0" w:color="auto"/>
      </w:divBdr>
    </w:div>
    <w:div w:id="1861122280">
      <w:bodyDiv w:val="1"/>
      <w:marLeft w:val="0"/>
      <w:marRight w:val="0"/>
      <w:marTop w:val="0"/>
      <w:marBottom w:val="0"/>
      <w:divBdr>
        <w:top w:val="none" w:sz="0" w:space="0" w:color="auto"/>
        <w:left w:val="none" w:sz="0" w:space="0" w:color="auto"/>
        <w:bottom w:val="none" w:sz="0" w:space="0" w:color="auto"/>
        <w:right w:val="none" w:sz="0" w:space="0" w:color="auto"/>
      </w:divBdr>
    </w:div>
    <w:div w:id="1891652422">
      <w:bodyDiv w:val="1"/>
      <w:marLeft w:val="0"/>
      <w:marRight w:val="0"/>
      <w:marTop w:val="0"/>
      <w:marBottom w:val="0"/>
      <w:divBdr>
        <w:top w:val="none" w:sz="0" w:space="0" w:color="auto"/>
        <w:left w:val="none" w:sz="0" w:space="0" w:color="auto"/>
        <w:bottom w:val="none" w:sz="0" w:space="0" w:color="auto"/>
        <w:right w:val="none" w:sz="0" w:space="0" w:color="auto"/>
      </w:divBdr>
    </w:div>
    <w:div w:id="1933315318">
      <w:bodyDiv w:val="1"/>
      <w:marLeft w:val="0"/>
      <w:marRight w:val="0"/>
      <w:marTop w:val="0"/>
      <w:marBottom w:val="0"/>
      <w:divBdr>
        <w:top w:val="none" w:sz="0" w:space="0" w:color="auto"/>
        <w:left w:val="none" w:sz="0" w:space="0" w:color="auto"/>
        <w:bottom w:val="none" w:sz="0" w:space="0" w:color="auto"/>
        <w:right w:val="none" w:sz="0" w:space="0" w:color="auto"/>
      </w:divBdr>
    </w:div>
    <w:div w:id="1958641007">
      <w:bodyDiv w:val="1"/>
      <w:marLeft w:val="0"/>
      <w:marRight w:val="0"/>
      <w:marTop w:val="0"/>
      <w:marBottom w:val="0"/>
      <w:divBdr>
        <w:top w:val="none" w:sz="0" w:space="0" w:color="auto"/>
        <w:left w:val="none" w:sz="0" w:space="0" w:color="auto"/>
        <w:bottom w:val="none" w:sz="0" w:space="0" w:color="auto"/>
        <w:right w:val="none" w:sz="0" w:space="0" w:color="auto"/>
      </w:divBdr>
    </w:div>
    <w:div w:id="2022730948">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2.xml><?xml version="1.0" encoding="utf-8"?>
<ds:datastoreItem xmlns:ds="http://schemas.openxmlformats.org/officeDocument/2006/customXml" ds:itemID="{EEDE0E1A-6AFF-4057-A021-99F5C23AEC2D}">
  <ds:schemaRefs>
    <ds:schemaRef ds:uri="http://schemas.openxmlformats.org/officeDocument/2006/bibliography"/>
  </ds:schemaRefs>
</ds:datastoreItem>
</file>

<file path=customXml/itemProps3.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CC571125-F2AB-474D-BA41-121603CBB0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18</Pages>
  <Words>9274</Words>
  <Characters>52867</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62017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Hamed Wasil</cp:lastModifiedBy>
  <cp:revision>94</cp:revision>
  <cp:lastPrinted>2019-07-24T15:55:00Z</cp:lastPrinted>
  <dcterms:created xsi:type="dcterms:W3CDTF">2023-09-15T08:57:00Z</dcterms:created>
  <dcterms:modified xsi:type="dcterms:W3CDTF">2023-09-24T06:29:00Z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51d1c77621c2e53fbab3366b957a5fa6ddd631b84bf01e9a445b040f952bf473</vt:lpwstr>
  </property>
  <property fmtid="{D5CDD505-2E9C-101B-9397-08002B2CF9AE}" pid="10" name="MSIP_Label_501ec358-fa87-4620-aa98-db059b95b836_Enabled">
    <vt:lpwstr>true</vt:lpwstr>
  </property>
  <property fmtid="{D5CDD505-2E9C-101B-9397-08002B2CF9AE}" pid="11" name="MSIP_Label_501ec358-fa87-4620-aa98-db059b95b836_SetDate">
    <vt:lpwstr>2023-09-18T06:57:34Z</vt:lpwstr>
  </property>
  <property fmtid="{D5CDD505-2E9C-101B-9397-08002B2CF9AE}" pid="12" name="MSIP_Label_501ec358-fa87-4620-aa98-db059b95b836_Method">
    <vt:lpwstr>Standard</vt:lpwstr>
  </property>
  <property fmtid="{D5CDD505-2E9C-101B-9397-08002B2CF9AE}" pid="13" name="MSIP_Label_501ec358-fa87-4620-aa98-db059b95b836_Name">
    <vt:lpwstr>501ec358-fa87-4620-aa98-db059b95b836</vt:lpwstr>
  </property>
  <property fmtid="{D5CDD505-2E9C-101B-9397-08002B2CF9AE}" pid="14" name="MSIP_Label_501ec358-fa87-4620-aa98-db059b95b836_SiteId">
    <vt:lpwstr>8883c3f7-3467-4eca-bb61-e5aa9ef5ee43</vt:lpwstr>
  </property>
  <property fmtid="{D5CDD505-2E9C-101B-9397-08002B2CF9AE}" pid="15" name="MSIP_Label_501ec358-fa87-4620-aa98-db059b95b836_ActionId">
    <vt:lpwstr>48d74c79-f945-49a3-9ab5-4b518bd97412</vt:lpwstr>
  </property>
  <property fmtid="{D5CDD505-2E9C-101B-9397-08002B2CF9AE}" pid="16" name="MSIP_Label_501ec358-fa87-4620-aa98-db059b95b836_ContentBits">
    <vt:lpwstr>0</vt:lpwstr>
  </property>
</Properties>
</file>